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6DE6E" w14:textId="77777777" w:rsidR="00D274F9" w:rsidRPr="00F0022F" w:rsidRDefault="00D274F9" w:rsidP="0025778B">
      <w:pPr>
        <w:jc w:val="center"/>
        <w:rPr>
          <w:rFonts w:ascii="Tahoma" w:hAnsi="Tahoma" w:cs="Tahoma"/>
          <w:b/>
          <w:color w:val="365F91"/>
          <w:sz w:val="28"/>
          <w:szCs w:val="28"/>
        </w:rPr>
      </w:pPr>
    </w:p>
    <w:p w14:paraId="5C700BE8" w14:textId="77777777" w:rsidR="00D274F9" w:rsidRPr="00F0022F" w:rsidRDefault="00D274F9" w:rsidP="0025778B">
      <w:pPr>
        <w:jc w:val="center"/>
        <w:rPr>
          <w:rFonts w:ascii="Tahoma" w:hAnsi="Tahoma" w:cs="Tahoma"/>
          <w:b/>
          <w:color w:val="365F91"/>
          <w:sz w:val="28"/>
          <w:szCs w:val="28"/>
        </w:rPr>
      </w:pPr>
    </w:p>
    <w:p w14:paraId="5185BD57" w14:textId="77777777" w:rsidR="0025778B" w:rsidRPr="00F0022F" w:rsidRDefault="0025778B" w:rsidP="0025778B">
      <w:pPr>
        <w:jc w:val="center"/>
        <w:rPr>
          <w:rFonts w:ascii="Tahoma" w:hAnsi="Tahoma" w:cs="Tahoma"/>
          <w:b/>
          <w:color w:val="365F91"/>
          <w:sz w:val="28"/>
          <w:szCs w:val="28"/>
        </w:rPr>
      </w:pPr>
      <w:r w:rsidRPr="00F0022F">
        <w:rPr>
          <w:rFonts w:ascii="Tahoma" w:hAnsi="Tahoma" w:cs="Tahoma"/>
          <w:b/>
          <w:color w:val="365F91"/>
          <w:sz w:val="28"/>
          <w:szCs w:val="28"/>
        </w:rPr>
        <w:t>EMPRESA NACIONAL DE TELECOMUNICACIONES</w:t>
      </w:r>
    </w:p>
    <w:p w14:paraId="12BD8854" w14:textId="77777777" w:rsidR="0025778B" w:rsidRPr="00F0022F" w:rsidRDefault="0025778B" w:rsidP="0025778B">
      <w:pPr>
        <w:jc w:val="center"/>
        <w:rPr>
          <w:rFonts w:ascii="Tahoma" w:hAnsi="Tahoma" w:cs="Tahoma"/>
          <w:b/>
          <w:color w:val="365F91"/>
          <w:sz w:val="28"/>
          <w:szCs w:val="32"/>
        </w:rPr>
      </w:pPr>
      <w:r w:rsidRPr="00F0022F">
        <w:rPr>
          <w:rFonts w:ascii="Tahoma" w:hAnsi="Tahoma" w:cs="Tahoma"/>
          <w:b/>
          <w:color w:val="365F91"/>
          <w:sz w:val="28"/>
          <w:szCs w:val="32"/>
        </w:rPr>
        <w:t>Entel S.A.</w:t>
      </w:r>
    </w:p>
    <w:p w14:paraId="0C23AA34" w14:textId="77777777" w:rsidR="0025778B" w:rsidRPr="00F0022F" w:rsidRDefault="0025778B" w:rsidP="0025778B">
      <w:pPr>
        <w:jc w:val="center"/>
        <w:rPr>
          <w:rFonts w:ascii="Tahoma" w:hAnsi="Tahoma" w:cs="Tahoma"/>
          <w:b/>
          <w:color w:val="365F91"/>
        </w:rPr>
      </w:pPr>
    </w:p>
    <w:p w14:paraId="4F453C65" w14:textId="77777777" w:rsidR="0025778B" w:rsidRPr="00F0022F" w:rsidRDefault="0025778B" w:rsidP="0025778B">
      <w:pPr>
        <w:jc w:val="center"/>
        <w:rPr>
          <w:rFonts w:ascii="Tahoma" w:hAnsi="Tahoma" w:cs="Tahoma"/>
          <w:b/>
          <w:color w:val="365F91"/>
        </w:rPr>
      </w:pPr>
    </w:p>
    <w:p w14:paraId="2E2ACEAD" w14:textId="77777777" w:rsidR="0025778B" w:rsidRPr="00F0022F" w:rsidRDefault="0025778B" w:rsidP="0025778B">
      <w:pPr>
        <w:jc w:val="center"/>
        <w:rPr>
          <w:rFonts w:ascii="Tahoma" w:hAnsi="Tahoma" w:cs="Tahoma"/>
          <w:b/>
          <w:color w:val="365F91"/>
        </w:rPr>
      </w:pPr>
    </w:p>
    <w:p w14:paraId="3B479079" w14:textId="77777777" w:rsidR="0025778B" w:rsidRPr="00F0022F" w:rsidRDefault="0025778B" w:rsidP="0025778B">
      <w:pPr>
        <w:jc w:val="center"/>
        <w:rPr>
          <w:rFonts w:ascii="Tahoma" w:hAnsi="Tahoma" w:cs="Tahoma"/>
          <w:b/>
          <w:color w:val="365F91"/>
        </w:rPr>
      </w:pPr>
    </w:p>
    <w:p w14:paraId="437E52B1" w14:textId="77777777" w:rsidR="0025778B" w:rsidRPr="00F0022F" w:rsidRDefault="0025778B" w:rsidP="0025778B">
      <w:pPr>
        <w:jc w:val="center"/>
        <w:rPr>
          <w:rFonts w:ascii="Tahoma" w:hAnsi="Tahoma" w:cs="Tahoma"/>
          <w:b/>
          <w:color w:val="365F91"/>
        </w:rPr>
      </w:pPr>
    </w:p>
    <w:p w14:paraId="603716E2" w14:textId="77777777" w:rsidR="0025778B" w:rsidRPr="00F0022F" w:rsidRDefault="00670410" w:rsidP="0025778B">
      <w:pPr>
        <w:jc w:val="center"/>
        <w:rPr>
          <w:rFonts w:ascii="Tahoma" w:hAnsi="Tahoma" w:cs="Tahoma"/>
          <w:snapToGrid w:val="0"/>
          <w:color w:val="365F91"/>
        </w:rPr>
      </w:pPr>
      <w:r w:rsidRPr="00F0022F">
        <w:rPr>
          <w:rFonts w:ascii="Tahoma" w:hAnsi="Tahoma" w:cs="Tahoma"/>
          <w:noProof/>
          <w:lang w:val="es-BO" w:eastAsia="es-BO"/>
        </w:rPr>
        <w:drawing>
          <wp:anchor distT="0" distB="0" distL="114300" distR="114300" simplePos="0" relativeHeight="251657728" behindDoc="0" locked="0" layoutInCell="1" allowOverlap="1" wp14:anchorId="0F734C52" wp14:editId="5543AD45">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anchor>
        </w:drawing>
      </w:r>
    </w:p>
    <w:p w14:paraId="3C75B9FD" w14:textId="77777777" w:rsidR="0025778B" w:rsidRPr="00F0022F" w:rsidRDefault="0025778B" w:rsidP="0025778B">
      <w:pPr>
        <w:jc w:val="center"/>
        <w:rPr>
          <w:rFonts w:ascii="Tahoma" w:hAnsi="Tahoma" w:cs="Tahoma"/>
          <w:snapToGrid w:val="0"/>
          <w:color w:val="365F91"/>
        </w:rPr>
      </w:pPr>
    </w:p>
    <w:p w14:paraId="0B6CE93E" w14:textId="77777777" w:rsidR="0025778B" w:rsidRPr="00F0022F" w:rsidRDefault="0025778B" w:rsidP="0025778B">
      <w:pPr>
        <w:jc w:val="center"/>
        <w:rPr>
          <w:rFonts w:ascii="Tahoma" w:hAnsi="Tahoma" w:cs="Tahoma"/>
          <w:snapToGrid w:val="0"/>
          <w:color w:val="365F91"/>
        </w:rPr>
      </w:pPr>
    </w:p>
    <w:p w14:paraId="6C3CAA31" w14:textId="77777777" w:rsidR="0025778B" w:rsidRPr="00F0022F" w:rsidRDefault="0025778B" w:rsidP="0025778B">
      <w:pPr>
        <w:jc w:val="center"/>
        <w:rPr>
          <w:rFonts w:ascii="Tahoma" w:hAnsi="Tahoma" w:cs="Tahoma"/>
          <w:snapToGrid w:val="0"/>
          <w:color w:val="365F91"/>
        </w:rPr>
      </w:pPr>
    </w:p>
    <w:p w14:paraId="6E59FC41" w14:textId="77777777" w:rsidR="0025778B" w:rsidRPr="00F0022F" w:rsidRDefault="0025778B" w:rsidP="0025778B">
      <w:pPr>
        <w:jc w:val="center"/>
        <w:rPr>
          <w:rFonts w:ascii="Tahoma" w:hAnsi="Tahoma" w:cs="Tahoma"/>
          <w:snapToGrid w:val="0"/>
          <w:color w:val="365F91"/>
        </w:rPr>
      </w:pPr>
    </w:p>
    <w:p w14:paraId="0D2F3D88" w14:textId="77777777" w:rsidR="0025778B" w:rsidRPr="00F0022F" w:rsidRDefault="0025778B" w:rsidP="0025778B">
      <w:pPr>
        <w:jc w:val="center"/>
        <w:rPr>
          <w:rFonts w:ascii="Tahoma" w:hAnsi="Tahoma" w:cs="Tahoma"/>
          <w:snapToGrid w:val="0"/>
          <w:color w:val="365F91"/>
        </w:rPr>
      </w:pPr>
    </w:p>
    <w:p w14:paraId="68583DE1" w14:textId="77777777" w:rsidR="0025778B" w:rsidRPr="00F0022F" w:rsidRDefault="0025778B" w:rsidP="0025778B">
      <w:pPr>
        <w:jc w:val="center"/>
        <w:rPr>
          <w:rFonts w:ascii="Tahoma" w:hAnsi="Tahoma" w:cs="Tahoma"/>
          <w:snapToGrid w:val="0"/>
          <w:color w:val="365F91"/>
        </w:rPr>
      </w:pPr>
    </w:p>
    <w:p w14:paraId="1C4AD8C7" w14:textId="77777777" w:rsidR="0025778B" w:rsidRPr="00F0022F" w:rsidRDefault="0025778B" w:rsidP="0025778B">
      <w:pPr>
        <w:jc w:val="center"/>
        <w:rPr>
          <w:rFonts w:ascii="Tahoma" w:hAnsi="Tahoma" w:cs="Tahoma"/>
          <w:snapToGrid w:val="0"/>
          <w:color w:val="365F91"/>
        </w:rPr>
      </w:pPr>
    </w:p>
    <w:p w14:paraId="7E6AFD51" w14:textId="77777777" w:rsidR="0025778B" w:rsidRPr="00F0022F" w:rsidRDefault="0025778B" w:rsidP="0025778B">
      <w:pPr>
        <w:jc w:val="center"/>
        <w:rPr>
          <w:rFonts w:ascii="Tahoma" w:hAnsi="Tahoma" w:cs="Tahoma"/>
          <w:snapToGrid w:val="0"/>
          <w:color w:val="365F91"/>
        </w:rPr>
      </w:pPr>
    </w:p>
    <w:p w14:paraId="69850103" w14:textId="77777777" w:rsidR="0025778B" w:rsidRPr="00F0022F" w:rsidRDefault="0025778B" w:rsidP="0025778B">
      <w:pPr>
        <w:jc w:val="center"/>
        <w:rPr>
          <w:rFonts w:ascii="Tahoma" w:hAnsi="Tahoma" w:cs="Tahoma"/>
          <w:snapToGrid w:val="0"/>
          <w:color w:val="365F91"/>
        </w:rPr>
      </w:pPr>
    </w:p>
    <w:p w14:paraId="2E84C235" w14:textId="77777777" w:rsidR="0025778B" w:rsidRPr="00F0022F" w:rsidRDefault="0025778B" w:rsidP="0025778B">
      <w:pPr>
        <w:jc w:val="center"/>
        <w:rPr>
          <w:rFonts w:ascii="Tahoma" w:hAnsi="Tahoma" w:cs="Tahoma"/>
          <w:snapToGrid w:val="0"/>
          <w:color w:val="365F91"/>
        </w:rPr>
      </w:pPr>
    </w:p>
    <w:p w14:paraId="361B373B" w14:textId="77777777" w:rsidR="0025778B" w:rsidRPr="00F0022F" w:rsidRDefault="0025778B" w:rsidP="0025778B">
      <w:pPr>
        <w:jc w:val="center"/>
        <w:rPr>
          <w:rFonts w:ascii="Tahoma" w:hAnsi="Tahoma" w:cs="Tahoma"/>
          <w:snapToGrid w:val="0"/>
          <w:color w:val="365F91"/>
        </w:rPr>
      </w:pPr>
    </w:p>
    <w:p w14:paraId="4D22B351" w14:textId="77777777" w:rsidR="0025778B" w:rsidRPr="00F0022F" w:rsidRDefault="0025778B" w:rsidP="0025778B">
      <w:pPr>
        <w:jc w:val="center"/>
        <w:rPr>
          <w:rFonts w:ascii="Tahoma" w:hAnsi="Tahoma" w:cs="Tahoma"/>
          <w:snapToGrid w:val="0"/>
          <w:color w:val="365F91"/>
        </w:rPr>
      </w:pPr>
    </w:p>
    <w:p w14:paraId="4745FEF2" w14:textId="77777777" w:rsidR="0025778B" w:rsidRPr="00F0022F" w:rsidRDefault="0025778B" w:rsidP="0025778B">
      <w:pPr>
        <w:jc w:val="center"/>
        <w:rPr>
          <w:rFonts w:ascii="Tahoma" w:hAnsi="Tahoma" w:cs="Tahoma"/>
          <w:snapToGrid w:val="0"/>
          <w:color w:val="365F91"/>
        </w:rPr>
      </w:pPr>
    </w:p>
    <w:p w14:paraId="63525F8E" w14:textId="77777777" w:rsidR="0025778B" w:rsidRPr="00F0022F" w:rsidRDefault="0025778B" w:rsidP="0025778B">
      <w:pPr>
        <w:jc w:val="center"/>
        <w:rPr>
          <w:rFonts w:ascii="Tahoma" w:hAnsi="Tahoma" w:cs="Tahoma"/>
          <w:snapToGrid w:val="0"/>
          <w:color w:val="365F91"/>
        </w:rPr>
      </w:pPr>
    </w:p>
    <w:p w14:paraId="6A28BC06" w14:textId="77777777" w:rsidR="0025778B" w:rsidRPr="00F0022F" w:rsidRDefault="0025778B" w:rsidP="0025778B">
      <w:pPr>
        <w:jc w:val="center"/>
        <w:rPr>
          <w:rFonts w:ascii="Tahoma" w:hAnsi="Tahoma" w:cs="Tahoma"/>
          <w:snapToGrid w:val="0"/>
          <w:color w:val="365F91"/>
        </w:rPr>
      </w:pPr>
    </w:p>
    <w:p w14:paraId="37C23288" w14:textId="77777777" w:rsidR="0025778B" w:rsidRPr="00F0022F" w:rsidRDefault="0025778B" w:rsidP="0025778B">
      <w:pPr>
        <w:jc w:val="center"/>
        <w:rPr>
          <w:rFonts w:ascii="Tahoma" w:hAnsi="Tahoma" w:cs="Tahoma"/>
          <w:snapToGrid w:val="0"/>
          <w:color w:val="365F91"/>
        </w:rPr>
      </w:pPr>
    </w:p>
    <w:p w14:paraId="30196B04" w14:textId="77777777" w:rsidR="0025778B" w:rsidRPr="00F0022F" w:rsidRDefault="0025778B" w:rsidP="0025778B">
      <w:pPr>
        <w:jc w:val="center"/>
        <w:rPr>
          <w:rFonts w:ascii="Tahoma" w:hAnsi="Tahoma" w:cs="Tahoma"/>
          <w:snapToGrid w:val="0"/>
          <w:color w:val="365F91"/>
        </w:rPr>
      </w:pPr>
    </w:p>
    <w:p w14:paraId="5A2B4999" w14:textId="77777777" w:rsidR="0025778B" w:rsidRPr="00F0022F" w:rsidRDefault="0025778B" w:rsidP="0025778B">
      <w:pPr>
        <w:jc w:val="center"/>
        <w:rPr>
          <w:rFonts w:ascii="Tahoma" w:hAnsi="Tahoma" w:cs="Tahoma"/>
          <w:snapToGrid w:val="0"/>
          <w:color w:val="365F91"/>
        </w:rPr>
      </w:pPr>
    </w:p>
    <w:p w14:paraId="49B367EB" w14:textId="77777777" w:rsidR="00FA28C0" w:rsidRPr="00F0022F" w:rsidRDefault="00FA28C0" w:rsidP="0025778B">
      <w:pPr>
        <w:jc w:val="center"/>
        <w:rPr>
          <w:rFonts w:ascii="Tahoma" w:hAnsi="Tahoma" w:cs="Tahoma"/>
          <w:b/>
          <w:color w:val="365F91"/>
        </w:rPr>
      </w:pPr>
    </w:p>
    <w:p w14:paraId="02A68D73" w14:textId="77777777" w:rsidR="00FA28C0" w:rsidRPr="00F0022F" w:rsidRDefault="00FA28C0" w:rsidP="0025778B">
      <w:pPr>
        <w:jc w:val="center"/>
        <w:rPr>
          <w:rFonts w:ascii="Tahoma" w:hAnsi="Tahoma" w:cs="Tahoma"/>
          <w:b/>
          <w:color w:val="365F91"/>
        </w:rPr>
      </w:pPr>
    </w:p>
    <w:p w14:paraId="4A8D178B" w14:textId="77777777" w:rsidR="00FA28C0" w:rsidRPr="00F0022F" w:rsidRDefault="00FA28C0" w:rsidP="0025778B">
      <w:pPr>
        <w:jc w:val="center"/>
        <w:rPr>
          <w:rFonts w:ascii="Tahoma" w:hAnsi="Tahoma" w:cs="Tahoma"/>
          <w:b/>
          <w:color w:val="365F91"/>
        </w:rPr>
      </w:pPr>
    </w:p>
    <w:p w14:paraId="21CD1421" w14:textId="77777777" w:rsidR="00FA28C0" w:rsidRPr="00F0022F" w:rsidRDefault="00FA28C0" w:rsidP="0025778B">
      <w:pPr>
        <w:jc w:val="center"/>
        <w:rPr>
          <w:rFonts w:ascii="Tahoma" w:hAnsi="Tahoma" w:cs="Tahoma"/>
          <w:b/>
          <w:color w:val="365F91"/>
        </w:rPr>
      </w:pPr>
    </w:p>
    <w:p w14:paraId="5389FE4B" w14:textId="77777777" w:rsidR="00FA28C0" w:rsidRPr="00F0022F" w:rsidRDefault="00FA28C0" w:rsidP="0025778B">
      <w:pPr>
        <w:jc w:val="center"/>
        <w:rPr>
          <w:rFonts w:ascii="Tahoma" w:hAnsi="Tahoma" w:cs="Tahoma"/>
          <w:b/>
          <w:color w:val="365F91"/>
        </w:rPr>
      </w:pPr>
    </w:p>
    <w:p w14:paraId="6FED67F2" w14:textId="77777777" w:rsidR="00FA28C0" w:rsidRPr="00F0022F" w:rsidRDefault="00FA28C0" w:rsidP="0025778B">
      <w:pPr>
        <w:jc w:val="center"/>
        <w:rPr>
          <w:rFonts w:ascii="Tahoma" w:hAnsi="Tahoma" w:cs="Tahoma"/>
          <w:b/>
          <w:color w:val="365F91"/>
        </w:rPr>
      </w:pPr>
    </w:p>
    <w:p w14:paraId="01B9B3EA" w14:textId="77777777" w:rsidR="0025778B" w:rsidRPr="00F0022F" w:rsidRDefault="00891FDA" w:rsidP="0025778B">
      <w:pPr>
        <w:jc w:val="center"/>
        <w:rPr>
          <w:rFonts w:ascii="Tahoma" w:hAnsi="Tahoma" w:cs="Tahoma"/>
          <w:b/>
          <w:color w:val="365F91"/>
          <w:sz w:val="28"/>
          <w:szCs w:val="28"/>
        </w:rPr>
      </w:pPr>
      <w:r w:rsidRPr="00F0022F">
        <w:rPr>
          <w:rFonts w:ascii="Tahoma" w:hAnsi="Tahoma" w:cs="Tahoma"/>
          <w:b/>
          <w:color w:val="365F91"/>
          <w:sz w:val="28"/>
          <w:szCs w:val="28"/>
        </w:rPr>
        <w:t>TERMINOS BASICOS DE CONTRATACIÓN</w:t>
      </w:r>
    </w:p>
    <w:p w14:paraId="4C37DB5E" w14:textId="77777777" w:rsidR="0025778B" w:rsidRPr="00F0022F" w:rsidRDefault="0025778B" w:rsidP="0025778B">
      <w:pPr>
        <w:jc w:val="center"/>
        <w:rPr>
          <w:rFonts w:ascii="Tahoma" w:hAnsi="Tahoma" w:cs="Tahoma"/>
          <w:color w:val="365F91"/>
        </w:rPr>
      </w:pPr>
    </w:p>
    <w:p w14:paraId="15E78A4F" w14:textId="77777777" w:rsidR="0025778B" w:rsidRPr="00F0022F" w:rsidRDefault="0025778B" w:rsidP="0025778B">
      <w:pPr>
        <w:jc w:val="center"/>
        <w:rPr>
          <w:rFonts w:ascii="Tahoma" w:hAnsi="Tahoma" w:cs="Tahoma"/>
          <w:color w:val="365F91"/>
        </w:rPr>
      </w:pPr>
    </w:p>
    <w:p w14:paraId="6EB1A50E" w14:textId="77777777" w:rsidR="0025778B" w:rsidRPr="00F0022F" w:rsidRDefault="0025778B" w:rsidP="0025778B">
      <w:pPr>
        <w:jc w:val="center"/>
        <w:rPr>
          <w:rFonts w:ascii="Tahoma" w:hAnsi="Tahoma" w:cs="Tahoma"/>
          <w:color w:val="365F91"/>
        </w:rPr>
      </w:pPr>
    </w:p>
    <w:p w14:paraId="3015F84F" w14:textId="77777777" w:rsidR="0025778B" w:rsidRPr="00F0022F" w:rsidRDefault="0025778B" w:rsidP="0025778B">
      <w:pPr>
        <w:jc w:val="center"/>
        <w:rPr>
          <w:rFonts w:ascii="Tahoma" w:hAnsi="Tahoma" w:cs="Tahoma"/>
          <w:b/>
          <w:color w:val="365F91"/>
        </w:rPr>
      </w:pPr>
    </w:p>
    <w:p w14:paraId="55E3A9AB" w14:textId="77777777" w:rsidR="008323ED" w:rsidRPr="00F0022F" w:rsidRDefault="008323ED" w:rsidP="0025778B">
      <w:pPr>
        <w:jc w:val="center"/>
        <w:rPr>
          <w:rFonts w:ascii="Tahoma" w:hAnsi="Tahoma" w:cs="Tahoma"/>
          <w:b/>
          <w:color w:val="365F91"/>
        </w:rPr>
      </w:pPr>
    </w:p>
    <w:p w14:paraId="19F0DD17" w14:textId="77777777" w:rsidR="008323ED" w:rsidRPr="00F0022F" w:rsidRDefault="008323ED" w:rsidP="0025778B">
      <w:pPr>
        <w:jc w:val="center"/>
        <w:rPr>
          <w:rFonts w:ascii="Tahoma" w:hAnsi="Tahoma" w:cs="Tahoma"/>
          <w:b/>
          <w:color w:val="365F91"/>
        </w:rPr>
      </w:pPr>
    </w:p>
    <w:p w14:paraId="485E7846" w14:textId="77777777" w:rsidR="008323ED" w:rsidRPr="00F0022F" w:rsidRDefault="008323ED" w:rsidP="0025778B">
      <w:pPr>
        <w:jc w:val="center"/>
        <w:rPr>
          <w:rFonts w:ascii="Tahoma" w:hAnsi="Tahoma" w:cs="Tahoma"/>
          <w:b/>
          <w:color w:val="365F91"/>
        </w:rPr>
      </w:pPr>
    </w:p>
    <w:p w14:paraId="6B38E2C1" w14:textId="77777777" w:rsidR="008323ED" w:rsidRPr="00F0022F" w:rsidRDefault="008323ED" w:rsidP="0025778B">
      <w:pPr>
        <w:jc w:val="center"/>
        <w:rPr>
          <w:rFonts w:ascii="Tahoma" w:hAnsi="Tahoma" w:cs="Tahoma"/>
          <w:b/>
          <w:color w:val="365F91"/>
        </w:rPr>
      </w:pPr>
    </w:p>
    <w:p w14:paraId="005FF157" w14:textId="77777777" w:rsidR="0025778B" w:rsidRPr="00F0022F" w:rsidRDefault="0025778B" w:rsidP="0025778B">
      <w:pPr>
        <w:jc w:val="center"/>
        <w:rPr>
          <w:rFonts w:ascii="Tahoma" w:hAnsi="Tahoma" w:cs="Tahoma"/>
          <w:b/>
          <w:color w:val="365F91"/>
        </w:rPr>
      </w:pPr>
    </w:p>
    <w:p w14:paraId="7BBA4761" w14:textId="77777777" w:rsidR="0025778B" w:rsidRPr="00F0022F" w:rsidRDefault="0025778B" w:rsidP="0025778B">
      <w:pPr>
        <w:jc w:val="center"/>
        <w:rPr>
          <w:rFonts w:ascii="Tahoma" w:hAnsi="Tahoma" w:cs="Tahoma"/>
          <w:b/>
          <w:color w:val="365F91"/>
        </w:rPr>
      </w:pPr>
    </w:p>
    <w:p w14:paraId="34515DF5" w14:textId="77777777" w:rsidR="0025778B" w:rsidRPr="00F0022F" w:rsidRDefault="0025778B" w:rsidP="0025778B">
      <w:pPr>
        <w:jc w:val="center"/>
        <w:rPr>
          <w:rFonts w:ascii="Tahoma" w:hAnsi="Tahoma" w:cs="Tahoma"/>
          <w:b/>
          <w:color w:val="365F91"/>
        </w:rPr>
      </w:pPr>
    </w:p>
    <w:p w14:paraId="308E62B0" w14:textId="77777777" w:rsidR="0025778B" w:rsidRPr="00F0022F"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0022F" w14:paraId="315AB4BF" w14:textId="77777777"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616CB5E1" w14:textId="77777777" w:rsidR="00355D57" w:rsidRPr="00355D57" w:rsidRDefault="00355D57" w:rsidP="00355D57">
            <w:pPr>
              <w:jc w:val="center"/>
              <w:rPr>
                <w:rFonts w:ascii="Tahoma" w:hAnsi="Tahoma" w:cs="Tahoma"/>
                <w:b/>
                <w:color w:val="365F91"/>
                <w:sz w:val="28"/>
                <w:szCs w:val="28"/>
              </w:rPr>
            </w:pPr>
            <w:r w:rsidRPr="00355D57">
              <w:rPr>
                <w:rFonts w:ascii="Tahoma" w:hAnsi="Tahoma" w:cs="Tahoma"/>
                <w:b/>
                <w:color w:val="365F91"/>
                <w:sz w:val="28"/>
                <w:szCs w:val="28"/>
              </w:rPr>
              <w:t>LICITACIÓN PUBLICA N°</w:t>
            </w:r>
            <w:r w:rsidR="0040715F">
              <w:rPr>
                <w:rFonts w:ascii="Tahoma" w:hAnsi="Tahoma" w:cs="Tahoma"/>
                <w:b/>
                <w:color w:val="365F91"/>
                <w:sz w:val="28"/>
                <w:szCs w:val="28"/>
              </w:rPr>
              <w:t>098</w:t>
            </w:r>
            <w:r w:rsidRPr="00355D57">
              <w:rPr>
                <w:rFonts w:ascii="Tahoma" w:hAnsi="Tahoma" w:cs="Tahoma"/>
                <w:b/>
                <w:color w:val="365F91"/>
                <w:sz w:val="28"/>
                <w:szCs w:val="28"/>
              </w:rPr>
              <w:t xml:space="preserve">/2015 </w:t>
            </w:r>
          </w:p>
          <w:p w14:paraId="228A5E91" w14:textId="77777777" w:rsidR="00C7203C" w:rsidRPr="00F0022F" w:rsidRDefault="00355D57" w:rsidP="00355D57">
            <w:pPr>
              <w:jc w:val="center"/>
              <w:rPr>
                <w:rFonts w:ascii="Tahoma" w:hAnsi="Tahoma" w:cs="Tahoma"/>
                <w:b/>
                <w:color w:val="365F91"/>
                <w:sz w:val="28"/>
                <w:szCs w:val="28"/>
              </w:rPr>
            </w:pPr>
            <w:r w:rsidRPr="00355D57">
              <w:rPr>
                <w:rFonts w:ascii="Tahoma" w:hAnsi="Tahoma" w:cs="Tahoma"/>
                <w:b/>
                <w:color w:val="365F91"/>
                <w:sz w:val="28"/>
                <w:szCs w:val="28"/>
              </w:rPr>
              <w:t>“ADQUISICIÓN DE SISTEMAS DE ENERGIA FOTOVOLTAICOS”</w:t>
            </w:r>
          </w:p>
        </w:tc>
      </w:tr>
    </w:tbl>
    <w:p w14:paraId="7FD4D594" w14:textId="77777777" w:rsidR="00A817C8" w:rsidRPr="00F0022F" w:rsidRDefault="00A817C8" w:rsidP="002C3600">
      <w:pPr>
        <w:rPr>
          <w:rFonts w:ascii="Tahoma" w:hAnsi="Tahoma" w:cs="Tahoma"/>
        </w:rPr>
      </w:pPr>
    </w:p>
    <w:p w14:paraId="231298EF" w14:textId="77777777" w:rsidR="00A817C8" w:rsidRPr="00F0022F" w:rsidRDefault="00A817C8" w:rsidP="002C3600">
      <w:pPr>
        <w:rPr>
          <w:rFonts w:ascii="Tahoma" w:hAnsi="Tahoma" w:cs="Tahoma"/>
        </w:rPr>
      </w:pPr>
    </w:p>
    <w:p w14:paraId="1B81E091" w14:textId="77777777" w:rsidR="00A817C8" w:rsidRPr="00F0022F" w:rsidRDefault="00A817C8" w:rsidP="002C3600">
      <w:pPr>
        <w:rPr>
          <w:rFonts w:ascii="Tahoma" w:hAnsi="Tahoma" w:cs="Tahoma"/>
        </w:rPr>
      </w:pPr>
    </w:p>
    <w:p w14:paraId="6090E90D" w14:textId="77777777" w:rsidR="00A817C8" w:rsidRPr="00F0022F" w:rsidRDefault="00A817C8" w:rsidP="002C3600">
      <w:pPr>
        <w:rPr>
          <w:rFonts w:ascii="Tahoma" w:hAnsi="Tahoma" w:cs="Tahoma"/>
        </w:rPr>
      </w:pPr>
    </w:p>
    <w:p w14:paraId="3249716A" w14:textId="77777777" w:rsidR="00A817C8" w:rsidRPr="00F0022F" w:rsidRDefault="00A817C8" w:rsidP="002C3600">
      <w:pPr>
        <w:rPr>
          <w:rFonts w:ascii="Tahoma" w:hAnsi="Tahoma" w:cs="Tahoma"/>
        </w:rPr>
      </w:pPr>
    </w:p>
    <w:p w14:paraId="4690B33E" w14:textId="77777777" w:rsidR="00A817C8" w:rsidRPr="00F0022F" w:rsidRDefault="00A817C8" w:rsidP="002C3600">
      <w:pPr>
        <w:rPr>
          <w:rFonts w:ascii="Tahoma" w:hAnsi="Tahoma" w:cs="Tahoma"/>
        </w:rPr>
      </w:pPr>
    </w:p>
    <w:p w14:paraId="38393328" w14:textId="77777777" w:rsidR="00A817C8" w:rsidRPr="00F0022F" w:rsidRDefault="00A817C8" w:rsidP="002C3600">
      <w:pPr>
        <w:rPr>
          <w:rFonts w:ascii="Tahoma" w:hAnsi="Tahoma" w:cs="Tahoma"/>
        </w:rPr>
      </w:pPr>
    </w:p>
    <w:p w14:paraId="056C5303" w14:textId="77777777" w:rsidR="00A817C8" w:rsidRPr="00F0022F" w:rsidRDefault="00A817C8" w:rsidP="002C3600">
      <w:pPr>
        <w:rPr>
          <w:rFonts w:ascii="Tahoma" w:hAnsi="Tahoma" w:cs="Tahoma"/>
        </w:rPr>
      </w:pPr>
    </w:p>
    <w:p w14:paraId="27B94686" w14:textId="77777777" w:rsidR="00A817C8" w:rsidRPr="00F0022F" w:rsidRDefault="00A817C8" w:rsidP="002C3600">
      <w:pPr>
        <w:rPr>
          <w:rFonts w:ascii="Tahoma" w:hAnsi="Tahoma" w:cs="Tahoma"/>
        </w:rPr>
      </w:pPr>
    </w:p>
    <w:p w14:paraId="09D35182" w14:textId="77777777" w:rsidR="00535F38" w:rsidRPr="00F0022F" w:rsidRDefault="00535F38" w:rsidP="00FA28C0">
      <w:pPr>
        <w:jc w:val="center"/>
        <w:rPr>
          <w:rFonts w:ascii="Tahoma" w:hAnsi="Tahoma" w:cs="Tahoma"/>
          <w:b/>
          <w:color w:val="365F91"/>
          <w:sz w:val="32"/>
          <w:szCs w:val="32"/>
        </w:rPr>
      </w:pPr>
    </w:p>
    <w:p w14:paraId="0AEA9F01" w14:textId="77777777" w:rsidR="00891FDA" w:rsidRPr="00F0022F" w:rsidRDefault="00891FDA" w:rsidP="00891FDA">
      <w:pPr>
        <w:rPr>
          <w:rFonts w:ascii="Tahoma" w:hAnsi="Tahoma" w:cs="Tahoma"/>
          <w:color w:val="004990"/>
        </w:rPr>
      </w:pPr>
    </w:p>
    <w:p w14:paraId="65E2945F" w14:textId="77777777" w:rsidR="00891FDA" w:rsidRPr="00F0022F" w:rsidRDefault="00891FDA" w:rsidP="00891FDA">
      <w:pPr>
        <w:rPr>
          <w:rFonts w:ascii="Tahoma" w:hAnsi="Tahoma" w:cs="Tahoma"/>
          <w:color w:val="004990"/>
        </w:rPr>
      </w:pPr>
    </w:p>
    <w:p w14:paraId="4062E464" w14:textId="77777777" w:rsidR="00891FDA" w:rsidRPr="00F0022F" w:rsidRDefault="00891FDA" w:rsidP="00891FDA">
      <w:pPr>
        <w:jc w:val="right"/>
        <w:outlineLvl w:val="0"/>
        <w:rPr>
          <w:rFonts w:ascii="Tahoma" w:hAnsi="Tahoma" w:cs="Tahoma"/>
          <w:b/>
          <w:color w:val="004990"/>
          <w:sz w:val="18"/>
          <w:szCs w:val="18"/>
          <w:lang w:val="es-BO"/>
        </w:rPr>
      </w:pPr>
    </w:p>
    <w:p w14:paraId="2CE0AF0A" w14:textId="77777777" w:rsidR="00891FDA" w:rsidRPr="00F0022F" w:rsidRDefault="00891FDA" w:rsidP="00891FDA">
      <w:pPr>
        <w:rPr>
          <w:rFonts w:ascii="Tahoma" w:hAnsi="Tahoma" w:cs="Tahoma"/>
          <w:color w:val="004990"/>
          <w:sz w:val="18"/>
          <w:szCs w:val="18"/>
          <w:lang w:val="es-BO"/>
        </w:rPr>
      </w:pPr>
    </w:p>
    <w:p w14:paraId="42A7DCE3" w14:textId="77777777" w:rsidR="00891FDA" w:rsidRPr="00F0022F" w:rsidRDefault="00891FDA" w:rsidP="00891FDA">
      <w:pPr>
        <w:rPr>
          <w:rFonts w:ascii="Tahoma" w:hAnsi="Tahoma" w:cs="Tahoma"/>
          <w:color w:val="004990"/>
          <w:sz w:val="18"/>
          <w:szCs w:val="18"/>
          <w:lang w:val="es-BO"/>
        </w:rPr>
      </w:pPr>
    </w:p>
    <w:p w14:paraId="3CD1CA87" w14:textId="77777777" w:rsidR="00891FDA" w:rsidRPr="00F0022F" w:rsidRDefault="00891FDA" w:rsidP="00891FDA">
      <w:pPr>
        <w:rPr>
          <w:rFonts w:ascii="Tahoma" w:hAnsi="Tahoma" w:cs="Tahoma"/>
          <w:color w:val="004990"/>
          <w:sz w:val="18"/>
          <w:szCs w:val="18"/>
          <w:lang w:val="es-BO"/>
        </w:rPr>
      </w:pPr>
    </w:p>
    <w:p w14:paraId="5753839E" w14:textId="77777777" w:rsidR="00891FDA" w:rsidRPr="00F0022F" w:rsidRDefault="00891FDA" w:rsidP="00891FDA">
      <w:pPr>
        <w:rPr>
          <w:rFonts w:ascii="Tahoma" w:hAnsi="Tahoma" w:cs="Tahoma"/>
          <w:color w:val="004990"/>
          <w:sz w:val="18"/>
          <w:szCs w:val="18"/>
          <w:lang w:val="es-BO"/>
        </w:rPr>
      </w:pPr>
    </w:p>
    <w:p w14:paraId="39ED37CA" w14:textId="77777777" w:rsidR="00891FDA" w:rsidRPr="00F0022F" w:rsidRDefault="00891FDA" w:rsidP="00891FDA">
      <w:pPr>
        <w:rPr>
          <w:rFonts w:ascii="Tahoma" w:hAnsi="Tahoma" w:cs="Tahoma"/>
          <w:color w:val="004990"/>
          <w:sz w:val="18"/>
          <w:szCs w:val="18"/>
          <w:lang w:val="es-BO"/>
        </w:rPr>
      </w:pPr>
    </w:p>
    <w:p w14:paraId="5C820FBB" w14:textId="77777777" w:rsidR="00891FDA" w:rsidRPr="00F0022F" w:rsidRDefault="00891FDA" w:rsidP="00891FDA">
      <w:pPr>
        <w:tabs>
          <w:tab w:val="left" w:pos="3930"/>
        </w:tabs>
        <w:rPr>
          <w:rFonts w:ascii="Tahoma" w:hAnsi="Tahoma" w:cs="Tahoma"/>
          <w:color w:val="004990"/>
        </w:rPr>
      </w:pPr>
      <w:r w:rsidRPr="00F0022F">
        <w:rPr>
          <w:rFonts w:ascii="Tahoma" w:hAnsi="Tahoma" w:cs="Tahoma"/>
          <w:color w:val="004990"/>
          <w:sz w:val="18"/>
          <w:szCs w:val="18"/>
          <w:lang w:val="es-BO"/>
        </w:rPr>
        <w:tab/>
      </w:r>
    </w:p>
    <w:p w14:paraId="04A2607D" w14:textId="77777777" w:rsidR="00891FDA" w:rsidRPr="00F0022F" w:rsidRDefault="00891FDA" w:rsidP="00891FDA">
      <w:pPr>
        <w:rPr>
          <w:rFonts w:ascii="Tahoma" w:hAnsi="Tahoma" w:cs="Tahoma"/>
          <w:color w:val="004990"/>
        </w:rPr>
      </w:pPr>
    </w:p>
    <w:p w14:paraId="645C4FEF" w14:textId="77777777" w:rsidR="00891FDA" w:rsidRPr="00F0022F" w:rsidRDefault="00891FDA" w:rsidP="00891FDA">
      <w:pPr>
        <w:rPr>
          <w:rFonts w:ascii="Tahoma" w:hAnsi="Tahoma" w:cs="Tahoma"/>
          <w:color w:val="004990"/>
        </w:rPr>
      </w:pPr>
    </w:p>
    <w:p w14:paraId="44736A54" w14:textId="77777777" w:rsidR="00891FDA" w:rsidRPr="00F0022F" w:rsidRDefault="00891FDA" w:rsidP="00891FDA">
      <w:pPr>
        <w:rPr>
          <w:rFonts w:ascii="Tahoma" w:hAnsi="Tahoma" w:cs="Tahoma"/>
          <w:color w:val="004990"/>
        </w:rPr>
      </w:pPr>
    </w:p>
    <w:p w14:paraId="1AC2DE94" w14:textId="77777777" w:rsidR="00891FDA" w:rsidRPr="00F0022F" w:rsidRDefault="00891FDA" w:rsidP="00891FDA">
      <w:pPr>
        <w:rPr>
          <w:rFonts w:ascii="Tahoma" w:hAnsi="Tahoma" w:cs="Tahoma"/>
          <w:color w:val="004990"/>
        </w:rPr>
      </w:pPr>
    </w:p>
    <w:p w14:paraId="40E180DF" w14:textId="77777777" w:rsidR="00891FDA" w:rsidRPr="00F0022F" w:rsidRDefault="00891FDA" w:rsidP="00891FDA">
      <w:pPr>
        <w:rPr>
          <w:rFonts w:ascii="Tahoma" w:hAnsi="Tahoma" w:cs="Tahoma"/>
          <w:color w:val="004990"/>
        </w:rPr>
      </w:pPr>
    </w:p>
    <w:p w14:paraId="2619D231" w14:textId="77777777" w:rsidR="00891FDA" w:rsidRPr="00F0022F" w:rsidRDefault="008F1455" w:rsidP="00891FDA">
      <w:pPr>
        <w:jc w:val="center"/>
        <w:rPr>
          <w:rFonts w:ascii="Tahoma" w:hAnsi="Tahoma" w:cs="Tahoma"/>
          <w:b/>
          <w:color w:val="004990"/>
          <w:sz w:val="32"/>
          <w:szCs w:val="32"/>
        </w:rPr>
      </w:pPr>
      <w:r w:rsidRPr="00F0022F">
        <w:rPr>
          <w:rFonts w:ascii="Tahoma" w:hAnsi="Tahoma" w:cs="Tahoma"/>
          <w:b/>
          <w:color w:val="004990"/>
          <w:sz w:val="32"/>
          <w:szCs w:val="32"/>
        </w:rPr>
        <w:t>Términos</w:t>
      </w:r>
      <w:r w:rsidR="00891FDA" w:rsidRPr="00F0022F">
        <w:rPr>
          <w:rFonts w:ascii="Tahoma" w:hAnsi="Tahoma" w:cs="Tahoma"/>
          <w:b/>
          <w:color w:val="004990"/>
          <w:sz w:val="32"/>
          <w:szCs w:val="32"/>
        </w:rPr>
        <w:t xml:space="preserve"> </w:t>
      </w:r>
      <w:r w:rsidRPr="00F0022F">
        <w:rPr>
          <w:rFonts w:ascii="Tahoma" w:hAnsi="Tahoma" w:cs="Tahoma"/>
          <w:b/>
          <w:color w:val="004990"/>
          <w:sz w:val="32"/>
          <w:szCs w:val="32"/>
        </w:rPr>
        <w:t>Básicos</w:t>
      </w:r>
      <w:r w:rsidR="00891FDA" w:rsidRPr="00F0022F">
        <w:rPr>
          <w:rFonts w:ascii="Tahoma" w:hAnsi="Tahoma" w:cs="Tahoma"/>
          <w:b/>
          <w:color w:val="004990"/>
          <w:sz w:val="32"/>
          <w:szCs w:val="32"/>
        </w:rPr>
        <w:t xml:space="preserve"> de Contratación</w:t>
      </w:r>
    </w:p>
    <w:p w14:paraId="47A159D9" w14:textId="77777777" w:rsidR="00891FDA" w:rsidRPr="00F0022F" w:rsidRDefault="00891FDA" w:rsidP="00891FDA">
      <w:pPr>
        <w:rPr>
          <w:rFonts w:ascii="Tahoma" w:hAnsi="Tahoma" w:cs="Tahoma"/>
          <w:color w:val="004990"/>
        </w:rPr>
      </w:pPr>
    </w:p>
    <w:p w14:paraId="1400AE94" w14:textId="77777777" w:rsidR="00891FDA" w:rsidRPr="00F0022F" w:rsidRDefault="00891FDA" w:rsidP="00891FDA">
      <w:pPr>
        <w:rPr>
          <w:rFonts w:ascii="Tahoma" w:hAnsi="Tahoma" w:cs="Tahoma"/>
          <w:color w:val="004990"/>
        </w:rPr>
      </w:pPr>
    </w:p>
    <w:p w14:paraId="793627F2" w14:textId="77777777" w:rsidR="00891FDA" w:rsidRPr="00F0022F" w:rsidRDefault="00891FDA" w:rsidP="00891FDA">
      <w:pPr>
        <w:rPr>
          <w:rFonts w:ascii="Tahoma" w:hAnsi="Tahoma" w:cs="Tahoma"/>
          <w:color w:val="004990"/>
        </w:rPr>
      </w:pPr>
    </w:p>
    <w:p w14:paraId="2DA77A5B" w14:textId="77777777" w:rsidR="00891FDA" w:rsidRPr="00F0022F" w:rsidRDefault="00891FDA" w:rsidP="00891FDA">
      <w:pPr>
        <w:rPr>
          <w:rFonts w:ascii="Tahoma" w:hAnsi="Tahoma" w:cs="Tahoma"/>
          <w:color w:val="004990"/>
        </w:rPr>
      </w:pPr>
    </w:p>
    <w:p w14:paraId="0D0DD040" w14:textId="77777777" w:rsidR="00891FDA" w:rsidRPr="00F0022F" w:rsidRDefault="00891FDA" w:rsidP="00891FDA">
      <w:pPr>
        <w:rPr>
          <w:rFonts w:ascii="Tahoma" w:hAnsi="Tahoma" w:cs="Tahoma"/>
          <w:color w:val="004990"/>
        </w:rPr>
      </w:pPr>
    </w:p>
    <w:p w14:paraId="65FADCE6" w14:textId="77777777" w:rsidR="00891FDA" w:rsidRPr="00F0022F" w:rsidRDefault="00891FDA" w:rsidP="00891FDA">
      <w:pPr>
        <w:rPr>
          <w:rFonts w:ascii="Tahoma" w:hAnsi="Tahoma" w:cs="Tahoma"/>
          <w:b/>
          <w:color w:val="004990"/>
          <w:sz w:val="28"/>
          <w:szCs w:val="28"/>
        </w:rPr>
      </w:pPr>
      <w:r w:rsidRPr="00F0022F">
        <w:rPr>
          <w:rFonts w:ascii="Tahoma" w:hAnsi="Tahoma" w:cs="Tahoma"/>
          <w:b/>
          <w:color w:val="004990"/>
          <w:sz w:val="28"/>
          <w:szCs w:val="28"/>
        </w:rPr>
        <w:t>Contenido</w:t>
      </w:r>
    </w:p>
    <w:p w14:paraId="63F93F7D" w14:textId="77777777" w:rsidR="00891FDA" w:rsidRPr="00F0022F" w:rsidRDefault="00891FDA" w:rsidP="00891FDA">
      <w:pPr>
        <w:rPr>
          <w:rFonts w:ascii="Tahoma" w:hAnsi="Tahoma" w:cs="Tahoma"/>
          <w:color w:val="004990"/>
        </w:rPr>
      </w:pPr>
    </w:p>
    <w:p w14:paraId="6C0599BD" w14:textId="77777777" w:rsidR="00355D57" w:rsidRDefault="00F43E8C">
      <w:pPr>
        <w:pStyle w:val="TDC1"/>
        <w:rPr>
          <w:rFonts w:asciiTheme="minorHAnsi" w:eastAsiaTheme="minorEastAsia" w:hAnsiTheme="minorHAnsi" w:cstheme="minorBidi"/>
          <w:b w:val="0"/>
          <w:noProof/>
          <w:color w:val="auto"/>
          <w:lang w:val="es-BO" w:eastAsia="es-BO"/>
        </w:rPr>
      </w:pPr>
      <w:r w:rsidRPr="00F0022F">
        <w:rPr>
          <w:b w:val="0"/>
          <w:color w:val="004990"/>
          <w:highlight w:val="yellow"/>
          <w:lang w:val="es-ES"/>
        </w:rPr>
        <w:fldChar w:fldCharType="begin"/>
      </w:r>
      <w:r w:rsidR="00891FDA" w:rsidRPr="00F0022F">
        <w:rPr>
          <w:b w:val="0"/>
          <w:color w:val="004990"/>
          <w:highlight w:val="yellow"/>
          <w:lang w:val="es-ES"/>
        </w:rPr>
        <w:instrText xml:space="preserve"> TOC \o "1-1" \h \z \t "Título 2,2,Título 3,3" </w:instrText>
      </w:r>
      <w:r w:rsidRPr="00F0022F">
        <w:rPr>
          <w:b w:val="0"/>
          <w:color w:val="004990"/>
          <w:highlight w:val="yellow"/>
          <w:lang w:val="es-ES"/>
        </w:rPr>
        <w:fldChar w:fldCharType="separate"/>
      </w:r>
      <w:hyperlink w:anchor="_Toc418616524" w:history="1">
        <w:r w:rsidR="00355D57" w:rsidRPr="007A3A63">
          <w:rPr>
            <w:rStyle w:val="Hipervnculo"/>
            <w:noProof/>
          </w:rPr>
          <w:t>PARTE I</w:t>
        </w:r>
        <w:r w:rsidR="00355D57">
          <w:rPr>
            <w:noProof/>
            <w:webHidden/>
          </w:rPr>
          <w:tab/>
        </w:r>
        <w:r w:rsidR="00355D57">
          <w:rPr>
            <w:noProof/>
            <w:webHidden/>
          </w:rPr>
          <w:fldChar w:fldCharType="begin"/>
        </w:r>
        <w:r w:rsidR="00355D57">
          <w:rPr>
            <w:noProof/>
            <w:webHidden/>
          </w:rPr>
          <w:instrText xml:space="preserve"> PAGEREF _Toc418616524 \h </w:instrText>
        </w:r>
        <w:r w:rsidR="00355D57">
          <w:rPr>
            <w:noProof/>
            <w:webHidden/>
          </w:rPr>
        </w:r>
        <w:r w:rsidR="00355D57">
          <w:rPr>
            <w:noProof/>
            <w:webHidden/>
          </w:rPr>
          <w:fldChar w:fldCharType="separate"/>
        </w:r>
        <w:r w:rsidR="00B03A8B">
          <w:rPr>
            <w:noProof/>
            <w:webHidden/>
          </w:rPr>
          <w:t>3</w:t>
        </w:r>
        <w:r w:rsidR="00355D57">
          <w:rPr>
            <w:noProof/>
            <w:webHidden/>
          </w:rPr>
          <w:fldChar w:fldCharType="end"/>
        </w:r>
      </w:hyperlink>
    </w:p>
    <w:p w14:paraId="2DE7E71D" w14:textId="77777777" w:rsidR="00355D57" w:rsidRDefault="00F52DA5">
      <w:pPr>
        <w:pStyle w:val="TDC1"/>
        <w:rPr>
          <w:rFonts w:asciiTheme="minorHAnsi" w:eastAsiaTheme="minorEastAsia" w:hAnsiTheme="minorHAnsi" w:cstheme="minorBidi"/>
          <w:b w:val="0"/>
          <w:noProof/>
          <w:color w:val="auto"/>
          <w:lang w:val="es-BO" w:eastAsia="es-BO"/>
        </w:rPr>
      </w:pPr>
      <w:hyperlink w:anchor="_Toc418616525" w:history="1">
        <w:r w:rsidR="00355D57" w:rsidRPr="007A3A63">
          <w:rPr>
            <w:rStyle w:val="Hipervnculo"/>
            <w:noProof/>
          </w:rPr>
          <w:t>PARTE II</w:t>
        </w:r>
        <w:r w:rsidR="00355D57">
          <w:rPr>
            <w:noProof/>
            <w:webHidden/>
          </w:rPr>
          <w:tab/>
        </w:r>
        <w:r w:rsidR="00355D57">
          <w:rPr>
            <w:noProof/>
            <w:webHidden/>
          </w:rPr>
          <w:fldChar w:fldCharType="begin"/>
        </w:r>
        <w:r w:rsidR="00355D57">
          <w:rPr>
            <w:noProof/>
            <w:webHidden/>
          </w:rPr>
          <w:instrText xml:space="preserve"> PAGEREF _Toc418616525 \h </w:instrText>
        </w:r>
        <w:r w:rsidR="00355D57">
          <w:rPr>
            <w:noProof/>
            <w:webHidden/>
          </w:rPr>
        </w:r>
        <w:r w:rsidR="00355D57">
          <w:rPr>
            <w:noProof/>
            <w:webHidden/>
          </w:rPr>
          <w:fldChar w:fldCharType="separate"/>
        </w:r>
        <w:r w:rsidR="00B03A8B">
          <w:rPr>
            <w:noProof/>
            <w:webHidden/>
          </w:rPr>
          <w:t>11</w:t>
        </w:r>
        <w:r w:rsidR="00355D57">
          <w:rPr>
            <w:noProof/>
            <w:webHidden/>
          </w:rPr>
          <w:fldChar w:fldCharType="end"/>
        </w:r>
      </w:hyperlink>
    </w:p>
    <w:p w14:paraId="349A1C54" w14:textId="77777777" w:rsidR="00355D57" w:rsidRDefault="00F52DA5">
      <w:pPr>
        <w:pStyle w:val="TDC1"/>
        <w:rPr>
          <w:rFonts w:asciiTheme="minorHAnsi" w:eastAsiaTheme="minorEastAsia" w:hAnsiTheme="minorHAnsi" w:cstheme="minorBidi"/>
          <w:b w:val="0"/>
          <w:noProof/>
          <w:color w:val="auto"/>
          <w:lang w:val="es-BO" w:eastAsia="es-BO"/>
        </w:rPr>
      </w:pPr>
      <w:hyperlink w:anchor="_Toc418616533" w:history="1">
        <w:r w:rsidR="00355D57" w:rsidRPr="007A3A63">
          <w:rPr>
            <w:rStyle w:val="Hipervnculo"/>
            <w:noProof/>
          </w:rPr>
          <w:t>PARTE III</w:t>
        </w:r>
        <w:r w:rsidR="00355D57">
          <w:rPr>
            <w:noProof/>
            <w:webHidden/>
          </w:rPr>
          <w:tab/>
        </w:r>
        <w:r w:rsidR="00355D57">
          <w:rPr>
            <w:noProof/>
            <w:webHidden/>
          </w:rPr>
          <w:fldChar w:fldCharType="begin"/>
        </w:r>
        <w:r w:rsidR="00355D57">
          <w:rPr>
            <w:noProof/>
            <w:webHidden/>
          </w:rPr>
          <w:instrText xml:space="preserve"> PAGEREF _Toc418616533 \h </w:instrText>
        </w:r>
        <w:r w:rsidR="00355D57">
          <w:rPr>
            <w:noProof/>
            <w:webHidden/>
          </w:rPr>
        </w:r>
        <w:r w:rsidR="00355D57">
          <w:rPr>
            <w:noProof/>
            <w:webHidden/>
          </w:rPr>
          <w:fldChar w:fldCharType="separate"/>
        </w:r>
        <w:r w:rsidR="00B03A8B">
          <w:rPr>
            <w:noProof/>
            <w:webHidden/>
          </w:rPr>
          <w:t>20</w:t>
        </w:r>
        <w:r w:rsidR="00355D57">
          <w:rPr>
            <w:noProof/>
            <w:webHidden/>
          </w:rPr>
          <w:fldChar w:fldCharType="end"/>
        </w:r>
      </w:hyperlink>
    </w:p>
    <w:p w14:paraId="173D7F5C" w14:textId="77777777" w:rsidR="00891FDA" w:rsidRPr="00F0022F" w:rsidRDefault="00F43E8C" w:rsidP="00891FDA">
      <w:pPr>
        <w:rPr>
          <w:rFonts w:ascii="Tahoma" w:hAnsi="Tahoma" w:cs="Tahoma"/>
          <w:b/>
          <w:color w:val="004990"/>
          <w:highlight w:val="yellow"/>
        </w:rPr>
      </w:pPr>
      <w:r w:rsidRPr="00F0022F">
        <w:rPr>
          <w:rFonts w:ascii="Tahoma" w:hAnsi="Tahoma" w:cs="Tahoma"/>
          <w:b/>
          <w:color w:val="004990"/>
          <w:highlight w:val="yellow"/>
        </w:rPr>
        <w:fldChar w:fldCharType="end"/>
      </w:r>
    </w:p>
    <w:p w14:paraId="2D4BB2C8" w14:textId="77777777" w:rsidR="00891FDA" w:rsidRPr="00120FE8" w:rsidRDefault="00891FDA" w:rsidP="00276214">
      <w:pPr>
        <w:pStyle w:val="T1"/>
      </w:pPr>
      <w:r w:rsidRPr="00F0022F">
        <w:rPr>
          <w:highlight w:val="yellow"/>
        </w:rPr>
        <w:br w:type="page"/>
      </w:r>
      <w:bookmarkStart w:id="0" w:name="_Toc418616524"/>
      <w:r w:rsidRPr="00120FE8">
        <w:lastRenderedPageBreak/>
        <w:t>PARTE I</w:t>
      </w:r>
      <w:bookmarkEnd w:id="0"/>
    </w:p>
    <w:p w14:paraId="4C166BA3" w14:textId="77777777" w:rsidR="00891FDA" w:rsidRPr="00120FE8" w:rsidRDefault="00891FDA" w:rsidP="00891FDA">
      <w:pPr>
        <w:spacing w:before="120"/>
        <w:jc w:val="center"/>
        <w:rPr>
          <w:rFonts w:ascii="Tahoma" w:hAnsi="Tahoma" w:cs="Tahoma"/>
          <w:b/>
          <w:color w:val="004990"/>
          <w:sz w:val="28"/>
          <w:szCs w:val="28"/>
        </w:rPr>
      </w:pPr>
      <w:r w:rsidRPr="00120FE8">
        <w:rPr>
          <w:rFonts w:ascii="Tahoma" w:hAnsi="Tahoma" w:cs="Tahoma"/>
          <w:b/>
          <w:color w:val="004990"/>
          <w:sz w:val="28"/>
          <w:szCs w:val="28"/>
        </w:rPr>
        <w:t>INFORMACIÓN GENERAL A LOS PROPONENTES</w:t>
      </w:r>
    </w:p>
    <w:p w14:paraId="132C22E9" w14:textId="77777777"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Antecedentes</w:t>
      </w:r>
    </w:p>
    <w:p w14:paraId="1F43FE31" w14:textId="77777777" w:rsidR="00034AFB" w:rsidRPr="00034AFB" w:rsidRDefault="00034AFB" w:rsidP="00034AFB">
      <w:pPr>
        <w:spacing w:before="120"/>
        <w:ind w:left="567"/>
        <w:jc w:val="both"/>
        <w:rPr>
          <w:rFonts w:ascii="Tahoma" w:hAnsi="Tahoma" w:cs="Tahoma"/>
          <w:color w:val="004990"/>
          <w:sz w:val="22"/>
          <w:szCs w:val="22"/>
        </w:rPr>
      </w:pPr>
      <w:r w:rsidRPr="00034AFB">
        <w:rPr>
          <w:rFonts w:ascii="Tahoma" w:hAnsi="Tahoma" w:cs="Tahoma"/>
          <w:color w:val="004990"/>
          <w:sz w:val="22"/>
          <w:szCs w:val="22"/>
        </w:rPr>
        <w:t>La Empresa Nacional de Telecomunicaciones Sociedad Anónima (ENTEL S.A.) en cumplimiento a normas internas en vigencia, efectúa la presente Licitación Pública en el marco de la ejecución del Proyecto “Telecentros Satelitales Integrales II – TSI 2”, conforme a lo especificado en el presente documento.</w:t>
      </w:r>
    </w:p>
    <w:p w14:paraId="0E7B6476" w14:textId="77777777" w:rsidR="00891FDA" w:rsidRPr="00120FE8" w:rsidRDefault="00034AFB" w:rsidP="00034AFB">
      <w:pPr>
        <w:spacing w:before="120"/>
        <w:ind w:left="567"/>
        <w:jc w:val="both"/>
        <w:rPr>
          <w:rFonts w:ascii="Tahoma" w:hAnsi="Tahoma" w:cs="Tahoma"/>
          <w:color w:val="004990"/>
          <w:sz w:val="22"/>
          <w:szCs w:val="22"/>
        </w:rPr>
      </w:pPr>
      <w:r w:rsidRPr="00034AFB">
        <w:rPr>
          <w:rFonts w:ascii="Tahoma" w:hAnsi="Tahoma" w:cs="Tahoma"/>
          <w:color w:val="004990"/>
          <w:sz w:val="22"/>
          <w:szCs w:val="22"/>
        </w:rPr>
        <w:t>El Proyecto Telecentros Satelitales Integrales requiere la adquisición de Sistemas de Energía Fotovoltaicos de acuerdo a lo detallado en el presente documento, con los cuales ENTEL S.A. proveerá energía eléctrica para permitir el funcionamiento de telecentros en localidades rurales del territorio boliviano</w:t>
      </w:r>
      <w:r w:rsidR="00891FDA" w:rsidRPr="00120FE8">
        <w:rPr>
          <w:rFonts w:ascii="Tahoma" w:hAnsi="Tahoma" w:cs="Tahoma"/>
          <w:color w:val="004990"/>
          <w:sz w:val="22"/>
          <w:szCs w:val="22"/>
        </w:rPr>
        <w:t>.</w:t>
      </w:r>
    </w:p>
    <w:p w14:paraId="2EC9C15C" w14:textId="77777777"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Objeto de la Contratación</w:t>
      </w:r>
    </w:p>
    <w:p w14:paraId="0D0BACA2" w14:textId="77777777" w:rsidR="00037C93" w:rsidRPr="00037C93" w:rsidRDefault="00037C93" w:rsidP="00037C93">
      <w:pPr>
        <w:spacing w:before="120"/>
        <w:ind w:left="567"/>
        <w:jc w:val="both"/>
        <w:rPr>
          <w:rFonts w:ascii="Tahoma" w:hAnsi="Tahoma" w:cs="Tahoma"/>
          <w:color w:val="004990"/>
          <w:sz w:val="22"/>
          <w:szCs w:val="22"/>
        </w:rPr>
      </w:pPr>
      <w:r w:rsidRPr="0040715F">
        <w:rPr>
          <w:rFonts w:ascii="Tahoma" w:hAnsi="Tahoma" w:cs="Tahoma"/>
          <w:color w:val="004990"/>
          <w:sz w:val="22"/>
          <w:szCs w:val="22"/>
        </w:rPr>
        <w:t xml:space="preserve">El objeto de esta Licitación Pública es la contratación de una empresa para la provisión de </w:t>
      </w:r>
      <w:r w:rsidR="005846C2" w:rsidRPr="0040715F">
        <w:rPr>
          <w:rFonts w:ascii="Tahoma" w:hAnsi="Tahoma" w:cs="Tahoma"/>
          <w:color w:val="004990"/>
          <w:sz w:val="22"/>
          <w:szCs w:val="22"/>
        </w:rPr>
        <w:t>260</w:t>
      </w:r>
      <w:r w:rsidRPr="0040715F">
        <w:rPr>
          <w:rFonts w:ascii="Tahoma" w:hAnsi="Tahoma" w:cs="Tahoma"/>
          <w:color w:val="004990"/>
          <w:sz w:val="22"/>
          <w:szCs w:val="22"/>
        </w:rPr>
        <w:t xml:space="preserve"> (</w:t>
      </w:r>
      <w:r w:rsidR="005846C2" w:rsidRPr="0040715F">
        <w:rPr>
          <w:rFonts w:ascii="Tahoma" w:hAnsi="Tahoma" w:cs="Tahoma"/>
          <w:color w:val="004990"/>
          <w:sz w:val="22"/>
          <w:szCs w:val="22"/>
        </w:rPr>
        <w:t>Doscientos Sesenta</w:t>
      </w:r>
      <w:r w:rsidRPr="0040715F">
        <w:rPr>
          <w:rFonts w:ascii="Tahoma" w:hAnsi="Tahoma" w:cs="Tahoma"/>
          <w:color w:val="004990"/>
          <w:sz w:val="22"/>
          <w:szCs w:val="22"/>
        </w:rPr>
        <w:t>) Sistemas de Energía Fotovoltaicos que permitan cubrir los objetivos del proyecto “Telecentros</w:t>
      </w:r>
      <w:r w:rsidRPr="00037C93">
        <w:rPr>
          <w:rFonts w:ascii="Tahoma" w:hAnsi="Tahoma" w:cs="Tahoma"/>
          <w:color w:val="004990"/>
          <w:sz w:val="22"/>
          <w:szCs w:val="22"/>
        </w:rPr>
        <w:t xml:space="preserve"> Satelitales Integrales II – TSI 2”, de acuerdo a los requerimientos planteados en el presente documento.</w:t>
      </w:r>
    </w:p>
    <w:p w14:paraId="13EA7DE6" w14:textId="77777777" w:rsidR="00891FDA" w:rsidRPr="00120FE8"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Para efectos de la contratación se pide al proponente cumplir con todos los puntos del requerimiento descritos en el presente Pliego de Condiciones</w:t>
      </w:r>
      <w:r w:rsidR="00891FDA" w:rsidRPr="00120FE8">
        <w:rPr>
          <w:rFonts w:ascii="Tahoma" w:hAnsi="Tahoma" w:cs="Tahoma"/>
          <w:color w:val="004990"/>
          <w:sz w:val="22"/>
          <w:szCs w:val="22"/>
        </w:rPr>
        <w:t>.</w:t>
      </w:r>
    </w:p>
    <w:p w14:paraId="25EC9921" w14:textId="77777777" w:rsidR="00891FDA" w:rsidRPr="00120FE8" w:rsidRDefault="00891FDA" w:rsidP="00820D5D">
      <w:pPr>
        <w:numPr>
          <w:ilvl w:val="0"/>
          <w:numId w:val="17"/>
        </w:numPr>
        <w:spacing w:before="120"/>
        <w:ind w:left="567" w:hanging="567"/>
        <w:jc w:val="both"/>
        <w:rPr>
          <w:rFonts w:ascii="Tahoma" w:hAnsi="Tahoma" w:cs="Tahoma"/>
          <w:b/>
          <w:color w:val="004990"/>
          <w:sz w:val="28"/>
          <w:szCs w:val="28"/>
          <w:lang w:bidi="en-US"/>
        </w:rPr>
      </w:pPr>
      <w:r w:rsidRPr="00120FE8">
        <w:rPr>
          <w:rFonts w:ascii="Tahoma" w:hAnsi="Tahoma" w:cs="Tahoma"/>
          <w:b/>
          <w:color w:val="004990"/>
          <w:sz w:val="28"/>
          <w:szCs w:val="28"/>
          <w:lang w:eastAsia="en-US" w:bidi="en-US"/>
        </w:rPr>
        <w:t>Lugar</w:t>
      </w:r>
      <w:r w:rsidRPr="00120FE8">
        <w:rPr>
          <w:rFonts w:ascii="Tahoma" w:hAnsi="Tahoma" w:cs="Tahoma"/>
          <w:b/>
          <w:color w:val="004990"/>
          <w:sz w:val="28"/>
          <w:szCs w:val="28"/>
          <w:lang w:bidi="en-US"/>
        </w:rPr>
        <w:t xml:space="preserve"> de la entrega</w:t>
      </w:r>
    </w:p>
    <w:p w14:paraId="00BB3FCA" w14:textId="77777777" w:rsidR="00037C93" w:rsidRPr="00037C93"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 xml:space="preserve">El proveedor adjudicado deberá entregar todo el equipamiento y material contemplado en la Información técnica de la Contratación (Parte II), en almacenes designados por parte de ENTEL S.A. a nivel nacional, previa coordinación entre partes. Los oferentes extranjeros que deseen participar del presente proceso deberán realizar la entrega de equipos/materiales en condiciones DAP (de acuerdo a </w:t>
      </w:r>
      <w:proofErr w:type="spellStart"/>
      <w:r w:rsidRPr="00037C93">
        <w:rPr>
          <w:rFonts w:ascii="Tahoma" w:hAnsi="Tahoma" w:cs="Tahoma"/>
          <w:color w:val="004990"/>
          <w:sz w:val="22"/>
          <w:szCs w:val="22"/>
        </w:rPr>
        <w:t>incoterm</w:t>
      </w:r>
      <w:proofErr w:type="spellEnd"/>
      <w:r w:rsidRPr="00037C93">
        <w:rPr>
          <w:rFonts w:ascii="Tahoma" w:hAnsi="Tahoma" w:cs="Tahoma"/>
          <w:color w:val="004990"/>
          <w:sz w:val="22"/>
          <w:szCs w:val="22"/>
        </w:rPr>
        <w:t xml:space="preserve"> 2010), para oferentes nacionales la entrega debe realizarse en condiciones DDP, incluyendo los impuestos de ley. </w:t>
      </w:r>
    </w:p>
    <w:p w14:paraId="2A8ACFB9" w14:textId="77777777" w:rsidR="00891FDA" w:rsidRPr="00120FE8" w:rsidRDefault="00037C93" w:rsidP="00037C93">
      <w:pPr>
        <w:spacing w:before="120"/>
        <w:ind w:left="567"/>
        <w:jc w:val="both"/>
        <w:rPr>
          <w:rFonts w:ascii="Tahoma" w:hAnsi="Tahoma" w:cs="Tahoma"/>
          <w:color w:val="004990"/>
          <w:sz w:val="22"/>
          <w:szCs w:val="22"/>
        </w:rPr>
      </w:pPr>
      <w:r w:rsidRPr="00037C93">
        <w:rPr>
          <w:rFonts w:ascii="Tahoma" w:hAnsi="Tahoma" w:cs="Tahoma"/>
          <w:color w:val="004990"/>
          <w:sz w:val="22"/>
          <w:szCs w:val="22"/>
        </w:rPr>
        <w:t xml:space="preserve">El proveedor adjudicado debe prever, a su costo el seguro, logística y transporte respectivo hasta la entrega en almacenes de ENTEL. </w:t>
      </w:r>
      <w:proofErr w:type="gramStart"/>
      <w:r w:rsidRPr="00037C93">
        <w:rPr>
          <w:rFonts w:ascii="Tahoma" w:hAnsi="Tahoma" w:cs="Tahoma"/>
          <w:color w:val="004990"/>
          <w:sz w:val="22"/>
          <w:szCs w:val="22"/>
        </w:rPr>
        <w:t>S.A.</w:t>
      </w:r>
      <w:r w:rsidR="007A359D" w:rsidRPr="00120FE8">
        <w:rPr>
          <w:rFonts w:ascii="Tahoma" w:hAnsi="Tahoma" w:cs="Tahoma"/>
          <w:color w:val="004990"/>
          <w:sz w:val="22"/>
          <w:szCs w:val="22"/>
        </w:rPr>
        <w:t>.</w:t>
      </w:r>
      <w:proofErr w:type="gramEnd"/>
    </w:p>
    <w:p w14:paraId="2A4FAD8C" w14:textId="77777777"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Referente del proceso</w:t>
      </w:r>
    </w:p>
    <w:p w14:paraId="4DC1A1D2" w14:textId="77777777" w:rsidR="00891FDA" w:rsidRPr="00120FE8" w:rsidRDefault="00891FDA" w:rsidP="00891FDA">
      <w:pPr>
        <w:spacing w:before="120"/>
        <w:ind w:left="567"/>
        <w:jc w:val="both"/>
        <w:rPr>
          <w:rFonts w:ascii="Tahoma" w:hAnsi="Tahoma" w:cs="Tahoma"/>
          <w:b/>
          <w:color w:val="004990"/>
          <w:sz w:val="28"/>
          <w:szCs w:val="28"/>
          <w:lang w:eastAsia="en-US" w:bidi="en-US"/>
        </w:rPr>
      </w:pPr>
      <w:r w:rsidRPr="00120FE8">
        <w:rPr>
          <w:rFonts w:ascii="Tahoma" w:hAnsi="Tahoma" w:cs="Tahoma"/>
          <w:color w:val="004990"/>
          <w:sz w:val="22"/>
          <w:szCs w:val="22"/>
        </w:rPr>
        <w:t>El presente proceso debe ser coordinado con la Subgerencia de Adquisiciones hasta antes de la firma de contrato, de forma posterior deberá ser coordinado con la Subgerencia de Desarrollo Rural.</w:t>
      </w:r>
    </w:p>
    <w:p w14:paraId="1869E233" w14:textId="77777777" w:rsidR="00891FDA" w:rsidRPr="00120FE8"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120FE8">
        <w:rPr>
          <w:rFonts w:ascii="Tahoma" w:hAnsi="Tahoma" w:cs="Tahoma"/>
          <w:b/>
          <w:color w:val="004990"/>
          <w:sz w:val="28"/>
          <w:szCs w:val="28"/>
          <w:lang w:eastAsia="en-US" w:bidi="en-US"/>
        </w:rPr>
        <w:t>Proponentes elegibles</w:t>
      </w:r>
    </w:p>
    <w:p w14:paraId="311785B6" w14:textId="77777777" w:rsidR="00891FDA" w:rsidRPr="004747D4" w:rsidRDefault="00891FDA" w:rsidP="00891FDA">
      <w:pPr>
        <w:spacing w:before="120"/>
        <w:ind w:left="567"/>
        <w:jc w:val="both"/>
        <w:rPr>
          <w:rFonts w:ascii="Tahoma" w:hAnsi="Tahoma" w:cs="Tahoma"/>
          <w:color w:val="004990"/>
          <w:sz w:val="22"/>
          <w:szCs w:val="22"/>
        </w:rPr>
      </w:pPr>
      <w:r w:rsidRPr="00120FE8">
        <w:rPr>
          <w:rFonts w:ascii="Tahoma" w:hAnsi="Tahoma" w:cs="Tahoma"/>
          <w:color w:val="004990"/>
          <w:sz w:val="22"/>
          <w:szCs w:val="22"/>
        </w:rPr>
        <w:t>Están impedidos de participar, directa o indirectamente, en los procesos de adquisición de bienes y/o contratación de servicios, las personas</w:t>
      </w:r>
      <w:r w:rsidRPr="004747D4">
        <w:rPr>
          <w:rFonts w:ascii="Tahoma" w:hAnsi="Tahoma" w:cs="Tahoma"/>
          <w:color w:val="004990"/>
          <w:sz w:val="22"/>
          <w:szCs w:val="22"/>
        </w:rPr>
        <w:t xml:space="preserve"> naturales o jurídicas comprendidas en los siguientes casos:</w:t>
      </w:r>
    </w:p>
    <w:p w14:paraId="6E716005" w14:textId="77777777" w:rsidR="00891FDA" w:rsidRPr="004747D4" w:rsidRDefault="00891FDA" w:rsidP="00820D5D">
      <w:pPr>
        <w:pStyle w:val="Prrafodelista"/>
        <w:numPr>
          <w:ilvl w:val="0"/>
          <w:numId w:val="27"/>
        </w:numPr>
        <w:spacing w:before="120"/>
        <w:ind w:left="1134" w:hanging="283"/>
        <w:contextualSpacing/>
        <w:jc w:val="both"/>
        <w:rPr>
          <w:rFonts w:ascii="Tahoma" w:hAnsi="Tahoma" w:cs="Tahoma"/>
          <w:iCs/>
          <w:color w:val="004990"/>
          <w:sz w:val="22"/>
          <w:szCs w:val="22"/>
        </w:rPr>
      </w:pPr>
      <w:r w:rsidRPr="004747D4">
        <w:rPr>
          <w:rFonts w:ascii="Tahoma" w:hAnsi="Tahoma" w:cs="Tahoma"/>
          <w:iCs/>
          <w:color w:val="004990"/>
          <w:sz w:val="22"/>
          <w:szCs w:val="22"/>
        </w:rPr>
        <w:t>Los proveedores de Entel S.A. que tengan:</w:t>
      </w:r>
    </w:p>
    <w:p w14:paraId="0E7D95E8" w14:textId="77777777"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Cuentas por pagar a Entel S.A.</w:t>
      </w:r>
    </w:p>
    <w:p w14:paraId="02ECA2F4" w14:textId="77777777"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Observaciones en la calidad de sus productos o servicios.</w:t>
      </w:r>
    </w:p>
    <w:p w14:paraId="4B340A8F" w14:textId="77777777" w:rsidR="00891FDA" w:rsidRPr="004747D4" w:rsidRDefault="00891FDA" w:rsidP="00820D5D">
      <w:pPr>
        <w:pStyle w:val="Prrafodelista"/>
        <w:numPr>
          <w:ilvl w:val="1"/>
          <w:numId w:val="28"/>
        </w:numPr>
        <w:spacing w:before="120"/>
        <w:ind w:left="1560" w:hanging="284"/>
        <w:contextualSpacing/>
        <w:jc w:val="both"/>
        <w:rPr>
          <w:rFonts w:ascii="Tahoma" w:hAnsi="Tahoma" w:cs="Tahoma"/>
          <w:iCs/>
          <w:color w:val="004990"/>
          <w:sz w:val="22"/>
          <w:szCs w:val="22"/>
        </w:rPr>
      </w:pPr>
      <w:r w:rsidRPr="004747D4">
        <w:rPr>
          <w:rFonts w:ascii="Tahoma" w:hAnsi="Tahoma" w:cs="Tahoma"/>
          <w:iCs/>
          <w:color w:val="004990"/>
          <w:sz w:val="22"/>
          <w:szCs w:val="22"/>
        </w:rPr>
        <w:t>Procesos administrativos y/o judiciales con Entel S.A.</w:t>
      </w:r>
    </w:p>
    <w:p w14:paraId="2685F854" w14:textId="77777777" w:rsidR="00891FDA" w:rsidRPr="004747D4" w:rsidRDefault="00891FDA" w:rsidP="00820D5D">
      <w:pPr>
        <w:pStyle w:val="Prrafodelista"/>
        <w:numPr>
          <w:ilvl w:val="0"/>
          <w:numId w:val="27"/>
        </w:numPr>
        <w:spacing w:before="120"/>
        <w:ind w:left="1134" w:hanging="283"/>
        <w:contextualSpacing/>
        <w:jc w:val="both"/>
        <w:rPr>
          <w:rFonts w:ascii="Tahoma" w:hAnsi="Tahoma" w:cs="Tahoma"/>
          <w:color w:val="004990"/>
          <w:sz w:val="22"/>
          <w:szCs w:val="22"/>
        </w:rPr>
      </w:pPr>
      <w:r w:rsidRPr="004747D4">
        <w:rPr>
          <w:rFonts w:ascii="Tahoma" w:hAnsi="Tahoma" w:cs="Tahoma"/>
          <w:color w:val="004990"/>
          <w:sz w:val="22"/>
          <w:szCs w:val="22"/>
        </w:rPr>
        <w:lastRenderedPageBreak/>
        <w:t xml:space="preserve">Los proveedores que se encuentren asociados con consultores que hayan asesorado en la elaboración del contenido de los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 Especificaciones Técnicas o Términos de Referencias.</w:t>
      </w:r>
    </w:p>
    <w:p w14:paraId="7C9479F7" w14:textId="77777777"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hubiesen declarado su disolución o quiebra.</w:t>
      </w:r>
    </w:p>
    <w:p w14:paraId="6717F58F" w14:textId="77777777"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ex trabajadores de la empresa, desvinculados hasta dos (2) años antes de la publicación de la convocatoria, así como las empresas controladas por éstos.</w:t>
      </w:r>
    </w:p>
    <w:p w14:paraId="1D346078" w14:textId="77777777"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14:paraId="7D65962F" w14:textId="77777777"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 xml:space="preserve">Los proponentes adjudicados que no hayan presentado su documentación legal o </w:t>
      </w:r>
      <w:proofErr w:type="gramStart"/>
      <w:r w:rsidRPr="004747D4">
        <w:rPr>
          <w:rFonts w:ascii="Tahoma" w:hAnsi="Tahoma" w:cs="Tahoma"/>
          <w:color w:val="004990"/>
          <w:sz w:val="22"/>
          <w:szCs w:val="22"/>
        </w:rPr>
        <w:t>desistido</w:t>
      </w:r>
      <w:proofErr w:type="gramEnd"/>
      <w:r w:rsidRPr="004747D4">
        <w:rPr>
          <w:rFonts w:ascii="Tahoma" w:hAnsi="Tahoma" w:cs="Tahoma"/>
          <w:color w:val="004990"/>
          <w:sz w:val="22"/>
          <w:szCs w:val="22"/>
        </w:rPr>
        <w:t xml:space="preserve"> de suscribir el contrato o pedido de compra, no podrán participar hasta un (1) año posterior a la fecha de vencimiento.</w:t>
      </w:r>
    </w:p>
    <w:p w14:paraId="3D3F8AED" w14:textId="77777777" w:rsidR="00891FDA" w:rsidRPr="004747D4"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49C177B2" w14:textId="77777777" w:rsidR="00891FDA" w:rsidRDefault="00891FDA" w:rsidP="00820D5D">
      <w:pPr>
        <w:pStyle w:val="Prrafodelista"/>
        <w:numPr>
          <w:ilvl w:val="0"/>
          <w:numId w:val="27"/>
        </w:numPr>
        <w:spacing w:before="120"/>
        <w:ind w:left="1701" w:hanging="283"/>
        <w:contextualSpacing/>
        <w:jc w:val="both"/>
        <w:rPr>
          <w:rFonts w:ascii="Tahoma" w:hAnsi="Tahoma" w:cs="Tahoma"/>
          <w:color w:val="004990"/>
          <w:sz w:val="22"/>
          <w:szCs w:val="22"/>
        </w:rPr>
      </w:pPr>
      <w:r w:rsidRPr="004747D4">
        <w:rPr>
          <w:rFonts w:ascii="Tahoma" w:hAnsi="Tahoma" w:cs="Tahoma"/>
          <w:color w:val="004990"/>
          <w:sz w:val="22"/>
          <w:szCs w:val="22"/>
        </w:rPr>
        <w:t>Los proveedores que tengan problemas de conocimiento público.</w:t>
      </w:r>
    </w:p>
    <w:p w14:paraId="1E19BA16" w14:textId="77777777" w:rsidR="006D52E7" w:rsidRPr="00AD778F" w:rsidRDefault="006D52E7" w:rsidP="00AD778F">
      <w:pPr>
        <w:pStyle w:val="Prrafodelista"/>
        <w:numPr>
          <w:ilvl w:val="0"/>
          <w:numId w:val="27"/>
        </w:numPr>
        <w:spacing w:before="120"/>
        <w:ind w:left="1701" w:hanging="283"/>
        <w:contextualSpacing/>
        <w:jc w:val="both"/>
        <w:rPr>
          <w:rFonts w:ascii="Tahoma" w:hAnsi="Tahoma" w:cs="Tahoma"/>
          <w:color w:val="004990"/>
          <w:sz w:val="22"/>
          <w:szCs w:val="22"/>
        </w:rPr>
      </w:pPr>
      <w:r w:rsidRPr="00AD778F">
        <w:rPr>
          <w:rFonts w:ascii="Tahoma" w:hAnsi="Tahoma" w:cs="Tahoma"/>
          <w:color w:val="004990"/>
          <w:sz w:val="22"/>
          <w:szCs w:val="22"/>
        </w:rPr>
        <w:t>Los proveedores cuyos socios o propietarios estén impedidos de participar en los procesos de contratación.</w:t>
      </w:r>
    </w:p>
    <w:p w14:paraId="5C04B056" w14:textId="77777777" w:rsidR="006D52E7" w:rsidRPr="004747D4" w:rsidRDefault="006D52E7" w:rsidP="00AD778F">
      <w:pPr>
        <w:pStyle w:val="Prrafodelista"/>
        <w:numPr>
          <w:ilvl w:val="0"/>
          <w:numId w:val="27"/>
        </w:numPr>
        <w:spacing w:before="120"/>
        <w:ind w:left="1701" w:hanging="283"/>
        <w:contextualSpacing/>
        <w:jc w:val="both"/>
        <w:rPr>
          <w:rFonts w:ascii="Tahoma" w:hAnsi="Tahoma" w:cs="Tahoma"/>
          <w:color w:val="004990"/>
          <w:sz w:val="22"/>
          <w:szCs w:val="22"/>
        </w:rPr>
      </w:pPr>
      <w:r w:rsidRPr="00AD778F">
        <w:rPr>
          <w:rFonts w:ascii="Tahoma" w:hAnsi="Tahoma" w:cs="Tahoma"/>
          <w:color w:val="004990"/>
          <w:sz w:val="22"/>
          <w:szCs w:val="22"/>
        </w:rPr>
        <w:t>Los proveedores que desistieron total o parcialmente la adjudicación o contrato</w:t>
      </w:r>
    </w:p>
    <w:p w14:paraId="3AEDC4FC" w14:textId="77777777" w:rsidR="00891FDA" w:rsidRPr="004747D4"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t>Actividades Previas a la Presentación de Propuestas</w:t>
      </w:r>
    </w:p>
    <w:p w14:paraId="4EAAC70C" w14:textId="77777777" w:rsidR="00891FDA" w:rsidRPr="004747D4" w:rsidRDefault="00891FDA" w:rsidP="00820D5D">
      <w:pPr>
        <w:pStyle w:val="Prrafodelista"/>
        <w:numPr>
          <w:ilvl w:val="0"/>
          <w:numId w:val="18"/>
        </w:numPr>
        <w:tabs>
          <w:tab w:val="left" w:pos="1134"/>
        </w:tabs>
        <w:spacing w:before="120"/>
        <w:ind w:left="1134" w:hanging="567"/>
        <w:jc w:val="both"/>
        <w:rPr>
          <w:rFonts w:ascii="Tahoma" w:hAnsi="Tahoma" w:cs="Tahoma"/>
          <w:color w:val="004990"/>
          <w:sz w:val="22"/>
          <w:szCs w:val="22"/>
        </w:rPr>
      </w:pPr>
      <w:r w:rsidRPr="004747D4">
        <w:rPr>
          <w:rFonts w:ascii="Tahoma" w:hAnsi="Tahoma" w:cs="Tahoma"/>
          <w:color w:val="004990"/>
          <w:sz w:val="22"/>
          <w:szCs w:val="22"/>
          <w:u w:val="single"/>
        </w:rPr>
        <w:t xml:space="preserve">Consultas escritas sobre los </w:t>
      </w:r>
      <w:r w:rsidR="008F1455" w:rsidRPr="004747D4">
        <w:rPr>
          <w:rFonts w:ascii="Tahoma" w:hAnsi="Tahoma" w:cs="Tahoma"/>
          <w:color w:val="004990"/>
          <w:sz w:val="22"/>
          <w:szCs w:val="22"/>
          <w:u w:val="single"/>
        </w:rPr>
        <w:t>Términos</w:t>
      </w:r>
      <w:r w:rsidRPr="004747D4">
        <w:rPr>
          <w:rFonts w:ascii="Tahoma" w:hAnsi="Tahoma" w:cs="Tahoma"/>
          <w:color w:val="004990"/>
          <w:sz w:val="22"/>
          <w:szCs w:val="22"/>
          <w:u w:val="single"/>
        </w:rPr>
        <w:t xml:space="preserve"> </w:t>
      </w:r>
      <w:r w:rsidR="008F1455" w:rsidRPr="004747D4">
        <w:rPr>
          <w:rFonts w:ascii="Tahoma" w:hAnsi="Tahoma" w:cs="Tahoma"/>
          <w:color w:val="004990"/>
          <w:sz w:val="22"/>
          <w:szCs w:val="22"/>
          <w:u w:val="single"/>
        </w:rPr>
        <w:t>Básicos</w:t>
      </w:r>
      <w:r w:rsidRPr="004747D4">
        <w:rPr>
          <w:rFonts w:ascii="Tahoma" w:hAnsi="Tahoma" w:cs="Tahoma"/>
          <w:color w:val="004990"/>
          <w:sz w:val="22"/>
          <w:szCs w:val="22"/>
          <w:u w:val="single"/>
        </w:rPr>
        <w:t xml:space="preserve"> de Contratación:</w:t>
      </w:r>
      <w:r w:rsidRPr="004747D4">
        <w:rPr>
          <w:rFonts w:ascii="Tahoma" w:hAnsi="Tahoma" w:cs="Tahoma"/>
          <w:color w:val="004990"/>
          <w:sz w:val="22"/>
          <w:szCs w:val="22"/>
        </w:rPr>
        <w:t xml:space="preserve"> Cualquier potencial proponente puede formular consultas escritas dirigidas a la Subgerencia de Adquisiciones, hasta el día </w:t>
      </w:r>
      <w:r w:rsidR="0040715F">
        <w:rPr>
          <w:rFonts w:ascii="Tahoma" w:hAnsi="Tahoma" w:cs="Tahoma"/>
          <w:color w:val="004990"/>
          <w:sz w:val="22"/>
          <w:szCs w:val="22"/>
        </w:rPr>
        <w:t>16</w:t>
      </w:r>
      <w:r w:rsidR="00037C93">
        <w:rPr>
          <w:rFonts w:ascii="Tahoma" w:hAnsi="Tahoma" w:cs="Tahoma"/>
          <w:color w:val="004990"/>
          <w:sz w:val="22"/>
          <w:szCs w:val="22"/>
        </w:rPr>
        <w:t xml:space="preserve"> de </w:t>
      </w:r>
      <w:r w:rsidR="0040715F">
        <w:rPr>
          <w:rFonts w:ascii="Tahoma" w:hAnsi="Tahoma" w:cs="Tahoma"/>
          <w:color w:val="004990"/>
          <w:sz w:val="22"/>
          <w:szCs w:val="22"/>
        </w:rPr>
        <w:t xml:space="preserve">noviembre </w:t>
      </w:r>
      <w:r w:rsidR="00C80D7E" w:rsidRPr="004747D4">
        <w:rPr>
          <w:rFonts w:ascii="Tahoma" w:hAnsi="Tahoma" w:cs="Tahoma"/>
          <w:color w:val="004990"/>
          <w:sz w:val="22"/>
          <w:szCs w:val="22"/>
        </w:rPr>
        <w:t>de 2015</w:t>
      </w:r>
      <w:r w:rsidRPr="004747D4">
        <w:rPr>
          <w:rFonts w:ascii="Tahoma" w:hAnsi="Tahoma" w:cs="Tahoma"/>
          <w:color w:val="004990"/>
          <w:sz w:val="22"/>
          <w:szCs w:val="22"/>
        </w:rPr>
        <w:t xml:space="preserve">, </w:t>
      </w:r>
      <w:proofErr w:type="spellStart"/>
      <w:r w:rsidRPr="004747D4">
        <w:rPr>
          <w:rFonts w:ascii="Tahoma" w:hAnsi="Tahoma" w:cs="Tahoma"/>
          <w:color w:val="004990"/>
          <w:sz w:val="22"/>
          <w:szCs w:val="22"/>
        </w:rPr>
        <w:t>hrs</w:t>
      </w:r>
      <w:proofErr w:type="spellEnd"/>
      <w:r w:rsidRPr="004747D4">
        <w:rPr>
          <w:rFonts w:ascii="Tahoma" w:hAnsi="Tahoma" w:cs="Tahoma"/>
          <w:color w:val="004990"/>
          <w:sz w:val="22"/>
          <w:szCs w:val="22"/>
        </w:rPr>
        <w:t xml:space="preserve">. 15:30 a los correos electrónicos </w:t>
      </w:r>
      <w:r w:rsidRPr="004747D4">
        <w:rPr>
          <w:rFonts w:ascii="Tahoma" w:hAnsi="Tahoma" w:cs="Tahoma"/>
          <w:color w:val="004990"/>
          <w:sz w:val="22"/>
          <w:szCs w:val="22"/>
          <w:u w:val="single"/>
        </w:rPr>
        <w:t>worellana@entel.bo</w:t>
      </w:r>
      <w:r w:rsidRPr="004747D4">
        <w:rPr>
          <w:rFonts w:ascii="Tahoma" w:hAnsi="Tahoma" w:cs="Tahoma"/>
          <w:color w:val="004990"/>
          <w:sz w:val="22"/>
          <w:szCs w:val="22"/>
        </w:rPr>
        <w:t xml:space="preserve"> con copia a </w:t>
      </w:r>
      <w:r w:rsidRPr="004747D4">
        <w:rPr>
          <w:rFonts w:ascii="Tahoma" w:hAnsi="Tahoma" w:cs="Tahoma"/>
          <w:color w:val="004990"/>
          <w:sz w:val="22"/>
          <w:szCs w:val="22"/>
          <w:u w:val="single"/>
        </w:rPr>
        <w:t>arespinoza</w:t>
      </w:r>
      <w:hyperlink r:id="rId14" w:history="1">
        <w:r w:rsidRPr="004747D4">
          <w:rPr>
            <w:rStyle w:val="Hipervnculo"/>
            <w:rFonts w:ascii="Tahoma" w:hAnsi="Tahoma" w:cs="Tahoma"/>
            <w:color w:val="004990"/>
            <w:sz w:val="22"/>
            <w:szCs w:val="22"/>
          </w:rPr>
          <w:t>@entel.bo</w:t>
        </w:r>
      </w:hyperlink>
      <w:r w:rsidRPr="004747D4">
        <w:rPr>
          <w:rStyle w:val="Hipervnculo"/>
          <w:rFonts w:ascii="Tahoma" w:hAnsi="Tahoma" w:cs="Tahoma"/>
          <w:color w:val="004990"/>
          <w:sz w:val="22"/>
          <w:szCs w:val="22"/>
        </w:rPr>
        <w:t xml:space="preserve"> </w:t>
      </w:r>
      <w:r w:rsidRPr="004747D4">
        <w:rPr>
          <w:rFonts w:ascii="Tahoma" w:hAnsi="Tahoma" w:cs="Tahoma"/>
          <w:color w:val="004990"/>
          <w:sz w:val="22"/>
          <w:szCs w:val="22"/>
        </w:rPr>
        <w:t xml:space="preserve">o a la dirección: Calle Federico </w:t>
      </w:r>
      <w:proofErr w:type="spellStart"/>
      <w:r w:rsidRPr="004747D4">
        <w:rPr>
          <w:rFonts w:ascii="Tahoma" w:hAnsi="Tahoma" w:cs="Tahoma"/>
          <w:color w:val="004990"/>
          <w:sz w:val="22"/>
          <w:szCs w:val="22"/>
        </w:rPr>
        <w:t>Zuazo</w:t>
      </w:r>
      <w:proofErr w:type="spellEnd"/>
      <w:r w:rsidRPr="004747D4">
        <w:rPr>
          <w:rFonts w:ascii="Tahoma" w:hAnsi="Tahoma" w:cs="Tahoma"/>
          <w:color w:val="004990"/>
          <w:sz w:val="22"/>
          <w:szCs w:val="22"/>
        </w:rPr>
        <w:t>, Edificio Tower de ENTEL N° 1771 Piso 6, Subgerencia de Adquisiciones.</w:t>
      </w:r>
    </w:p>
    <w:p w14:paraId="08A2E67D" w14:textId="77777777" w:rsidR="00891FDA" w:rsidRPr="004747D4" w:rsidRDefault="00891FDA" w:rsidP="00820D5D">
      <w:pPr>
        <w:pStyle w:val="Prrafodelista"/>
        <w:numPr>
          <w:ilvl w:val="0"/>
          <w:numId w:val="18"/>
        </w:numPr>
        <w:tabs>
          <w:tab w:val="left" w:pos="1134"/>
        </w:tabs>
        <w:spacing w:before="120"/>
        <w:ind w:left="1134" w:hanging="567"/>
        <w:jc w:val="both"/>
        <w:rPr>
          <w:rFonts w:ascii="Tahoma" w:hAnsi="Tahoma" w:cs="Tahoma"/>
          <w:color w:val="004990"/>
          <w:sz w:val="22"/>
          <w:szCs w:val="22"/>
        </w:rPr>
      </w:pPr>
      <w:r w:rsidRPr="004747D4">
        <w:rPr>
          <w:rFonts w:ascii="Tahoma" w:hAnsi="Tahoma" w:cs="Tahoma"/>
          <w:color w:val="004990"/>
          <w:sz w:val="22"/>
          <w:szCs w:val="22"/>
          <w:u w:val="single"/>
        </w:rPr>
        <w:t>Reunión de Aclaración:</w:t>
      </w:r>
      <w:r w:rsidRPr="004747D4">
        <w:rPr>
          <w:rFonts w:ascii="Tahoma" w:hAnsi="Tahoma" w:cs="Tahoma"/>
          <w:color w:val="004990"/>
          <w:sz w:val="22"/>
          <w:szCs w:val="22"/>
        </w:rPr>
        <w:t xml:space="preserve"> Con la finalidad de responder a las consultas realizadas sobre el documento de</w:t>
      </w:r>
      <w:r w:rsidR="00BB0914" w:rsidRPr="004747D4">
        <w:rPr>
          <w:rFonts w:ascii="Tahoma" w:hAnsi="Tahoma" w:cs="Tahoma"/>
          <w:color w:val="004990"/>
          <w:sz w:val="22"/>
          <w:szCs w:val="22"/>
        </w:rPr>
        <w:t xml:space="preserve">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 dentro del plazo señalado. Dicha reunión se realizará en:</w:t>
      </w:r>
    </w:p>
    <w:tbl>
      <w:tblPr>
        <w:tblW w:w="737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891FDA" w:rsidRPr="004747D4" w14:paraId="2733FCC1" w14:textId="77777777" w:rsidTr="00BB0914">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C70F5B1" w14:textId="77777777"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14:paraId="448E6E8D" w14:textId="77777777" w:rsidR="00891FDA" w:rsidRPr="004747D4" w:rsidRDefault="0040715F" w:rsidP="0040715F">
            <w:pPr>
              <w:spacing w:before="120"/>
              <w:outlineLvl w:val="2"/>
              <w:rPr>
                <w:rFonts w:ascii="Tahoma" w:hAnsi="Tahoma" w:cs="Tahoma"/>
                <w:color w:val="004990"/>
                <w:sz w:val="22"/>
                <w:szCs w:val="22"/>
              </w:rPr>
            </w:pPr>
            <w:r>
              <w:rPr>
                <w:rFonts w:ascii="Tahoma" w:hAnsi="Tahoma" w:cs="Tahoma"/>
                <w:color w:val="004990"/>
                <w:sz w:val="22"/>
                <w:szCs w:val="22"/>
              </w:rPr>
              <w:t>Noviembre</w:t>
            </w:r>
            <w:r w:rsidR="00037C93">
              <w:rPr>
                <w:rFonts w:ascii="Tahoma" w:hAnsi="Tahoma" w:cs="Tahoma"/>
                <w:color w:val="004990"/>
                <w:sz w:val="22"/>
                <w:szCs w:val="22"/>
              </w:rPr>
              <w:t xml:space="preserve"> 1</w:t>
            </w:r>
            <w:r>
              <w:rPr>
                <w:rFonts w:ascii="Tahoma" w:hAnsi="Tahoma" w:cs="Tahoma"/>
                <w:color w:val="004990"/>
                <w:sz w:val="22"/>
                <w:szCs w:val="22"/>
              </w:rPr>
              <w:t>7</w:t>
            </w:r>
            <w:r w:rsidR="00C80D7E" w:rsidRPr="004747D4">
              <w:rPr>
                <w:rFonts w:ascii="Tahoma" w:hAnsi="Tahoma" w:cs="Tahoma"/>
                <w:color w:val="004990"/>
                <w:sz w:val="22"/>
                <w:szCs w:val="22"/>
              </w:rPr>
              <w:t xml:space="preserve"> de 2015</w:t>
            </w:r>
            <w:r w:rsidR="00891FDA" w:rsidRPr="004747D4">
              <w:rPr>
                <w:rFonts w:ascii="Tahoma" w:hAnsi="Tahoma" w:cs="Tahoma"/>
                <w:color w:val="004990"/>
                <w:sz w:val="22"/>
                <w:szCs w:val="22"/>
              </w:rPr>
              <w:t>.</w:t>
            </w:r>
          </w:p>
        </w:tc>
      </w:tr>
      <w:tr w:rsidR="00891FDA" w:rsidRPr="004747D4" w14:paraId="2136508C" w14:textId="77777777" w:rsidTr="00BB0914">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0743050" w14:textId="77777777"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4535" w:type="dxa"/>
            <w:tcBorders>
              <w:left w:val="single" w:sz="4" w:space="0" w:color="FFFFFF"/>
            </w:tcBorders>
            <w:vAlign w:val="center"/>
          </w:tcPr>
          <w:p w14:paraId="546E2961" w14:textId="77777777" w:rsidR="00891FDA" w:rsidRPr="004747D4" w:rsidRDefault="00037C93" w:rsidP="00BB0914">
            <w:pPr>
              <w:spacing w:before="120"/>
              <w:outlineLvl w:val="2"/>
              <w:rPr>
                <w:rFonts w:ascii="Tahoma" w:hAnsi="Tahoma" w:cs="Tahoma"/>
                <w:color w:val="004990"/>
                <w:sz w:val="22"/>
                <w:szCs w:val="22"/>
              </w:rPr>
            </w:pPr>
            <w:r>
              <w:rPr>
                <w:rFonts w:ascii="Tahoma" w:hAnsi="Tahoma" w:cs="Tahoma"/>
                <w:color w:val="004990"/>
                <w:sz w:val="22"/>
                <w:szCs w:val="22"/>
              </w:rPr>
              <w:t>09:3</w:t>
            </w:r>
            <w:r w:rsidR="00891FDA" w:rsidRPr="004747D4">
              <w:rPr>
                <w:rFonts w:ascii="Tahoma" w:hAnsi="Tahoma" w:cs="Tahoma"/>
                <w:color w:val="004990"/>
                <w:sz w:val="22"/>
                <w:szCs w:val="22"/>
              </w:rPr>
              <w:t>0</w:t>
            </w:r>
          </w:p>
        </w:tc>
      </w:tr>
      <w:tr w:rsidR="00891FDA" w:rsidRPr="004747D4" w14:paraId="31B7AAE8" w14:textId="77777777" w:rsidTr="00BB0914">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BBCCA53" w14:textId="77777777"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Dirección:</w:t>
            </w:r>
          </w:p>
        </w:tc>
        <w:tc>
          <w:tcPr>
            <w:tcW w:w="4535" w:type="dxa"/>
            <w:tcBorders>
              <w:left w:val="single" w:sz="4" w:space="0" w:color="FFFFFF"/>
            </w:tcBorders>
            <w:vAlign w:val="center"/>
          </w:tcPr>
          <w:p w14:paraId="54AAA639" w14:textId="77777777"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 xml:space="preserve">ENTEL S.A., Edificio Tower, Calle Federico </w:t>
            </w:r>
            <w:proofErr w:type="spellStart"/>
            <w:r w:rsidRPr="004747D4">
              <w:rPr>
                <w:rFonts w:ascii="Tahoma" w:hAnsi="Tahoma" w:cs="Tahoma"/>
                <w:color w:val="004990"/>
                <w:sz w:val="22"/>
                <w:szCs w:val="22"/>
              </w:rPr>
              <w:t>Zuazo</w:t>
            </w:r>
            <w:proofErr w:type="spellEnd"/>
            <w:r w:rsidRPr="004747D4">
              <w:rPr>
                <w:rFonts w:ascii="Tahoma" w:hAnsi="Tahoma" w:cs="Tahoma"/>
                <w:color w:val="004990"/>
                <w:sz w:val="22"/>
                <w:szCs w:val="22"/>
              </w:rPr>
              <w:t xml:space="preserve"> N° 1771 (Subgerencia de Adquisiciones) </w:t>
            </w:r>
          </w:p>
        </w:tc>
      </w:tr>
      <w:tr w:rsidR="00891FDA" w:rsidRPr="004747D4" w14:paraId="3B3D23BA" w14:textId="77777777" w:rsidTr="00BB0914">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E2443B8" w14:textId="77777777"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Ciudad:</w:t>
            </w:r>
          </w:p>
        </w:tc>
        <w:tc>
          <w:tcPr>
            <w:tcW w:w="4535" w:type="dxa"/>
            <w:tcBorders>
              <w:left w:val="single" w:sz="4" w:space="0" w:color="FFFFFF"/>
            </w:tcBorders>
            <w:vAlign w:val="center"/>
          </w:tcPr>
          <w:p w14:paraId="0046E7F4" w14:textId="77777777"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La Paz-Bolivia</w:t>
            </w:r>
          </w:p>
        </w:tc>
      </w:tr>
      <w:tr w:rsidR="00891FDA" w:rsidRPr="004747D4" w14:paraId="15C0DF8A" w14:textId="77777777" w:rsidTr="00BB0914">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390773B" w14:textId="77777777" w:rsidR="00891FDA" w:rsidRPr="004747D4" w:rsidRDefault="00891FDA" w:rsidP="00BB0914">
            <w:pPr>
              <w:spacing w:before="120"/>
              <w:ind w:left="27"/>
              <w:rPr>
                <w:rFonts w:ascii="Tahoma" w:hAnsi="Tahoma" w:cs="Tahoma"/>
                <w:color w:val="FFFFFF" w:themeColor="background1"/>
                <w:sz w:val="22"/>
                <w:szCs w:val="22"/>
              </w:rPr>
            </w:pPr>
            <w:r w:rsidRPr="004747D4">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14:paraId="483AE06F" w14:textId="77777777" w:rsidR="00891FDA" w:rsidRPr="004747D4" w:rsidRDefault="00891FDA" w:rsidP="00BB0914">
            <w:pPr>
              <w:spacing w:before="120"/>
              <w:outlineLvl w:val="2"/>
              <w:rPr>
                <w:rFonts w:ascii="Tahoma" w:hAnsi="Tahoma" w:cs="Tahoma"/>
                <w:color w:val="004990"/>
                <w:sz w:val="22"/>
                <w:szCs w:val="22"/>
              </w:rPr>
            </w:pPr>
            <w:r w:rsidRPr="004747D4">
              <w:rPr>
                <w:rFonts w:ascii="Tahoma" w:hAnsi="Tahoma" w:cs="Tahoma"/>
                <w:color w:val="004990"/>
                <w:sz w:val="22"/>
                <w:szCs w:val="22"/>
              </w:rPr>
              <w:t>Wilson Orellana</w:t>
            </w:r>
          </w:p>
        </w:tc>
      </w:tr>
    </w:tbl>
    <w:p w14:paraId="234C631D" w14:textId="77777777" w:rsidR="00891FDA" w:rsidRPr="004747D4" w:rsidRDefault="00891FDA" w:rsidP="00891FDA">
      <w:pPr>
        <w:pStyle w:val="Continuarlista"/>
        <w:spacing w:before="120" w:after="0"/>
        <w:ind w:left="709"/>
        <w:rPr>
          <w:rFonts w:ascii="Tahoma" w:hAnsi="Tahoma" w:cs="Tahoma"/>
          <w:color w:val="004990"/>
          <w:sz w:val="22"/>
        </w:rPr>
      </w:pPr>
      <w:r w:rsidRPr="004747D4">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448308EE" w14:textId="77777777" w:rsidR="00891FDA" w:rsidRDefault="00891FDA" w:rsidP="00891FDA">
      <w:pPr>
        <w:spacing w:before="120"/>
        <w:ind w:left="709"/>
        <w:jc w:val="both"/>
        <w:rPr>
          <w:rFonts w:ascii="Tahoma" w:hAnsi="Tahoma" w:cs="Tahoma"/>
          <w:color w:val="004990"/>
          <w:sz w:val="22"/>
          <w:szCs w:val="22"/>
        </w:rPr>
      </w:pPr>
      <w:r w:rsidRPr="004747D4">
        <w:rPr>
          <w:rFonts w:ascii="Tahoma" w:hAnsi="Tahoma" w:cs="Tahoma"/>
          <w:color w:val="004990"/>
          <w:sz w:val="22"/>
        </w:rPr>
        <w:lastRenderedPageBreak/>
        <w:t>Una vez elaborada y aprobada el Acta de Reunión, formará parte del presente documento y será de aceptación obligatoria sin modificaciones posteriores por parte de los proponentes</w:t>
      </w:r>
      <w:r w:rsidRPr="004747D4">
        <w:rPr>
          <w:rFonts w:ascii="Tahoma" w:hAnsi="Tahoma" w:cs="Tahoma"/>
          <w:color w:val="004990"/>
          <w:sz w:val="22"/>
          <w:szCs w:val="22"/>
        </w:rPr>
        <w:t>.</w:t>
      </w:r>
    </w:p>
    <w:p w14:paraId="71FA718B" w14:textId="77777777" w:rsidR="004E77E7" w:rsidRPr="004747D4" w:rsidRDefault="004E77E7" w:rsidP="00891FDA">
      <w:pPr>
        <w:spacing w:before="120"/>
        <w:ind w:left="709"/>
        <w:jc w:val="both"/>
        <w:rPr>
          <w:rFonts w:ascii="Tahoma" w:hAnsi="Tahoma" w:cs="Tahoma"/>
          <w:color w:val="004990"/>
          <w:sz w:val="22"/>
          <w:szCs w:val="22"/>
        </w:rPr>
      </w:pPr>
    </w:p>
    <w:p w14:paraId="2FE2CE98" w14:textId="77777777" w:rsidR="00891FDA" w:rsidRPr="004747D4" w:rsidRDefault="00891FDA" w:rsidP="00820D5D">
      <w:pPr>
        <w:numPr>
          <w:ilvl w:val="0"/>
          <w:numId w:val="17"/>
        </w:numPr>
        <w:spacing w:before="120"/>
        <w:ind w:left="567"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t>Presentación de Propuestas</w:t>
      </w:r>
    </w:p>
    <w:p w14:paraId="2B1C62AE" w14:textId="77777777" w:rsidR="00891FDA" w:rsidRPr="004747D4" w:rsidRDefault="00891FDA" w:rsidP="00891FDA">
      <w:pPr>
        <w:pStyle w:val="Prrafodelista"/>
        <w:spacing w:before="120"/>
        <w:ind w:left="709"/>
        <w:jc w:val="both"/>
        <w:rPr>
          <w:rFonts w:ascii="Tahoma" w:hAnsi="Tahoma" w:cs="Tahoma"/>
          <w:color w:val="004990"/>
          <w:sz w:val="22"/>
          <w:szCs w:val="22"/>
        </w:rPr>
      </w:pPr>
      <w:r w:rsidRPr="004747D4">
        <w:rPr>
          <w:rFonts w:ascii="Tahoma" w:hAnsi="Tahoma" w:cs="Tahoma"/>
          <w:color w:val="004990"/>
          <w:sz w:val="22"/>
          <w:szCs w:val="22"/>
        </w:rPr>
        <w:t xml:space="preserve">Las propuestas deben presentarse sólo en las oficinas de ENTEL S.A. Calle Federico </w:t>
      </w:r>
      <w:proofErr w:type="spellStart"/>
      <w:r w:rsidRPr="004747D4">
        <w:rPr>
          <w:rFonts w:ascii="Tahoma" w:hAnsi="Tahoma" w:cs="Tahoma"/>
          <w:color w:val="004990"/>
          <w:sz w:val="22"/>
          <w:szCs w:val="22"/>
        </w:rPr>
        <w:t>Zuazo</w:t>
      </w:r>
      <w:proofErr w:type="spellEnd"/>
      <w:r w:rsidRPr="004747D4">
        <w:rPr>
          <w:rFonts w:ascii="Tahoma" w:hAnsi="Tahoma" w:cs="Tahoma"/>
          <w:color w:val="004990"/>
          <w:sz w:val="22"/>
          <w:szCs w:val="22"/>
        </w:rPr>
        <w:t xml:space="preserve"> N° 1771 Piso 6</w:t>
      </w:r>
      <w:r w:rsidRPr="004747D4">
        <w:rPr>
          <w:rFonts w:ascii="Tahoma" w:hAnsi="Tahoma" w:cs="Tahoma"/>
          <w:b/>
          <w:color w:val="004990"/>
          <w:sz w:val="22"/>
          <w:szCs w:val="22"/>
        </w:rPr>
        <w:t xml:space="preserve"> (Subgerencia de Adquisiciones),</w:t>
      </w:r>
      <w:r w:rsidRPr="004747D4">
        <w:rPr>
          <w:rFonts w:ascii="Tahoma" w:hAnsi="Tahoma" w:cs="Tahoma"/>
          <w:color w:val="004990"/>
          <w:sz w:val="22"/>
          <w:szCs w:val="22"/>
        </w:rPr>
        <w:t xml:space="preserve">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1FDA" w:rsidRPr="004747D4" w14:paraId="3F070FD1" w14:textId="77777777"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B026F4B" w14:textId="77777777"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27749865" w14:textId="77777777" w:rsidR="00891FDA" w:rsidRPr="0040715F" w:rsidRDefault="0040715F" w:rsidP="00BB4838">
            <w:pPr>
              <w:spacing w:before="120"/>
              <w:ind w:left="1276" w:hanging="1276"/>
              <w:jc w:val="both"/>
              <w:rPr>
                <w:rFonts w:ascii="Tahoma" w:hAnsi="Tahoma" w:cs="Tahoma"/>
                <w:color w:val="004990"/>
                <w:sz w:val="22"/>
                <w:szCs w:val="22"/>
              </w:rPr>
            </w:pPr>
            <w:r w:rsidRPr="0040715F">
              <w:rPr>
                <w:rFonts w:ascii="Tahoma" w:hAnsi="Tahoma" w:cs="Tahoma"/>
                <w:color w:val="004990"/>
                <w:sz w:val="22"/>
                <w:szCs w:val="22"/>
              </w:rPr>
              <w:t>Noviembre 24 de 2015</w:t>
            </w:r>
          </w:p>
        </w:tc>
      </w:tr>
      <w:tr w:rsidR="00891FDA" w:rsidRPr="004747D4" w14:paraId="0E61FEE7" w14:textId="77777777"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0CF69674" w14:textId="77777777"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6AF6853A" w14:textId="77777777" w:rsidR="00891FDA" w:rsidRPr="0040715F" w:rsidRDefault="0040715F" w:rsidP="00BB0914">
            <w:pPr>
              <w:spacing w:before="120"/>
              <w:ind w:left="1276" w:hanging="1276"/>
              <w:jc w:val="both"/>
              <w:rPr>
                <w:rFonts w:ascii="Tahoma" w:hAnsi="Tahoma" w:cs="Tahoma"/>
                <w:color w:val="004990"/>
                <w:sz w:val="22"/>
                <w:szCs w:val="22"/>
              </w:rPr>
            </w:pPr>
            <w:r w:rsidRPr="0040715F">
              <w:rPr>
                <w:rFonts w:ascii="Tahoma" w:hAnsi="Tahoma" w:cs="Tahoma"/>
                <w:color w:val="004990"/>
                <w:sz w:val="22"/>
                <w:szCs w:val="22"/>
              </w:rPr>
              <w:t>09:30</w:t>
            </w:r>
          </w:p>
        </w:tc>
      </w:tr>
    </w:tbl>
    <w:p w14:paraId="607CAF12" w14:textId="77777777" w:rsidR="00891FDA" w:rsidRPr="004747D4" w:rsidRDefault="00891FDA" w:rsidP="00891FDA">
      <w:pPr>
        <w:spacing w:before="120"/>
        <w:ind w:left="709"/>
        <w:jc w:val="both"/>
        <w:rPr>
          <w:rFonts w:ascii="Tahoma" w:hAnsi="Tahoma" w:cs="Tahoma"/>
          <w:color w:val="004990"/>
          <w:sz w:val="22"/>
          <w:szCs w:val="24"/>
        </w:rPr>
      </w:pPr>
      <w:r w:rsidRPr="004747D4">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2A55267F" w14:textId="77777777" w:rsidR="00891FDA" w:rsidRPr="004747D4" w:rsidRDefault="00891FDA" w:rsidP="00891FDA">
      <w:pPr>
        <w:spacing w:before="120"/>
        <w:ind w:left="709"/>
        <w:jc w:val="both"/>
        <w:rPr>
          <w:rFonts w:ascii="Tahoma" w:hAnsi="Tahoma" w:cs="Tahoma"/>
          <w:color w:val="004990"/>
          <w:sz w:val="22"/>
          <w:szCs w:val="24"/>
        </w:rPr>
      </w:pPr>
      <w:r w:rsidRPr="004747D4">
        <w:rPr>
          <w:rFonts w:ascii="Tahoma" w:hAnsi="Tahoma" w:cs="Tahoma"/>
          <w:color w:val="004990"/>
          <w:sz w:val="22"/>
          <w:szCs w:val="24"/>
        </w:rPr>
        <w:t>Las ofertas de los proponentes deberán estructurarse de acuerdo a las siguientes instrucciones:</w:t>
      </w:r>
    </w:p>
    <w:p w14:paraId="1FB2B1A0" w14:textId="77777777"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“A” – DOCUMENTOS ADMINISTRATIVOS.</w:t>
      </w:r>
    </w:p>
    <w:p w14:paraId="255518A6" w14:textId="77777777"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“B” – PROPUESTA TÉCNICA (Original + Copia Digital).</w:t>
      </w:r>
    </w:p>
    <w:p w14:paraId="4C9F63C2" w14:textId="77777777" w:rsidR="00891FDA" w:rsidRPr="004747D4" w:rsidRDefault="00891FDA" w:rsidP="00891FDA">
      <w:pPr>
        <w:spacing w:before="120"/>
        <w:ind w:left="709" w:firstLine="707"/>
        <w:rPr>
          <w:rFonts w:ascii="Tahoma" w:hAnsi="Tahoma" w:cs="Tahoma"/>
          <w:b/>
          <w:color w:val="004990"/>
          <w:sz w:val="22"/>
          <w:szCs w:val="24"/>
        </w:rPr>
      </w:pPr>
      <w:r w:rsidRPr="004747D4">
        <w:rPr>
          <w:rFonts w:ascii="Tahoma" w:hAnsi="Tahoma" w:cs="Tahoma"/>
          <w:b/>
          <w:color w:val="004990"/>
          <w:sz w:val="22"/>
          <w:szCs w:val="24"/>
        </w:rPr>
        <w:t>SOBRE “C” – PROPUESTA ECONÓMICA (Original + Copia Digital).</w:t>
      </w:r>
    </w:p>
    <w:p w14:paraId="19C2DFF2" w14:textId="77777777" w:rsidR="00891FDA" w:rsidRPr="004747D4" w:rsidRDefault="00891FDA" w:rsidP="00891FDA">
      <w:pPr>
        <w:spacing w:before="120"/>
        <w:ind w:left="709"/>
        <w:jc w:val="both"/>
        <w:rPr>
          <w:rFonts w:ascii="Tahoma" w:hAnsi="Tahoma" w:cs="Tahoma"/>
          <w:color w:val="004990"/>
          <w:sz w:val="22"/>
          <w:szCs w:val="22"/>
        </w:rPr>
      </w:pPr>
      <w:r w:rsidRPr="004747D4">
        <w:rPr>
          <w:rFonts w:ascii="Tahoma" w:hAnsi="Tahoma" w:cs="Tahoma"/>
          <w:color w:val="004990"/>
          <w:sz w:val="22"/>
          <w:szCs w:val="24"/>
        </w:rPr>
        <w:t xml:space="preserve">Cada parte será presentada en un sobre o paquete cerrado, de manera separada; la Parte Técnica y la Parte Económica deberán contener copias digitales </w:t>
      </w:r>
      <w:r w:rsidR="00C80D7E" w:rsidRPr="004747D4">
        <w:rPr>
          <w:rFonts w:ascii="Tahoma" w:hAnsi="Tahoma" w:cs="Tahoma"/>
          <w:color w:val="004990"/>
          <w:sz w:val="22"/>
          <w:szCs w:val="24"/>
        </w:rPr>
        <w:t xml:space="preserve">(memorias </w:t>
      </w:r>
      <w:proofErr w:type="spellStart"/>
      <w:r w:rsidR="00C80D7E" w:rsidRPr="004747D4">
        <w:rPr>
          <w:rFonts w:ascii="Tahoma" w:hAnsi="Tahoma" w:cs="Tahoma"/>
          <w:color w:val="004990"/>
          <w:sz w:val="22"/>
          <w:szCs w:val="24"/>
        </w:rPr>
        <w:t>usb</w:t>
      </w:r>
      <w:proofErr w:type="spellEnd"/>
      <w:r w:rsidR="00C80D7E" w:rsidRPr="004747D4">
        <w:rPr>
          <w:rFonts w:ascii="Tahoma" w:hAnsi="Tahoma" w:cs="Tahoma"/>
          <w:color w:val="004990"/>
          <w:sz w:val="22"/>
          <w:szCs w:val="24"/>
        </w:rPr>
        <w:t xml:space="preserve">) </w:t>
      </w:r>
      <w:r w:rsidRPr="004747D4">
        <w:rPr>
          <w:rFonts w:ascii="Tahoma" w:hAnsi="Tahoma" w:cs="Tahoma"/>
          <w:color w:val="004990"/>
          <w:sz w:val="22"/>
          <w:szCs w:val="24"/>
        </w:rPr>
        <w:t xml:space="preserve">de los documentos correspondientes debidamente marcados como "ORIGINAL" y "COPIA DIGITAL" los cuales estarán </w:t>
      </w:r>
      <w:r w:rsidRPr="00037C93">
        <w:rPr>
          <w:rFonts w:ascii="Tahoma" w:hAnsi="Tahoma" w:cs="Tahoma"/>
          <w:b/>
          <w:color w:val="004990"/>
          <w:sz w:val="22"/>
          <w:szCs w:val="24"/>
        </w:rPr>
        <w:t>foliados</w:t>
      </w:r>
      <w:r w:rsidRPr="004747D4">
        <w:rPr>
          <w:rFonts w:ascii="Tahoma" w:hAnsi="Tahoma" w:cs="Tahoma"/>
          <w:color w:val="004990"/>
          <w:sz w:val="22"/>
          <w:szCs w:val="24"/>
        </w:rPr>
        <w:t>, sellados y presentados con la siguiente inscripción:</w:t>
      </w:r>
    </w:p>
    <w:p w14:paraId="641611EA" w14:textId="77777777" w:rsidR="00891FDA" w:rsidRPr="004747D4" w:rsidRDefault="00891FDA" w:rsidP="00891FDA">
      <w:pPr>
        <w:spacing w:before="120"/>
        <w:ind w:left="105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891FDA" w:rsidRPr="004747D4" w14:paraId="0AFC4435" w14:textId="77777777" w:rsidTr="00BB0914">
        <w:trPr>
          <w:trHeight w:val="305"/>
          <w:jc w:val="center"/>
        </w:trPr>
        <w:tc>
          <w:tcPr>
            <w:tcW w:w="7843" w:type="dxa"/>
            <w:vAlign w:val="center"/>
          </w:tcPr>
          <w:p w14:paraId="3DBA3764" w14:textId="77777777" w:rsidR="00891FDA" w:rsidRPr="004747D4" w:rsidRDefault="00891FDA" w:rsidP="00BB0914">
            <w:pPr>
              <w:spacing w:before="120"/>
              <w:ind w:left="133"/>
              <w:jc w:val="center"/>
              <w:rPr>
                <w:rFonts w:ascii="Tahoma" w:hAnsi="Tahoma" w:cs="Tahoma"/>
                <w:color w:val="004990"/>
                <w:sz w:val="22"/>
                <w:szCs w:val="22"/>
              </w:rPr>
            </w:pPr>
            <w:r w:rsidRPr="004747D4">
              <w:rPr>
                <w:rFonts w:ascii="Tahoma" w:hAnsi="Tahoma" w:cs="Tahoma"/>
                <w:color w:val="004990"/>
                <w:sz w:val="22"/>
                <w:szCs w:val="22"/>
              </w:rPr>
              <w:t>ENTEL S.A.</w:t>
            </w:r>
          </w:p>
          <w:p w14:paraId="2BEBDB0F" w14:textId="77777777" w:rsidR="004E77E7" w:rsidRPr="0040715F" w:rsidRDefault="004E77E7" w:rsidP="004E77E7">
            <w:pPr>
              <w:spacing w:before="120"/>
              <w:ind w:left="133"/>
              <w:jc w:val="center"/>
              <w:rPr>
                <w:rFonts w:ascii="Tahoma" w:hAnsi="Tahoma" w:cs="Tahoma"/>
                <w:color w:val="004990"/>
                <w:sz w:val="22"/>
                <w:szCs w:val="22"/>
              </w:rPr>
            </w:pPr>
            <w:r w:rsidRPr="004E77E7">
              <w:rPr>
                <w:rFonts w:ascii="Tahoma" w:hAnsi="Tahoma" w:cs="Tahoma"/>
                <w:color w:val="004990"/>
                <w:sz w:val="22"/>
                <w:szCs w:val="22"/>
              </w:rPr>
              <w:t xml:space="preserve">LICITACIÓN </w:t>
            </w:r>
            <w:r w:rsidRPr="0040715F">
              <w:rPr>
                <w:rFonts w:ascii="Tahoma" w:hAnsi="Tahoma" w:cs="Tahoma"/>
                <w:color w:val="004990"/>
                <w:sz w:val="22"/>
                <w:szCs w:val="22"/>
              </w:rPr>
              <w:t>PUBLICA N°</w:t>
            </w:r>
            <w:r w:rsidR="0040715F" w:rsidRPr="0040715F">
              <w:rPr>
                <w:rFonts w:ascii="Tahoma" w:hAnsi="Tahoma" w:cs="Tahoma"/>
                <w:color w:val="004990"/>
                <w:sz w:val="22"/>
                <w:szCs w:val="22"/>
              </w:rPr>
              <w:t>098</w:t>
            </w:r>
            <w:r w:rsidRPr="0040715F">
              <w:rPr>
                <w:rFonts w:ascii="Tahoma" w:hAnsi="Tahoma" w:cs="Tahoma"/>
                <w:color w:val="004990"/>
                <w:sz w:val="22"/>
                <w:szCs w:val="22"/>
              </w:rPr>
              <w:t xml:space="preserve">/2015 </w:t>
            </w:r>
          </w:p>
          <w:p w14:paraId="123F9F3A" w14:textId="77777777" w:rsidR="004E77E7" w:rsidRDefault="004E77E7" w:rsidP="004E77E7">
            <w:pPr>
              <w:spacing w:before="120"/>
              <w:ind w:left="133"/>
              <w:jc w:val="center"/>
              <w:rPr>
                <w:rFonts w:ascii="Tahoma" w:hAnsi="Tahoma" w:cs="Tahoma"/>
                <w:color w:val="004990"/>
                <w:sz w:val="22"/>
                <w:szCs w:val="22"/>
              </w:rPr>
            </w:pPr>
            <w:r w:rsidRPr="0040715F">
              <w:rPr>
                <w:rFonts w:ascii="Tahoma" w:hAnsi="Tahoma" w:cs="Tahoma"/>
                <w:color w:val="004990"/>
                <w:sz w:val="22"/>
                <w:szCs w:val="22"/>
              </w:rPr>
              <w:t>“ADQUISICIÓN DE SISTEMAS DE ENERGIA</w:t>
            </w:r>
            <w:r w:rsidRPr="004E77E7">
              <w:rPr>
                <w:rFonts w:ascii="Tahoma" w:hAnsi="Tahoma" w:cs="Tahoma"/>
                <w:color w:val="004990"/>
                <w:sz w:val="22"/>
                <w:szCs w:val="22"/>
              </w:rPr>
              <w:t xml:space="preserve"> FOTOVOLTAICOS”</w:t>
            </w:r>
          </w:p>
          <w:p w14:paraId="2DCC2034" w14:textId="77777777" w:rsidR="00891FDA" w:rsidRPr="004747D4" w:rsidRDefault="00891FDA" w:rsidP="004E77E7">
            <w:pPr>
              <w:spacing w:before="120"/>
              <w:ind w:left="133"/>
              <w:jc w:val="center"/>
              <w:rPr>
                <w:rFonts w:ascii="Tahoma" w:hAnsi="Tahoma" w:cs="Tahoma"/>
                <w:color w:val="004990"/>
                <w:sz w:val="22"/>
                <w:szCs w:val="22"/>
              </w:rPr>
            </w:pPr>
            <w:r w:rsidRPr="004747D4">
              <w:rPr>
                <w:rFonts w:ascii="Tahoma" w:hAnsi="Tahoma" w:cs="Tahoma"/>
                <w:color w:val="004990"/>
                <w:sz w:val="22"/>
                <w:szCs w:val="22"/>
              </w:rPr>
              <w:t>RAZÓN SOCIAL DEL PROPONENTE TELEFONO FAX – EMAIL</w:t>
            </w:r>
          </w:p>
        </w:tc>
      </w:tr>
    </w:tbl>
    <w:p w14:paraId="0AD16C84" w14:textId="77777777" w:rsidR="00891FDA" w:rsidRPr="004747D4" w:rsidRDefault="00891FDA" w:rsidP="00891FDA">
      <w:pPr>
        <w:spacing w:before="120"/>
        <w:ind w:left="567"/>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r w:rsidRPr="004747D4">
        <w:rPr>
          <w:rFonts w:ascii="Tahoma" w:hAnsi="Tahoma" w:cs="Tahoma"/>
          <w:color w:val="004990"/>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91FDA" w:rsidRPr="004747D4" w14:paraId="6669C4C8" w14:textId="77777777"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F3CAD77" w14:textId="77777777"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75D779D5" w14:textId="77777777" w:rsidR="00891FDA" w:rsidRPr="004747D4" w:rsidRDefault="0040715F" w:rsidP="0040715F">
            <w:pPr>
              <w:spacing w:before="120"/>
              <w:ind w:left="1276" w:hanging="1276"/>
              <w:jc w:val="both"/>
              <w:rPr>
                <w:rFonts w:ascii="Tahoma" w:hAnsi="Tahoma" w:cs="Tahoma"/>
                <w:color w:val="004990"/>
                <w:sz w:val="22"/>
                <w:szCs w:val="22"/>
              </w:rPr>
            </w:pPr>
            <w:r w:rsidRPr="0040715F">
              <w:rPr>
                <w:rFonts w:ascii="Tahoma" w:hAnsi="Tahoma" w:cs="Tahoma"/>
                <w:color w:val="004990"/>
                <w:sz w:val="22"/>
                <w:szCs w:val="22"/>
              </w:rPr>
              <w:t>Noviembre 24 de 2015</w:t>
            </w:r>
          </w:p>
        </w:tc>
      </w:tr>
      <w:tr w:rsidR="00891FDA" w:rsidRPr="004747D4" w14:paraId="5CE9CB49" w14:textId="77777777"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02AF15C9" w14:textId="77777777" w:rsidR="00891FDA" w:rsidRPr="004747D4" w:rsidRDefault="00891FDA" w:rsidP="00BB0914">
            <w:pPr>
              <w:spacing w:before="120"/>
              <w:ind w:left="1276" w:hanging="1276"/>
              <w:jc w:val="both"/>
              <w:rPr>
                <w:rFonts w:ascii="Tahoma" w:hAnsi="Tahoma" w:cs="Tahoma"/>
                <w:color w:val="FFFFFF" w:themeColor="background1"/>
                <w:sz w:val="22"/>
                <w:szCs w:val="22"/>
              </w:rPr>
            </w:pPr>
            <w:r w:rsidRPr="004747D4">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1E36D6E" w14:textId="77777777" w:rsidR="00891FDA" w:rsidRPr="004747D4" w:rsidRDefault="0040715F" w:rsidP="00BB0914">
            <w:pPr>
              <w:spacing w:before="120"/>
              <w:ind w:left="1276" w:hanging="1276"/>
              <w:jc w:val="both"/>
              <w:rPr>
                <w:rFonts w:ascii="Tahoma" w:hAnsi="Tahoma" w:cs="Tahoma"/>
                <w:color w:val="004990"/>
                <w:sz w:val="22"/>
                <w:szCs w:val="22"/>
              </w:rPr>
            </w:pPr>
            <w:r>
              <w:rPr>
                <w:rFonts w:ascii="Tahoma" w:hAnsi="Tahoma" w:cs="Tahoma"/>
                <w:color w:val="004990"/>
                <w:sz w:val="22"/>
                <w:szCs w:val="22"/>
              </w:rPr>
              <w:t>10:00</w:t>
            </w:r>
          </w:p>
        </w:tc>
      </w:tr>
    </w:tbl>
    <w:p w14:paraId="10289474" w14:textId="77777777" w:rsidR="00891FDA" w:rsidRPr="004747D4" w:rsidRDefault="00891FDA" w:rsidP="00891FDA">
      <w:pPr>
        <w:spacing w:before="120"/>
        <w:ind w:left="2191"/>
        <w:jc w:val="both"/>
        <w:rPr>
          <w:rFonts w:ascii="Tahoma" w:hAnsi="Tahoma" w:cs="Tahoma"/>
          <w:i/>
          <w:color w:val="004990"/>
        </w:rPr>
      </w:pPr>
      <w:r w:rsidRPr="004747D4">
        <w:rPr>
          <w:rFonts w:ascii="Tahoma" w:hAnsi="Tahoma" w:cs="Tahoma"/>
          <w:i/>
          <w:color w:val="004990"/>
        </w:rPr>
        <w:t xml:space="preserve"> (*) Véase la secuencia establecida en el acápite 8 del presente documento</w:t>
      </w:r>
    </w:p>
    <w:p w14:paraId="7FD3CCF3" w14:textId="77777777" w:rsidR="00891FDA" w:rsidRPr="004747D4" w:rsidRDefault="00891FDA" w:rsidP="00891FDA">
      <w:pPr>
        <w:spacing w:before="120"/>
        <w:jc w:val="both"/>
        <w:outlineLvl w:val="2"/>
        <w:rPr>
          <w:rFonts w:ascii="Tahoma" w:hAnsi="Tahoma" w:cs="Tahoma"/>
          <w:color w:val="004990"/>
          <w:sz w:val="20"/>
          <w:szCs w:val="20"/>
        </w:rPr>
      </w:pPr>
      <w:r w:rsidRPr="004747D4">
        <w:rPr>
          <w:rFonts w:ascii="Tahoma" w:hAnsi="Tahoma" w:cs="Tahoma"/>
          <w:b/>
          <w:color w:val="004990"/>
          <w:sz w:val="22"/>
          <w:szCs w:val="22"/>
          <w:lang w:bidi="en-US"/>
        </w:rPr>
        <w:t xml:space="preserve">7.1. </w:t>
      </w:r>
      <w:r w:rsidRPr="004747D4">
        <w:rPr>
          <w:rFonts w:ascii="Tahoma" w:hAnsi="Tahoma" w:cs="Tahoma"/>
          <w:b/>
          <w:color w:val="004990"/>
          <w:sz w:val="22"/>
          <w:szCs w:val="22"/>
          <w:u w:val="single"/>
          <w:lang w:bidi="en-US"/>
        </w:rPr>
        <w:t>Sobre A</w:t>
      </w:r>
      <w:r w:rsidRPr="004747D4">
        <w:rPr>
          <w:rFonts w:ascii="Tahoma" w:hAnsi="Tahoma" w:cs="Tahoma"/>
          <w:color w:val="004990"/>
          <w:sz w:val="22"/>
          <w:szCs w:val="22"/>
          <w:u w:val="single"/>
          <w:lang w:bidi="en-US"/>
        </w:rPr>
        <w:t>:</w:t>
      </w:r>
      <w:r w:rsidRPr="004747D4">
        <w:rPr>
          <w:rFonts w:ascii="Tahoma" w:hAnsi="Tahoma" w:cs="Tahoma"/>
          <w:color w:val="004990"/>
          <w:sz w:val="22"/>
          <w:szCs w:val="22"/>
          <w:lang w:bidi="en-US"/>
        </w:rPr>
        <w:t xml:space="preserve"> </w:t>
      </w:r>
      <w:bookmarkStart w:id="6" w:name="_Toc130955263"/>
      <w:bookmarkStart w:id="7" w:name="_Toc130955322"/>
      <w:r w:rsidRPr="004747D4">
        <w:rPr>
          <w:rFonts w:ascii="Tahoma" w:hAnsi="Tahoma" w:cs="Tahoma"/>
          <w:color w:val="004990"/>
          <w:sz w:val="22"/>
          <w:szCs w:val="22"/>
          <w:lang w:bidi="en-US"/>
        </w:rPr>
        <w:t xml:space="preserve">Debe tener la inscripción </w:t>
      </w:r>
      <w:r w:rsidRPr="004747D4">
        <w:rPr>
          <w:rFonts w:ascii="Tahoma" w:hAnsi="Tahoma" w:cs="Tahoma"/>
          <w:b/>
          <w:color w:val="004990"/>
          <w:sz w:val="22"/>
          <w:szCs w:val="22"/>
          <w:lang w:bidi="en-US"/>
        </w:rPr>
        <w:t>“DOCUMENTOS ADMINISTRATIVOS”</w:t>
      </w:r>
      <w:r w:rsidRPr="004747D4">
        <w:rPr>
          <w:rFonts w:ascii="Tahoma" w:hAnsi="Tahoma" w:cs="Tahoma"/>
          <w:b/>
          <w:bCs/>
          <w:color w:val="004990"/>
          <w:sz w:val="22"/>
          <w:szCs w:val="22"/>
        </w:rPr>
        <w:t xml:space="preserve"> </w:t>
      </w:r>
      <w:r w:rsidRPr="004747D4">
        <w:rPr>
          <w:rFonts w:ascii="Tahoma" w:hAnsi="Tahoma" w:cs="Tahoma"/>
          <w:color w:val="004990"/>
          <w:sz w:val="22"/>
          <w:szCs w:val="22"/>
        </w:rPr>
        <w:t xml:space="preserve">y debe contener la documentación de registro legal </w:t>
      </w:r>
      <w:r w:rsidRPr="004747D4">
        <w:rPr>
          <w:rFonts w:ascii="Tahoma" w:hAnsi="Tahoma" w:cs="Tahoma"/>
          <w:color w:val="004990"/>
          <w:sz w:val="22"/>
          <w:szCs w:val="22"/>
          <w:u w:val="single"/>
        </w:rPr>
        <w:t>vigente</w:t>
      </w:r>
      <w:r w:rsidRPr="004747D4">
        <w:rPr>
          <w:rFonts w:ascii="Tahoma" w:hAnsi="Tahoma" w:cs="Tahoma"/>
          <w:color w:val="004990"/>
          <w:sz w:val="22"/>
          <w:szCs w:val="22"/>
        </w:rPr>
        <w:t xml:space="preserve"> del proponente, de acuerdo a requerimiento de Entel S.A.:</w:t>
      </w:r>
    </w:p>
    <w:p w14:paraId="7B6A89EC" w14:textId="77777777"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Carta de Presentación firmada por el Representante Legal del proponente.</w:t>
      </w:r>
    </w:p>
    <w:p w14:paraId="413A287B" w14:textId="77777777"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lastRenderedPageBreak/>
        <w:t xml:space="preserve">Fotocopia simple del Testimonio de Constitución y modificaciones al mismo debidamente resellado en FUNDEMPRESA </w:t>
      </w:r>
      <w:r w:rsidRPr="004747D4">
        <w:rPr>
          <w:rFonts w:ascii="Tahoma" w:hAnsi="Tahoma" w:cs="Tahoma"/>
          <w:i/>
          <w:color w:val="004990"/>
          <w:sz w:val="22"/>
          <w:szCs w:val="22"/>
        </w:rPr>
        <w:t>(Requisito no aplicado a empresas unipersonales)</w:t>
      </w:r>
      <w:r w:rsidRPr="004747D4">
        <w:rPr>
          <w:rFonts w:ascii="Tahoma" w:hAnsi="Tahoma" w:cs="Tahoma"/>
          <w:color w:val="004990"/>
          <w:sz w:val="22"/>
          <w:szCs w:val="22"/>
        </w:rPr>
        <w:t>.</w:t>
      </w:r>
    </w:p>
    <w:p w14:paraId="6F2FD95D" w14:textId="77777777" w:rsidR="00891FDA" w:rsidRPr="004747D4" w:rsidRDefault="00891FDA" w:rsidP="00820D5D">
      <w:pPr>
        <w:pStyle w:val="Prrafodelista"/>
        <w:numPr>
          <w:ilvl w:val="2"/>
          <w:numId w:val="26"/>
        </w:numPr>
        <w:spacing w:before="120"/>
        <w:ind w:left="1843" w:hanging="709"/>
        <w:jc w:val="both"/>
        <w:outlineLvl w:val="2"/>
        <w:rPr>
          <w:rFonts w:ascii="Tahoma" w:hAnsi="Tahoma" w:cs="Tahoma"/>
          <w:i/>
          <w:color w:val="004990"/>
          <w:sz w:val="22"/>
          <w:szCs w:val="22"/>
        </w:rPr>
      </w:pPr>
      <w:r w:rsidRPr="004747D4">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4747D4">
        <w:rPr>
          <w:rFonts w:ascii="Tahoma" w:hAnsi="Tahoma" w:cs="Tahoma"/>
          <w:i/>
          <w:color w:val="004990"/>
          <w:sz w:val="22"/>
          <w:szCs w:val="22"/>
        </w:rPr>
        <w:t>(Requisito no aplicado a empresas unipersonales).</w:t>
      </w:r>
    </w:p>
    <w:p w14:paraId="19B2A718" w14:textId="77777777" w:rsidR="00891FDA" w:rsidRPr="004747D4" w:rsidRDefault="00891FDA" w:rsidP="00820D5D">
      <w:pPr>
        <w:pStyle w:val="Prrafodelista"/>
        <w:numPr>
          <w:ilvl w:val="2"/>
          <w:numId w:val="26"/>
        </w:numPr>
        <w:spacing w:before="120"/>
        <w:ind w:left="1843" w:hanging="709"/>
        <w:jc w:val="both"/>
        <w:outlineLvl w:val="2"/>
        <w:rPr>
          <w:rFonts w:ascii="Tahoma" w:hAnsi="Tahoma" w:cs="Tahoma"/>
          <w:i/>
          <w:color w:val="004990"/>
          <w:sz w:val="22"/>
          <w:szCs w:val="22"/>
        </w:rPr>
      </w:pPr>
      <w:r w:rsidRPr="004747D4">
        <w:rPr>
          <w:rFonts w:ascii="Tahoma" w:hAnsi="Tahoma" w:cs="Tahoma"/>
          <w:color w:val="004990"/>
          <w:sz w:val="22"/>
          <w:szCs w:val="22"/>
        </w:rPr>
        <w:t xml:space="preserve">Fotocopia simple de la Matrícula de Comercio ante FUNDEMPRESA debidamente actualizada y vigente a su presentación </w:t>
      </w:r>
      <w:r w:rsidRPr="004747D4">
        <w:rPr>
          <w:rFonts w:ascii="Tahoma" w:hAnsi="Tahoma" w:cs="Tahoma"/>
          <w:i/>
          <w:color w:val="004990"/>
          <w:sz w:val="22"/>
          <w:szCs w:val="22"/>
        </w:rPr>
        <w:t>(Matrícula de Registro de Empresa en Bolivia, si se trata de empresa constituida como Sociedad en cualquiera de las modalidades).</w:t>
      </w:r>
    </w:p>
    <w:p w14:paraId="75C1032E" w14:textId="18A96C4F"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Fotocopia simple de la Certificación electrónica del Número de Identificación Tributaria (N.I.T.) vigente</w:t>
      </w:r>
      <w:r w:rsidR="00EE16D2">
        <w:rPr>
          <w:rFonts w:ascii="Tahoma" w:hAnsi="Tahoma" w:cs="Tahoma"/>
          <w:color w:val="004990"/>
          <w:sz w:val="22"/>
          <w:szCs w:val="22"/>
        </w:rPr>
        <w:t xml:space="preserve"> </w:t>
      </w:r>
      <w:r w:rsidR="006D52E7">
        <w:rPr>
          <w:rFonts w:ascii="Tahoma" w:hAnsi="Tahoma" w:cs="Tahoma"/>
          <w:color w:val="004990"/>
          <w:sz w:val="22"/>
          <w:szCs w:val="22"/>
        </w:rPr>
        <w:t xml:space="preserve">y actual. </w:t>
      </w:r>
      <w:r w:rsidR="006D52E7" w:rsidRPr="00E618DB">
        <w:rPr>
          <w:rFonts w:ascii="Tahoma" w:hAnsi="Tahoma" w:cs="Tahoma"/>
          <w:i/>
          <w:color w:val="365F91"/>
          <w:sz w:val="22"/>
          <w:szCs w:val="22"/>
          <w:lang w:val="x-none"/>
        </w:rPr>
        <w:t>(</w:t>
      </w:r>
      <w:r w:rsidR="006D52E7">
        <w:rPr>
          <w:rFonts w:ascii="Tahoma" w:hAnsi="Tahoma" w:cs="Tahoma"/>
          <w:i/>
          <w:color w:val="365F91"/>
          <w:sz w:val="22"/>
          <w:szCs w:val="22"/>
          <w:lang w:val="es-BO"/>
        </w:rPr>
        <w:t>El cual podrá ser impreso de la página web de impuestos, máximo con un mes de anticipación</w:t>
      </w:r>
      <w:r w:rsidR="006D52E7" w:rsidRPr="00E618DB">
        <w:rPr>
          <w:rFonts w:ascii="Tahoma" w:hAnsi="Tahoma" w:cs="Tahoma"/>
          <w:i/>
          <w:color w:val="365F91"/>
          <w:sz w:val="22"/>
          <w:szCs w:val="22"/>
          <w:lang w:val="x-none"/>
        </w:rPr>
        <w:t>)</w:t>
      </w:r>
    </w:p>
    <w:p w14:paraId="08A3F626" w14:textId="77777777"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 xml:space="preserve">Fotocopia simple de la Cédula de Identidad del Representante Legal vigente a la fecha de presentación de la propuesta. </w:t>
      </w:r>
    </w:p>
    <w:p w14:paraId="1526BBCA" w14:textId="77777777"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Fotocopia simple de los Estados Financieros de la última gestión fiscal.</w:t>
      </w:r>
    </w:p>
    <w:p w14:paraId="09FEFFC4" w14:textId="77777777" w:rsidR="00445C59" w:rsidRPr="004747D4" w:rsidRDefault="00891FDA" w:rsidP="00EE16D2">
      <w:pPr>
        <w:pStyle w:val="Prrafodelista"/>
        <w:numPr>
          <w:ilvl w:val="2"/>
          <w:numId w:val="26"/>
        </w:numPr>
        <w:spacing w:before="120"/>
        <w:ind w:left="1843" w:hanging="709"/>
        <w:jc w:val="both"/>
        <w:outlineLvl w:val="2"/>
        <w:rPr>
          <w:rFonts w:ascii="Tahoma" w:hAnsi="Tahoma" w:cs="Tahoma"/>
          <w:color w:val="004990"/>
          <w:szCs w:val="22"/>
        </w:rPr>
      </w:pPr>
      <w:r w:rsidRPr="004747D4">
        <w:rPr>
          <w:rFonts w:ascii="Tahoma" w:hAnsi="Tahoma" w:cs="Tahoma"/>
          <w:color w:val="004990"/>
          <w:sz w:val="22"/>
          <w:szCs w:val="22"/>
        </w:rPr>
        <w:t>Boleta de Garantía de Seriedad de Propuesta con las características de renovable, irrevocable, de ejecución inmediata y a primer requerimiento a favor de Entel S.A. emitida por una institución bancaria y/o financiera legalmente constituida e</w:t>
      </w:r>
      <w:r w:rsidR="003758CC">
        <w:rPr>
          <w:rFonts w:ascii="Tahoma" w:hAnsi="Tahoma" w:cs="Tahoma"/>
          <w:color w:val="004990"/>
          <w:sz w:val="22"/>
          <w:szCs w:val="22"/>
        </w:rPr>
        <w:t>n Bolivia. Con una validez de 12</w:t>
      </w:r>
      <w:r w:rsidRPr="004747D4">
        <w:rPr>
          <w:rFonts w:ascii="Tahoma" w:hAnsi="Tahoma" w:cs="Tahoma"/>
          <w:color w:val="004990"/>
          <w:sz w:val="22"/>
          <w:szCs w:val="22"/>
        </w:rPr>
        <w:t>0 días calendario a partir de la fecha de presentación de propuesta. Debe ser presentada en Dólares Americanos o su equivalente en Bolivianos al tipo de cambio oficial a la fecha de presentación de propuestas</w:t>
      </w:r>
      <w:r w:rsidR="00585C3A">
        <w:rPr>
          <w:rFonts w:ascii="Tahoma" w:hAnsi="Tahoma" w:cs="Tahoma"/>
          <w:color w:val="004990"/>
          <w:sz w:val="22"/>
          <w:szCs w:val="22"/>
        </w:rPr>
        <w:t>,</w:t>
      </w:r>
      <w:r w:rsidRPr="004747D4">
        <w:rPr>
          <w:rFonts w:ascii="Tahoma" w:hAnsi="Tahoma" w:cs="Tahoma"/>
          <w:color w:val="004990"/>
          <w:sz w:val="22"/>
          <w:szCs w:val="22"/>
        </w:rPr>
        <w:t xml:space="preserve"> por </w:t>
      </w:r>
      <w:r w:rsidR="003758CC">
        <w:rPr>
          <w:rFonts w:ascii="Tahoma" w:hAnsi="Tahoma" w:cs="Tahoma"/>
          <w:color w:val="004990"/>
          <w:sz w:val="22"/>
          <w:szCs w:val="22"/>
        </w:rPr>
        <w:t>el valor de USD</w:t>
      </w:r>
      <w:r w:rsidR="00585C3A">
        <w:rPr>
          <w:rFonts w:ascii="Tahoma" w:hAnsi="Tahoma" w:cs="Tahoma"/>
          <w:color w:val="004990"/>
          <w:sz w:val="22"/>
          <w:szCs w:val="22"/>
        </w:rPr>
        <w:t>.</w:t>
      </w:r>
      <w:r w:rsidR="00EE16D2">
        <w:rPr>
          <w:rFonts w:ascii="Tahoma" w:hAnsi="Tahoma" w:cs="Tahoma"/>
          <w:color w:val="004990"/>
          <w:sz w:val="22"/>
          <w:szCs w:val="22"/>
        </w:rPr>
        <w:t>38.000</w:t>
      </w:r>
      <w:proofErr w:type="gramStart"/>
      <w:r w:rsidR="003758CC">
        <w:rPr>
          <w:rFonts w:ascii="Tahoma" w:hAnsi="Tahoma" w:cs="Tahoma"/>
          <w:color w:val="004990"/>
          <w:sz w:val="22"/>
          <w:szCs w:val="22"/>
        </w:rPr>
        <w:t>,00</w:t>
      </w:r>
      <w:proofErr w:type="gramEnd"/>
      <w:r w:rsidR="003758CC">
        <w:rPr>
          <w:rFonts w:ascii="Tahoma" w:hAnsi="Tahoma" w:cs="Tahoma"/>
          <w:color w:val="004990"/>
          <w:sz w:val="22"/>
          <w:szCs w:val="22"/>
        </w:rPr>
        <w:t xml:space="preserve"> (</w:t>
      </w:r>
      <w:r w:rsidR="00EE16D2" w:rsidRPr="00EE16D2">
        <w:rPr>
          <w:rFonts w:ascii="Tahoma" w:hAnsi="Tahoma" w:cs="Tahoma"/>
          <w:color w:val="004990"/>
          <w:sz w:val="22"/>
          <w:szCs w:val="22"/>
        </w:rPr>
        <w:t>Treinta y ocho mil</w:t>
      </w:r>
      <w:r w:rsidR="00EE16D2">
        <w:rPr>
          <w:rFonts w:ascii="Tahoma" w:hAnsi="Tahoma" w:cs="Tahoma"/>
          <w:color w:val="004990"/>
          <w:sz w:val="22"/>
          <w:szCs w:val="22"/>
        </w:rPr>
        <w:t xml:space="preserve"> </w:t>
      </w:r>
      <w:r w:rsidR="003758CC">
        <w:rPr>
          <w:rFonts w:ascii="Tahoma" w:hAnsi="Tahoma" w:cs="Tahoma"/>
          <w:color w:val="004990"/>
          <w:sz w:val="22"/>
          <w:szCs w:val="22"/>
        </w:rPr>
        <w:t>00/100 dólares americanos).</w:t>
      </w:r>
    </w:p>
    <w:p w14:paraId="16A6AB57" w14:textId="77777777" w:rsidR="00891FDA" w:rsidRPr="004747D4" w:rsidRDefault="00891FDA" w:rsidP="00820D5D">
      <w:pPr>
        <w:pStyle w:val="Prrafodelista"/>
        <w:numPr>
          <w:ilvl w:val="2"/>
          <w:numId w:val="26"/>
        </w:numPr>
        <w:shd w:val="clear" w:color="auto" w:fill="FFFFFF" w:themeFill="background1"/>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Declaración de Integridad provista por Entel S.A. y firmada por el Representante Legal y personal de la empresa del proponente. (Anexo No. 2).</w:t>
      </w:r>
    </w:p>
    <w:p w14:paraId="1307F7BC" w14:textId="77777777" w:rsidR="00891FDA" w:rsidRPr="004747D4" w:rsidRDefault="00891FDA" w:rsidP="00820D5D">
      <w:pPr>
        <w:pStyle w:val="Prrafodelista"/>
        <w:numPr>
          <w:ilvl w:val="2"/>
          <w:numId w:val="26"/>
        </w:numPr>
        <w:spacing w:before="120"/>
        <w:ind w:left="1843" w:hanging="709"/>
        <w:jc w:val="both"/>
        <w:outlineLvl w:val="2"/>
        <w:rPr>
          <w:rFonts w:ascii="Tahoma" w:hAnsi="Tahoma" w:cs="Tahoma"/>
          <w:color w:val="004990"/>
          <w:sz w:val="22"/>
          <w:szCs w:val="22"/>
        </w:rPr>
      </w:pPr>
      <w:r w:rsidRPr="004747D4">
        <w:rPr>
          <w:rFonts w:ascii="Tahoma" w:hAnsi="Tahoma" w:cs="Tahoma"/>
          <w:color w:val="004990"/>
          <w:sz w:val="22"/>
          <w:szCs w:val="22"/>
        </w:rPr>
        <w:t xml:space="preserve">Periodo de validez de la </w:t>
      </w:r>
      <w:proofErr w:type="gramStart"/>
      <w:r w:rsidRPr="004747D4">
        <w:rPr>
          <w:rFonts w:ascii="Tahoma" w:hAnsi="Tahoma" w:cs="Tahoma"/>
          <w:color w:val="004990"/>
          <w:sz w:val="22"/>
          <w:szCs w:val="22"/>
        </w:rPr>
        <w:t>propuesta</w:t>
      </w:r>
      <w:r w:rsidRPr="004747D4">
        <w:rPr>
          <w:rFonts w:ascii="Tahoma" w:hAnsi="Tahoma" w:cs="Tahoma"/>
          <w:color w:val="004990"/>
          <w:sz w:val="22"/>
          <w:szCs w:val="22"/>
          <w:vertAlign w:val="superscript"/>
        </w:rPr>
        <w:t>(</w:t>
      </w:r>
      <w:proofErr w:type="gramEnd"/>
      <w:r w:rsidRPr="004747D4">
        <w:rPr>
          <w:rFonts w:ascii="Tahoma" w:hAnsi="Tahoma" w:cs="Tahoma"/>
          <w:color w:val="004990"/>
          <w:sz w:val="22"/>
          <w:szCs w:val="22"/>
          <w:vertAlign w:val="superscript"/>
        </w:rPr>
        <w:footnoteReference w:id="1"/>
      </w:r>
      <w:r w:rsidRPr="004747D4">
        <w:rPr>
          <w:rFonts w:ascii="Tahoma" w:hAnsi="Tahoma" w:cs="Tahoma"/>
          <w:color w:val="004990"/>
          <w:sz w:val="22"/>
          <w:szCs w:val="22"/>
          <w:vertAlign w:val="superscript"/>
        </w:rPr>
        <w:t>)</w:t>
      </w:r>
      <w:r w:rsidRPr="004747D4">
        <w:rPr>
          <w:rFonts w:ascii="Tahoma" w:hAnsi="Tahoma" w:cs="Tahoma"/>
          <w:color w:val="004990"/>
          <w:sz w:val="22"/>
          <w:szCs w:val="22"/>
        </w:rPr>
        <w:t>, equivalente a 90 (noventa). días calendario, a partir de la fecha de presentación de la propuesta.</w:t>
      </w:r>
    </w:p>
    <w:p w14:paraId="33B79395" w14:textId="77777777" w:rsidR="00891FDA" w:rsidRPr="004747D4" w:rsidRDefault="00891FDA" w:rsidP="00891FDA">
      <w:pPr>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4747D4">
        <w:rPr>
          <w:rFonts w:ascii="Tahoma" w:hAnsi="Tahoma" w:cs="Tahoma"/>
          <w:color w:val="004990"/>
          <w:sz w:val="22"/>
          <w:szCs w:val="22"/>
          <w:lang w:val="es-BO"/>
        </w:rPr>
        <w:t>emitidas por entidades financieras legalmente establecidas en el país y reconocidas por la entidad reguladora.</w:t>
      </w:r>
    </w:p>
    <w:p w14:paraId="24A57C05" w14:textId="77777777" w:rsidR="00891FDA" w:rsidRPr="004747D4" w:rsidRDefault="00891FDA" w:rsidP="00820D5D">
      <w:pPr>
        <w:pStyle w:val="Prrafodelista"/>
        <w:numPr>
          <w:ilvl w:val="1"/>
          <w:numId w:val="26"/>
        </w:numPr>
        <w:tabs>
          <w:tab w:val="left" w:pos="0"/>
        </w:tabs>
        <w:spacing w:before="120"/>
        <w:ind w:left="0" w:firstLine="15"/>
        <w:jc w:val="both"/>
        <w:outlineLvl w:val="2"/>
        <w:rPr>
          <w:rFonts w:ascii="Tahoma" w:hAnsi="Tahoma" w:cs="Tahoma"/>
          <w:color w:val="004990"/>
          <w:sz w:val="22"/>
          <w:szCs w:val="22"/>
        </w:rPr>
      </w:pPr>
      <w:r w:rsidRPr="004747D4">
        <w:rPr>
          <w:rFonts w:ascii="Tahoma" w:hAnsi="Tahoma" w:cs="Tahoma"/>
          <w:b/>
          <w:color w:val="004990"/>
          <w:sz w:val="22"/>
          <w:szCs w:val="22"/>
          <w:u w:val="single"/>
          <w:lang w:eastAsia="es-ES" w:bidi="en-US"/>
        </w:rPr>
        <w:t>Sobre B</w:t>
      </w:r>
      <w:r w:rsidRPr="004747D4">
        <w:rPr>
          <w:rFonts w:ascii="Tahoma" w:hAnsi="Tahoma" w:cs="Tahoma"/>
          <w:b/>
          <w:color w:val="004990"/>
          <w:sz w:val="22"/>
          <w:szCs w:val="22"/>
          <w:lang w:eastAsia="es-ES" w:bidi="en-US"/>
        </w:rPr>
        <w:t>:</w:t>
      </w:r>
      <w:r w:rsidRPr="004747D4">
        <w:rPr>
          <w:rFonts w:ascii="Tahoma" w:hAnsi="Tahoma" w:cs="Tahoma"/>
          <w:color w:val="004990"/>
          <w:sz w:val="22"/>
          <w:szCs w:val="22"/>
        </w:rPr>
        <w:t xml:space="preserve"> Debe tener la inscripción </w:t>
      </w:r>
      <w:r w:rsidRPr="004747D4">
        <w:rPr>
          <w:rFonts w:ascii="Tahoma" w:hAnsi="Tahoma" w:cs="Tahoma"/>
          <w:b/>
          <w:color w:val="004990"/>
          <w:sz w:val="22"/>
          <w:szCs w:val="22"/>
        </w:rPr>
        <w:t>“PROPUESTA TÉCNICA Y CONDICIONES DE ENTREGA”</w:t>
      </w:r>
      <w:r w:rsidRPr="004747D4">
        <w:rPr>
          <w:rFonts w:ascii="Tahoma" w:hAnsi="Tahoma" w:cs="Tahoma"/>
          <w:color w:val="004990"/>
          <w:sz w:val="22"/>
          <w:szCs w:val="22"/>
        </w:rPr>
        <w:t xml:space="preserve">. debe incluir todos los requisitos y disposiciones solicitadas en las Especificaciones </w:t>
      </w:r>
      <w:r w:rsidRPr="004747D4">
        <w:rPr>
          <w:rFonts w:ascii="Tahoma" w:hAnsi="Tahoma" w:cs="Tahoma"/>
          <w:color w:val="004990"/>
          <w:sz w:val="22"/>
          <w:szCs w:val="22"/>
        </w:rPr>
        <w:lastRenderedPageBreak/>
        <w:t>Técnicas (parte II) y no debe contener precios totales, parciales</w:t>
      </w:r>
      <w:r w:rsidR="001B0229">
        <w:rPr>
          <w:rFonts w:ascii="Tahoma" w:hAnsi="Tahoma" w:cs="Tahoma"/>
          <w:color w:val="004990"/>
          <w:sz w:val="22"/>
          <w:szCs w:val="22"/>
        </w:rPr>
        <w:t xml:space="preserve"> o referenciales de ningún tipo, asimismo no debe incluir otra oferta o solución distinta a la requerida por ENTEL S.A.</w:t>
      </w:r>
    </w:p>
    <w:p w14:paraId="7B938AD4" w14:textId="77777777" w:rsidR="00891FDA" w:rsidRPr="004747D4" w:rsidRDefault="00891FDA" w:rsidP="00820D5D">
      <w:pPr>
        <w:numPr>
          <w:ilvl w:val="1"/>
          <w:numId w:val="26"/>
        </w:numPr>
        <w:tabs>
          <w:tab w:val="left" w:pos="567"/>
        </w:tabs>
        <w:spacing w:before="120"/>
        <w:ind w:left="0" w:firstLine="15"/>
        <w:jc w:val="both"/>
        <w:outlineLvl w:val="2"/>
        <w:rPr>
          <w:rFonts w:ascii="Tahoma" w:hAnsi="Tahoma" w:cs="Tahoma"/>
          <w:color w:val="004990"/>
          <w:sz w:val="22"/>
          <w:szCs w:val="22"/>
        </w:rPr>
      </w:pPr>
      <w:r w:rsidRPr="004747D4">
        <w:rPr>
          <w:rFonts w:ascii="Tahoma" w:hAnsi="Tahoma" w:cs="Tahoma"/>
          <w:b/>
          <w:color w:val="004990"/>
          <w:sz w:val="22"/>
          <w:szCs w:val="22"/>
          <w:u w:val="single"/>
        </w:rPr>
        <w:t>Sobre C:</w:t>
      </w:r>
      <w:bookmarkEnd w:id="6"/>
      <w:bookmarkEnd w:id="7"/>
      <w:r w:rsidRPr="004747D4">
        <w:rPr>
          <w:rFonts w:ascii="Tahoma" w:hAnsi="Tahoma" w:cs="Tahoma"/>
          <w:color w:val="004990"/>
          <w:sz w:val="22"/>
          <w:szCs w:val="22"/>
        </w:rPr>
        <w:t xml:space="preserve"> Debe tener la inscripción </w:t>
      </w:r>
      <w:r w:rsidRPr="004747D4">
        <w:rPr>
          <w:rFonts w:ascii="Tahoma" w:hAnsi="Tahoma" w:cs="Tahoma"/>
          <w:b/>
          <w:color w:val="004990"/>
          <w:sz w:val="22"/>
          <w:szCs w:val="22"/>
        </w:rPr>
        <w:t>“PROPUESTA ECONÓMICA</w:t>
      </w:r>
      <w:r w:rsidRPr="004747D4">
        <w:rPr>
          <w:rFonts w:ascii="Tahoma" w:hAnsi="Tahoma" w:cs="Tahoma"/>
          <w:color w:val="004990"/>
          <w:sz w:val="22"/>
          <w:szCs w:val="22"/>
        </w:rPr>
        <w:t xml:space="preserve">” y debe presentar un resumen global y el desglose de los ítems, en concordancia con la propuesta técnica, además de indicar los montos en numeral y literal. </w:t>
      </w:r>
    </w:p>
    <w:p w14:paraId="6641DE00" w14:textId="77777777"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Todo el proceso de contratación, incluyendo los pagos a realizar, debe expresarse y efectuarse en </w:t>
      </w:r>
      <w:proofErr w:type="gramStart"/>
      <w:r w:rsidRPr="004747D4">
        <w:rPr>
          <w:rFonts w:ascii="Tahoma" w:hAnsi="Tahoma" w:cs="Tahoma"/>
          <w:color w:val="004990"/>
          <w:sz w:val="22"/>
          <w:szCs w:val="22"/>
          <w:lang w:val="es-ES"/>
        </w:rPr>
        <w:t>Bolivianos</w:t>
      </w:r>
      <w:proofErr w:type="gramEnd"/>
      <w:r w:rsidRPr="004747D4">
        <w:rPr>
          <w:rFonts w:ascii="Tahoma" w:hAnsi="Tahoma" w:cs="Tahoma"/>
          <w:color w:val="004990"/>
          <w:sz w:val="22"/>
          <w:szCs w:val="22"/>
          <w:lang w:val="es-ES"/>
        </w:rPr>
        <w:t xml:space="preserve"> y/o Dólares Americanos de los Estados Unidos de Norte América al tipo de cambio vigente a la fecha de la propuesta, establecida por el Banco Central de Bolivia (BCB), y debe </w:t>
      </w:r>
      <w:r w:rsidRPr="004747D4">
        <w:rPr>
          <w:rFonts w:ascii="Tahoma" w:hAnsi="Tahoma" w:cs="Tahoma"/>
          <w:b/>
          <w:color w:val="004990"/>
          <w:sz w:val="22"/>
          <w:szCs w:val="22"/>
          <w:lang w:val="es-ES"/>
        </w:rPr>
        <w:t>INCLUIR LOS IMPUESTOS DE LEY</w:t>
      </w:r>
      <w:r w:rsidRPr="004747D4">
        <w:rPr>
          <w:rFonts w:ascii="Tahoma" w:hAnsi="Tahoma" w:cs="Tahoma"/>
          <w:color w:val="004990"/>
          <w:sz w:val="22"/>
          <w:szCs w:val="22"/>
          <w:lang w:val="es-ES"/>
        </w:rPr>
        <w:t>.</w:t>
      </w:r>
      <w:r w:rsidR="003758CC">
        <w:rPr>
          <w:rFonts w:ascii="Tahoma" w:hAnsi="Tahoma" w:cs="Tahoma"/>
          <w:color w:val="004990"/>
          <w:sz w:val="22"/>
          <w:szCs w:val="22"/>
          <w:lang w:val="es-ES"/>
        </w:rPr>
        <w:t xml:space="preserve"> Asimismo, no se aceptara más de u</w:t>
      </w:r>
      <w:r w:rsidR="001B0229">
        <w:rPr>
          <w:rFonts w:ascii="Tahoma" w:hAnsi="Tahoma" w:cs="Tahoma"/>
          <w:color w:val="004990"/>
          <w:sz w:val="22"/>
          <w:szCs w:val="22"/>
          <w:lang w:val="es-ES"/>
        </w:rPr>
        <w:t xml:space="preserve">na propuesta u opción económica, lo cual </w:t>
      </w:r>
      <w:r w:rsidR="00815BAD">
        <w:rPr>
          <w:rFonts w:ascii="Tahoma" w:hAnsi="Tahoma" w:cs="Tahoma"/>
          <w:color w:val="004990"/>
          <w:sz w:val="22"/>
          <w:szCs w:val="22"/>
          <w:lang w:val="es-ES"/>
        </w:rPr>
        <w:t>dará</w:t>
      </w:r>
      <w:r w:rsidR="001B0229">
        <w:rPr>
          <w:rFonts w:ascii="Tahoma" w:hAnsi="Tahoma" w:cs="Tahoma"/>
          <w:color w:val="004990"/>
          <w:sz w:val="22"/>
          <w:szCs w:val="22"/>
          <w:lang w:val="es-ES"/>
        </w:rPr>
        <w:t xml:space="preserve"> lugar a desestimar la propuesta.</w:t>
      </w:r>
    </w:p>
    <w:p w14:paraId="07EE90ED" w14:textId="77777777"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663A8F4A" w14:textId="77777777"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 xml:space="preserve">En caso de discrepancia entre un precio unitario y el total se considera el precio menor como el correcto. </w:t>
      </w:r>
    </w:p>
    <w:p w14:paraId="6F97F6C0" w14:textId="77777777" w:rsidR="00891FDA" w:rsidRPr="004747D4" w:rsidRDefault="00891FDA" w:rsidP="00DF7D36">
      <w:pPr>
        <w:pStyle w:val="ww-textoindependiente2"/>
        <w:spacing w:before="120" w:line="240" w:lineRule="auto"/>
        <w:ind w:left="15"/>
        <w:rPr>
          <w:rFonts w:ascii="Tahoma" w:hAnsi="Tahoma" w:cs="Tahoma"/>
          <w:b/>
          <w:color w:val="004990"/>
          <w:sz w:val="22"/>
          <w:szCs w:val="22"/>
          <w:lang w:val="es-ES"/>
        </w:rPr>
      </w:pPr>
      <w:r w:rsidRPr="004747D4">
        <w:rPr>
          <w:rFonts w:ascii="Tahoma" w:hAnsi="Tahoma" w:cs="Tahoma"/>
          <w:b/>
          <w:color w:val="004990"/>
          <w:sz w:val="22"/>
          <w:szCs w:val="22"/>
          <w:lang w:val="es-ES"/>
        </w:rPr>
        <w:t>La omisión de la cotización de cualquier ítem que corresponda a la Oferta Económica, da lugar a la desestimación de la propuesta.</w:t>
      </w:r>
    </w:p>
    <w:p w14:paraId="33E22108" w14:textId="77777777" w:rsidR="00891FDA" w:rsidRPr="004747D4"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0519FE5C" w14:textId="77777777" w:rsidR="00891FDA" w:rsidRDefault="00891FDA" w:rsidP="00DF7D36">
      <w:pPr>
        <w:pStyle w:val="ww-textoindependiente2"/>
        <w:spacing w:before="120" w:line="240" w:lineRule="auto"/>
        <w:ind w:left="15"/>
        <w:rPr>
          <w:rFonts w:ascii="Tahoma" w:hAnsi="Tahoma" w:cs="Tahoma"/>
          <w:color w:val="004990"/>
          <w:sz w:val="22"/>
          <w:szCs w:val="22"/>
          <w:lang w:val="es-ES"/>
        </w:rPr>
      </w:pPr>
      <w:r w:rsidRPr="004747D4">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513FC9B7" w14:textId="77777777" w:rsidR="00D134D8" w:rsidRPr="004747D4" w:rsidRDefault="00D134D8" w:rsidP="00DF7D36">
      <w:pPr>
        <w:pStyle w:val="ww-textoindependiente2"/>
        <w:spacing w:before="120" w:line="240" w:lineRule="auto"/>
        <w:ind w:left="15"/>
        <w:rPr>
          <w:rFonts w:ascii="Tahoma" w:hAnsi="Tahoma" w:cs="Tahoma"/>
          <w:color w:val="004990"/>
          <w:sz w:val="22"/>
          <w:szCs w:val="22"/>
          <w:lang w:val="es-ES"/>
        </w:rPr>
      </w:pPr>
      <w:r w:rsidRPr="00D134D8">
        <w:rPr>
          <w:rFonts w:ascii="Tahoma" w:hAnsi="Tahoma" w:cs="Tahoma"/>
          <w:color w:val="004990"/>
          <w:sz w:val="22"/>
          <w:szCs w:val="22"/>
          <w:lang w:val="es-ES"/>
        </w:rPr>
        <w:t>Asimismo, las empresas extranjeras que participen en los procesos, deberán expresar sus propuestas en caso de bienes, en términos DAP (según INCOTERM 2010).</w:t>
      </w:r>
    </w:p>
    <w:p w14:paraId="172A5776" w14:textId="77777777" w:rsidR="00891FDA" w:rsidRPr="004747D4" w:rsidRDefault="00891FDA" w:rsidP="00820D5D">
      <w:pPr>
        <w:numPr>
          <w:ilvl w:val="0"/>
          <w:numId w:val="17"/>
        </w:numPr>
        <w:spacing w:before="120"/>
        <w:ind w:left="915" w:hanging="567"/>
        <w:jc w:val="both"/>
        <w:rPr>
          <w:rFonts w:ascii="Tahoma" w:hAnsi="Tahoma" w:cs="Tahoma"/>
          <w:b/>
          <w:color w:val="004990"/>
          <w:sz w:val="28"/>
          <w:szCs w:val="28"/>
          <w:lang w:eastAsia="en-US" w:bidi="en-US"/>
        </w:rPr>
      </w:pPr>
      <w:r w:rsidRPr="004747D4">
        <w:rPr>
          <w:rFonts w:ascii="Tahoma" w:hAnsi="Tahoma" w:cs="Tahoma"/>
          <w:b/>
          <w:color w:val="004990"/>
          <w:sz w:val="28"/>
          <w:szCs w:val="28"/>
          <w:lang w:eastAsia="en-US" w:bidi="en-US"/>
        </w:rPr>
        <w:t xml:space="preserve">Garantías Requeridas </w:t>
      </w:r>
    </w:p>
    <w:p w14:paraId="4E6A0582" w14:textId="77777777"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t xml:space="preserve">La(s) empresa(s) adjudicada(s) </w:t>
      </w:r>
      <w:r w:rsidR="00815BAD" w:rsidRPr="004747D4">
        <w:rPr>
          <w:rFonts w:ascii="Tahoma" w:hAnsi="Tahoma" w:cs="Tahoma"/>
          <w:color w:val="004990"/>
          <w:sz w:val="22"/>
          <w:szCs w:val="22"/>
          <w:lang w:val="es-ES"/>
        </w:rPr>
        <w:t>debe</w:t>
      </w:r>
      <w:r w:rsidR="00815BAD">
        <w:rPr>
          <w:rFonts w:ascii="Tahoma" w:hAnsi="Tahoma" w:cs="Tahoma"/>
          <w:color w:val="004990"/>
          <w:sz w:val="22"/>
          <w:szCs w:val="22"/>
          <w:lang w:val="es-ES"/>
        </w:rPr>
        <w:t>rán</w:t>
      </w:r>
      <w:r w:rsidRPr="004747D4">
        <w:rPr>
          <w:rFonts w:ascii="Tahoma" w:hAnsi="Tahoma" w:cs="Tahoma"/>
          <w:color w:val="004990"/>
          <w:sz w:val="22"/>
          <w:szCs w:val="22"/>
          <w:lang w:val="es-ES"/>
        </w:rPr>
        <w:t xml:space="preserve"> presentar la(s) siguiente(s) garantía(s) </w:t>
      </w:r>
    </w:p>
    <w:p w14:paraId="54623C8B" w14:textId="77777777"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 xml:space="preserve">Garantía (Boleta Bancaria) por Cumplimiento de Contrato por el 10% del monto adjudicado con las características de </w:t>
      </w:r>
      <w:r w:rsidRPr="004747D4">
        <w:rPr>
          <w:rFonts w:ascii="Tahoma" w:hAnsi="Tahoma" w:cs="Tahoma"/>
          <w:b/>
          <w:color w:val="004990"/>
          <w:sz w:val="22"/>
          <w:szCs w:val="22"/>
          <w:lang w:val="es-ES"/>
        </w:rPr>
        <w:t>renovable, irrevocable, de ejecución inmediata y a primer requerimiento</w:t>
      </w:r>
      <w:r w:rsidRPr="004747D4">
        <w:rPr>
          <w:rFonts w:ascii="Tahoma" w:hAnsi="Tahoma" w:cs="Tahoma"/>
          <w:color w:val="004990"/>
          <w:sz w:val="22"/>
          <w:szCs w:val="22"/>
          <w:lang w:val="es-ES"/>
        </w:rPr>
        <w:t xml:space="preserve"> a favor de Entel S.A.</w:t>
      </w:r>
    </w:p>
    <w:p w14:paraId="57B9850C" w14:textId="77777777"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Fotocopia de la Póliza de seguro de responsabilidad civil anual vigente.</w:t>
      </w:r>
    </w:p>
    <w:p w14:paraId="0332146D" w14:textId="77777777" w:rsidR="00891FDA" w:rsidRPr="004747D4" w:rsidRDefault="00891FDA" w:rsidP="00820D5D">
      <w:pPr>
        <w:pStyle w:val="ww-textoindependiente2"/>
        <w:numPr>
          <w:ilvl w:val="0"/>
          <w:numId w:val="30"/>
        </w:numPr>
        <w:spacing w:before="120" w:line="240" w:lineRule="auto"/>
        <w:rPr>
          <w:rFonts w:ascii="Tahoma" w:hAnsi="Tahoma" w:cs="Tahoma"/>
          <w:color w:val="004990"/>
          <w:sz w:val="22"/>
          <w:szCs w:val="22"/>
          <w:lang w:val="es-ES"/>
        </w:rPr>
      </w:pPr>
      <w:r w:rsidRPr="004747D4">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14:paraId="33463EC3" w14:textId="77777777" w:rsidR="00891FDA" w:rsidRPr="004747D4" w:rsidRDefault="00891FDA" w:rsidP="00820D5D">
      <w:pPr>
        <w:pStyle w:val="ww-textoindependiente2"/>
        <w:numPr>
          <w:ilvl w:val="0"/>
          <w:numId w:val="29"/>
        </w:numPr>
        <w:spacing w:before="120" w:line="240" w:lineRule="auto"/>
        <w:ind w:left="993"/>
        <w:rPr>
          <w:rFonts w:ascii="Tahoma" w:hAnsi="Tahoma" w:cs="Tahoma"/>
          <w:color w:val="004990"/>
          <w:sz w:val="22"/>
          <w:szCs w:val="22"/>
          <w:lang w:val="es-ES"/>
        </w:rPr>
      </w:pPr>
      <w:r w:rsidRPr="004747D4">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14:paraId="28E29C48" w14:textId="77777777" w:rsidR="00891FDA" w:rsidRPr="004747D4" w:rsidRDefault="00891FDA" w:rsidP="00820D5D">
      <w:pPr>
        <w:pStyle w:val="ww-textoindependiente2"/>
        <w:numPr>
          <w:ilvl w:val="0"/>
          <w:numId w:val="29"/>
        </w:numPr>
        <w:spacing w:before="120" w:line="240" w:lineRule="auto"/>
        <w:ind w:left="993"/>
        <w:rPr>
          <w:rFonts w:ascii="Tahoma" w:hAnsi="Tahoma" w:cs="Tahoma"/>
          <w:color w:val="004990"/>
          <w:sz w:val="22"/>
          <w:szCs w:val="22"/>
          <w:lang w:val="es-ES"/>
        </w:rPr>
      </w:pPr>
      <w:r w:rsidRPr="004747D4">
        <w:rPr>
          <w:rFonts w:ascii="Tahoma" w:hAnsi="Tahoma" w:cs="Tahoma"/>
          <w:color w:val="004990"/>
          <w:sz w:val="22"/>
          <w:szCs w:val="22"/>
          <w:lang w:val="es-ES"/>
        </w:rPr>
        <w:lastRenderedPageBreak/>
        <w:t>Asimismo en el caso de que ofrezcan la boleta de garantía, esta deberá ser emitida por una entidad bancaria de Bolivia legalmente establecida y que cuenten con la autorización de operación emitida por la Autoridad reguladora correspondiente.</w:t>
      </w:r>
    </w:p>
    <w:p w14:paraId="18922DAE" w14:textId="77777777" w:rsidR="00891FDA" w:rsidRPr="004747D4" w:rsidRDefault="00891FDA" w:rsidP="00820D5D">
      <w:pPr>
        <w:pStyle w:val="Prrafodelista"/>
        <w:numPr>
          <w:ilvl w:val="0"/>
          <w:numId w:val="17"/>
        </w:numPr>
        <w:spacing w:before="120"/>
        <w:ind w:left="709" w:hanging="357"/>
        <w:jc w:val="both"/>
        <w:rPr>
          <w:rFonts w:ascii="Tahoma" w:hAnsi="Tahoma" w:cs="Tahoma"/>
          <w:b/>
          <w:color w:val="004990"/>
          <w:sz w:val="28"/>
          <w:szCs w:val="28"/>
          <w:lang w:bidi="en-US"/>
        </w:rPr>
      </w:pPr>
      <w:r w:rsidRPr="004747D4">
        <w:rPr>
          <w:rFonts w:ascii="Tahoma" w:hAnsi="Tahoma" w:cs="Tahoma"/>
          <w:b/>
          <w:color w:val="004990"/>
          <w:sz w:val="28"/>
          <w:szCs w:val="28"/>
          <w:lang w:bidi="en-US"/>
        </w:rPr>
        <w:t>Apertura de sobres</w:t>
      </w:r>
    </w:p>
    <w:p w14:paraId="3AEF368A" w14:textId="77777777"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t>Se realizará simultáneame</w:t>
      </w:r>
      <w:r w:rsidR="00F0022F" w:rsidRPr="004747D4">
        <w:rPr>
          <w:rFonts w:ascii="Tahoma" w:hAnsi="Tahoma" w:cs="Tahoma"/>
          <w:color w:val="004990"/>
          <w:sz w:val="22"/>
          <w:szCs w:val="22"/>
          <w:lang w:val="es-ES"/>
        </w:rPr>
        <w:t>nte la apertura de los sobres A y</w:t>
      </w:r>
      <w:r w:rsidRPr="004747D4">
        <w:rPr>
          <w:rFonts w:ascii="Tahoma" w:hAnsi="Tahoma" w:cs="Tahoma"/>
          <w:color w:val="004990"/>
          <w:sz w:val="22"/>
          <w:szCs w:val="22"/>
          <w:lang w:val="es-ES"/>
        </w:rPr>
        <w:t xml:space="preserve"> B, bajo las condiciones establecidas en los numerales 7.1, 7.2 y 7.3.</w:t>
      </w:r>
      <w:r w:rsidR="00F0022F" w:rsidRPr="004747D4">
        <w:rPr>
          <w:rFonts w:ascii="Tahoma" w:hAnsi="Tahoma" w:cs="Tahoma"/>
          <w:color w:val="004990"/>
          <w:sz w:val="22"/>
          <w:szCs w:val="22"/>
          <w:lang w:val="es-ES"/>
        </w:rPr>
        <w:t>, la apertura del sobre C, se realizara en sesión reservada.</w:t>
      </w:r>
    </w:p>
    <w:bookmarkEnd w:id="1"/>
    <w:bookmarkEnd w:id="2"/>
    <w:bookmarkEnd w:id="3"/>
    <w:bookmarkEnd w:id="4"/>
    <w:bookmarkEnd w:id="5"/>
    <w:p w14:paraId="060C2D2B" w14:textId="77777777" w:rsidR="00891FDA" w:rsidRPr="004747D4" w:rsidRDefault="00891FDA" w:rsidP="00820D5D">
      <w:pPr>
        <w:pStyle w:val="Prrafodelista"/>
        <w:numPr>
          <w:ilvl w:val="0"/>
          <w:numId w:val="17"/>
        </w:numPr>
        <w:tabs>
          <w:tab w:val="left" w:pos="1134"/>
        </w:tabs>
        <w:spacing w:before="120"/>
        <w:ind w:left="709"/>
        <w:jc w:val="both"/>
        <w:rPr>
          <w:rFonts w:ascii="Tahoma" w:hAnsi="Tahoma" w:cs="Tahoma"/>
          <w:b/>
          <w:color w:val="004990"/>
          <w:sz w:val="28"/>
          <w:szCs w:val="28"/>
          <w:lang w:bidi="en-US"/>
        </w:rPr>
      </w:pPr>
      <w:r w:rsidRPr="004747D4">
        <w:rPr>
          <w:rFonts w:ascii="Tahoma" w:hAnsi="Tahoma" w:cs="Tahoma"/>
          <w:b/>
          <w:color w:val="004990"/>
          <w:sz w:val="28"/>
          <w:szCs w:val="28"/>
          <w:lang w:bidi="en-US"/>
        </w:rPr>
        <w:t>Evaluación y Calificación de las Ofertas (sesión reservada)</w:t>
      </w:r>
    </w:p>
    <w:p w14:paraId="1C2D86B7" w14:textId="77777777" w:rsidR="00891FDA" w:rsidRPr="004747D4" w:rsidRDefault="00891FDA" w:rsidP="00891FDA">
      <w:pPr>
        <w:pStyle w:val="ww-textoindependiente2"/>
        <w:spacing w:before="120" w:line="240" w:lineRule="auto"/>
        <w:ind w:left="567"/>
        <w:rPr>
          <w:rFonts w:ascii="Tahoma" w:hAnsi="Tahoma" w:cs="Tahoma"/>
          <w:color w:val="004990"/>
          <w:sz w:val="22"/>
          <w:szCs w:val="22"/>
          <w:lang w:val="es-ES"/>
        </w:rPr>
      </w:pPr>
      <w:r w:rsidRPr="004747D4">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p>
    <w:p w14:paraId="1995E7E2" w14:textId="77777777" w:rsidR="00891FDA" w:rsidRPr="004747D4" w:rsidRDefault="00891FDA" w:rsidP="00891FDA">
      <w:pPr>
        <w:pStyle w:val="ww-textoindependiente2"/>
        <w:spacing w:before="120" w:line="240" w:lineRule="auto"/>
        <w:ind w:left="1134" w:hanging="567"/>
        <w:rPr>
          <w:rFonts w:ascii="Tahoma" w:hAnsi="Tahoma" w:cs="Tahoma"/>
          <w:color w:val="004990"/>
          <w:sz w:val="22"/>
          <w:szCs w:val="22"/>
          <w:lang w:val="es-BO"/>
        </w:rPr>
      </w:pPr>
      <w:r w:rsidRPr="004747D4">
        <w:rPr>
          <w:rFonts w:ascii="Tahoma" w:hAnsi="Tahoma" w:cs="Tahoma"/>
          <w:b/>
          <w:color w:val="004990"/>
          <w:sz w:val="22"/>
          <w:szCs w:val="22"/>
          <w:lang w:val="es-ES"/>
        </w:rPr>
        <w:t xml:space="preserve">10.1 </w:t>
      </w:r>
      <w:r w:rsidRPr="004747D4">
        <w:rPr>
          <w:rFonts w:ascii="Tahoma" w:hAnsi="Tahoma" w:cs="Tahoma"/>
          <w:b/>
          <w:color w:val="004990"/>
          <w:sz w:val="22"/>
          <w:szCs w:val="22"/>
          <w:u w:val="single"/>
          <w:lang w:val="es-ES"/>
        </w:rPr>
        <w:t>Sobre A - Documentos Administrativos</w:t>
      </w:r>
      <w:r w:rsidRPr="004747D4">
        <w:rPr>
          <w:rFonts w:ascii="Tahoma" w:hAnsi="Tahoma" w:cs="Tahoma"/>
          <w:b/>
          <w:color w:val="004990"/>
          <w:sz w:val="22"/>
          <w:szCs w:val="22"/>
          <w:lang w:val="es-ES"/>
        </w:rPr>
        <w:t>:</w:t>
      </w:r>
      <w:bookmarkStart w:id="8" w:name="_Toc130955333"/>
      <w:bookmarkStart w:id="9" w:name="_Toc130955274"/>
      <w:bookmarkStart w:id="10" w:name="_Toc304275207"/>
      <w:r w:rsidRPr="004747D4">
        <w:rPr>
          <w:rFonts w:ascii="Tahoma" w:hAnsi="Tahoma" w:cs="Tahoma"/>
          <w:color w:val="004990"/>
          <w:sz w:val="22"/>
          <w:szCs w:val="22"/>
          <w:lang w:val="es-BO"/>
        </w:rPr>
        <w:t xml:space="preserve"> En el mismo acto el asesor legal procede a la revisión</w:t>
      </w:r>
      <w:r w:rsidR="00815BAD">
        <w:rPr>
          <w:rFonts w:ascii="Tahoma" w:hAnsi="Tahoma" w:cs="Tahoma"/>
          <w:color w:val="004990"/>
          <w:sz w:val="22"/>
          <w:szCs w:val="22"/>
          <w:lang w:val="es-BO"/>
        </w:rPr>
        <w:t xml:space="preserve"> provisional</w:t>
      </w:r>
      <w:r w:rsidRPr="004747D4">
        <w:rPr>
          <w:rFonts w:ascii="Tahoma" w:hAnsi="Tahoma" w:cs="Tahoma"/>
          <w:color w:val="004990"/>
          <w:sz w:val="22"/>
          <w:szCs w:val="22"/>
          <w:lang w:val="es-BO"/>
        </w:rPr>
        <w:t xml:space="preserve"> de los documentos administrativos de todos los oferentes y realiza la habilitación (considerando errores subsanables) o inhabilitación de los oferentes que tengan errores no subsanables (ver Anexo 1 – Condiciones Generales del Proceso).</w:t>
      </w:r>
    </w:p>
    <w:p w14:paraId="26ED94EE" w14:textId="77777777" w:rsidR="00891FDA" w:rsidRPr="004747D4"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10.1.1 Verificación de documentos solicitados, de acuerdo al sistema “Cumple” o “No Cumple”.</w:t>
      </w:r>
    </w:p>
    <w:p w14:paraId="03774169" w14:textId="77777777" w:rsidR="00891FDA" w:rsidRPr="004747D4"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4747D4">
        <w:rPr>
          <w:rFonts w:ascii="Tahoma" w:hAnsi="Tahoma" w:cs="Tahoma"/>
          <w:color w:val="004990"/>
          <w:sz w:val="22"/>
          <w:szCs w:val="22"/>
        </w:rPr>
        <w:t xml:space="preserve">10.1.2 Habilitación de propuestas en función a aspectos legales, bajo criterios de errores subsanables y no subsanables, detallados en el Anexo No. 1 – Condiciones Generales del Proceso de Contratación. </w:t>
      </w:r>
    </w:p>
    <w:p w14:paraId="11150F8C" w14:textId="77777777" w:rsidR="00891FDA" w:rsidRPr="004747D4" w:rsidRDefault="00891FDA" w:rsidP="00891FDA">
      <w:pPr>
        <w:pStyle w:val="ww-textoindependiente2"/>
        <w:spacing w:before="120" w:line="240" w:lineRule="auto"/>
        <w:ind w:left="1134"/>
        <w:rPr>
          <w:rFonts w:ascii="Tahoma" w:hAnsi="Tahoma" w:cs="Tahoma"/>
          <w:color w:val="004990"/>
          <w:sz w:val="22"/>
          <w:szCs w:val="22"/>
          <w:lang w:val="es-ES" w:eastAsia="es-ES"/>
        </w:rPr>
      </w:pPr>
      <w:r w:rsidRPr="004747D4">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14:paraId="70021C63" w14:textId="77777777" w:rsidR="00891FDA" w:rsidRPr="004747D4" w:rsidRDefault="00891FDA" w:rsidP="00891FDA">
      <w:pPr>
        <w:spacing w:before="120"/>
        <w:ind w:left="1134" w:hanging="567"/>
        <w:jc w:val="both"/>
        <w:outlineLvl w:val="2"/>
        <w:rPr>
          <w:rFonts w:ascii="Tahoma" w:hAnsi="Tahoma" w:cs="Tahoma"/>
          <w:color w:val="004990"/>
          <w:sz w:val="22"/>
          <w:szCs w:val="22"/>
        </w:rPr>
      </w:pPr>
      <w:r w:rsidRPr="004747D4">
        <w:rPr>
          <w:rFonts w:ascii="Tahoma" w:hAnsi="Tahoma" w:cs="Tahoma"/>
          <w:b/>
          <w:color w:val="004990"/>
          <w:sz w:val="22"/>
          <w:szCs w:val="22"/>
          <w:lang w:eastAsia="en-US"/>
        </w:rPr>
        <w:t xml:space="preserve">10.2 </w:t>
      </w:r>
      <w:r w:rsidRPr="004747D4">
        <w:rPr>
          <w:rFonts w:ascii="Tahoma" w:hAnsi="Tahoma" w:cs="Tahoma"/>
          <w:b/>
          <w:color w:val="004990"/>
          <w:sz w:val="22"/>
          <w:szCs w:val="22"/>
          <w:lang w:eastAsia="en-US"/>
        </w:rPr>
        <w:tab/>
      </w:r>
      <w:r w:rsidRPr="004747D4">
        <w:rPr>
          <w:rFonts w:ascii="Tahoma" w:hAnsi="Tahoma" w:cs="Tahoma"/>
          <w:b/>
          <w:color w:val="004990"/>
          <w:sz w:val="22"/>
          <w:szCs w:val="22"/>
          <w:u w:val="single"/>
          <w:lang w:eastAsia="en-US"/>
        </w:rPr>
        <w:t>Sobre B - Propuesta Técnica</w:t>
      </w:r>
      <w:bookmarkEnd w:id="8"/>
      <w:bookmarkEnd w:id="9"/>
      <w:bookmarkEnd w:id="10"/>
      <w:r w:rsidRPr="004747D4">
        <w:rPr>
          <w:rFonts w:ascii="Tahoma" w:hAnsi="Tahoma" w:cs="Tahoma"/>
          <w:b/>
          <w:color w:val="004990"/>
          <w:sz w:val="22"/>
          <w:szCs w:val="22"/>
          <w:lang w:eastAsia="en-US"/>
        </w:rPr>
        <w:t>:</w:t>
      </w:r>
      <w:r w:rsidRPr="004747D4">
        <w:rPr>
          <w:rFonts w:ascii="Tahoma" w:hAnsi="Tahoma" w:cs="Tahoma"/>
          <w:color w:val="004990"/>
          <w:sz w:val="22"/>
          <w:szCs w:val="22"/>
        </w:rPr>
        <w:t xml:space="preserve"> A esta evaluación ingresan las ofertas habilitadas en la apertura del sobre A. El proceso comprende:</w:t>
      </w:r>
    </w:p>
    <w:p w14:paraId="1C07FA74" w14:textId="77777777" w:rsidR="00891FDA" w:rsidRPr="004747D4" w:rsidRDefault="00891FDA" w:rsidP="00820D5D">
      <w:pPr>
        <w:pStyle w:val="Prrafodelista"/>
        <w:numPr>
          <w:ilvl w:val="2"/>
          <w:numId w:val="31"/>
        </w:numPr>
        <w:spacing w:before="120"/>
        <w:jc w:val="both"/>
        <w:outlineLvl w:val="2"/>
        <w:rPr>
          <w:rFonts w:ascii="Tahoma" w:hAnsi="Tahoma" w:cs="Tahoma"/>
          <w:color w:val="004990"/>
          <w:sz w:val="22"/>
          <w:szCs w:val="22"/>
        </w:rPr>
      </w:pPr>
      <w:r w:rsidRPr="004747D4">
        <w:rPr>
          <w:rFonts w:ascii="Tahoma" w:hAnsi="Tahoma" w:cs="Tahoma"/>
          <w:color w:val="004990"/>
          <w:sz w:val="22"/>
          <w:szCs w:val="22"/>
        </w:rPr>
        <w:t xml:space="preserve">Entrega del Sobre B a la Comisión técnica por tres (3) días hábiles para la evaluación correspondiente. </w:t>
      </w:r>
    </w:p>
    <w:p w14:paraId="791FEA9C" w14:textId="77777777" w:rsidR="00891FDA" w:rsidRPr="004747D4" w:rsidRDefault="00891FDA" w:rsidP="00820D5D">
      <w:pPr>
        <w:pStyle w:val="Prrafodelista"/>
        <w:numPr>
          <w:ilvl w:val="2"/>
          <w:numId w:val="31"/>
        </w:numPr>
        <w:spacing w:before="120"/>
        <w:jc w:val="both"/>
        <w:outlineLvl w:val="2"/>
        <w:rPr>
          <w:rFonts w:ascii="Tahoma" w:hAnsi="Tahoma" w:cs="Tahoma"/>
          <w:color w:val="004990"/>
          <w:sz w:val="22"/>
          <w:szCs w:val="22"/>
        </w:rPr>
      </w:pPr>
      <w:r w:rsidRPr="004747D4">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14:paraId="587864E5" w14:textId="77777777" w:rsidR="00891FDA" w:rsidRPr="004747D4" w:rsidRDefault="00891FDA" w:rsidP="00820D5D">
      <w:pPr>
        <w:numPr>
          <w:ilvl w:val="0"/>
          <w:numId w:val="19"/>
        </w:numPr>
        <w:tabs>
          <w:tab w:val="left" w:pos="2268"/>
        </w:tabs>
        <w:spacing w:before="120"/>
        <w:ind w:left="2268" w:hanging="425"/>
        <w:jc w:val="both"/>
        <w:rPr>
          <w:rFonts w:ascii="Tahoma" w:hAnsi="Tahoma" w:cs="Tahoma"/>
          <w:color w:val="004990"/>
          <w:sz w:val="22"/>
          <w:szCs w:val="22"/>
        </w:rPr>
      </w:pPr>
      <w:r w:rsidRPr="004747D4">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1DC399B5" w14:textId="77777777" w:rsidR="00891FDA" w:rsidRPr="004747D4" w:rsidRDefault="00891FDA" w:rsidP="00891FDA">
      <w:pPr>
        <w:pStyle w:val="ww-textoindependiente2"/>
        <w:spacing w:before="120" w:line="240" w:lineRule="auto"/>
        <w:ind w:left="1134"/>
        <w:rPr>
          <w:rFonts w:ascii="Tahoma" w:hAnsi="Tahoma" w:cs="Tahoma"/>
          <w:color w:val="004990"/>
          <w:sz w:val="22"/>
          <w:szCs w:val="22"/>
          <w:lang w:val="es-ES" w:bidi="en-US"/>
        </w:rPr>
      </w:pPr>
      <w:r w:rsidRPr="004747D4">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3EC7989" w14:textId="77777777" w:rsidR="00891FDA" w:rsidRPr="004747D4" w:rsidRDefault="00891FDA" w:rsidP="00820D5D">
      <w:pPr>
        <w:pStyle w:val="Prrafodelista"/>
        <w:numPr>
          <w:ilvl w:val="1"/>
          <w:numId w:val="31"/>
        </w:numPr>
        <w:spacing w:before="120"/>
        <w:ind w:left="1134" w:hanging="567"/>
        <w:jc w:val="both"/>
        <w:outlineLvl w:val="2"/>
        <w:rPr>
          <w:rFonts w:ascii="Tahoma" w:hAnsi="Tahoma" w:cs="Tahoma"/>
          <w:b/>
          <w:color w:val="004990"/>
          <w:sz w:val="22"/>
          <w:szCs w:val="22"/>
        </w:rPr>
      </w:pPr>
      <w:r w:rsidRPr="004747D4">
        <w:rPr>
          <w:rFonts w:ascii="Tahoma" w:hAnsi="Tahoma" w:cs="Tahoma"/>
          <w:b/>
          <w:color w:val="004990"/>
          <w:sz w:val="22"/>
          <w:szCs w:val="22"/>
          <w:u w:val="single"/>
        </w:rPr>
        <w:lastRenderedPageBreak/>
        <w:t>Sobre C - Propuesta Económica:</w:t>
      </w:r>
      <w:r w:rsidRPr="004747D4">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2 días hábiles para presentar sus resultados.</w:t>
      </w:r>
    </w:p>
    <w:p w14:paraId="51FF733B" w14:textId="77777777"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Calificación Final:</w:t>
      </w:r>
    </w:p>
    <w:p w14:paraId="4FF47F04" w14:textId="77777777"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Es el resultado del promedio ponderado de las calificaciones obtenidas en la propuesta técnica y la propuesta económica.</w:t>
      </w:r>
    </w:p>
    <w:p w14:paraId="71B99B76" w14:textId="77777777"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Adjudicación:</w:t>
      </w:r>
    </w:p>
    <w:p w14:paraId="788DE3FE" w14:textId="77777777" w:rsidR="00891FDA" w:rsidRPr="004747D4" w:rsidRDefault="00486B44" w:rsidP="00891FDA">
      <w:pPr>
        <w:spacing w:before="120"/>
        <w:ind w:left="1134"/>
        <w:jc w:val="both"/>
        <w:rPr>
          <w:rFonts w:ascii="Tahoma" w:hAnsi="Tahoma" w:cs="Tahoma"/>
          <w:color w:val="004990"/>
          <w:sz w:val="22"/>
          <w:szCs w:val="22"/>
        </w:rPr>
      </w:pPr>
      <w:r w:rsidRPr="00486B44">
        <w:rPr>
          <w:rFonts w:ascii="Tahoma" w:hAnsi="Tahoma" w:cs="Tahoma"/>
          <w:color w:val="004990"/>
          <w:sz w:val="22"/>
          <w:szCs w:val="22"/>
        </w:rPr>
        <w:t>Una vez emitido el informe final, en los casos que corresponda, se procederá con el envío de la carta de adjudicación al proponente adjudicado. A los proponentes no adjudicados se notificara la no adjudicación mediante correo electrónico.</w:t>
      </w:r>
    </w:p>
    <w:p w14:paraId="7670774A" w14:textId="77777777"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El o los proponentes adjudicados Nacionales contarán con un plazo no mayor a cinco </w:t>
      </w:r>
      <w:r w:rsidRPr="004747D4">
        <w:rPr>
          <w:rFonts w:ascii="Tahoma" w:hAnsi="Tahoma" w:cs="Tahoma"/>
          <w:b/>
          <w:color w:val="004990"/>
          <w:sz w:val="22"/>
          <w:szCs w:val="22"/>
        </w:rPr>
        <w:t>(5) días hábiles</w:t>
      </w:r>
      <w:r w:rsidRPr="004747D4">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539D4100" w14:textId="77777777"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El o los proponentes adjudicados Extranjeras contarán con un plazo no mayor a cinco </w:t>
      </w:r>
      <w:r w:rsidRPr="004747D4">
        <w:rPr>
          <w:rFonts w:ascii="Tahoma" w:hAnsi="Tahoma" w:cs="Tahoma"/>
          <w:b/>
          <w:color w:val="004990"/>
          <w:sz w:val="22"/>
          <w:szCs w:val="22"/>
        </w:rPr>
        <w:t>(5) días hábiles</w:t>
      </w:r>
      <w:r w:rsidRPr="004747D4">
        <w:rPr>
          <w:rFonts w:ascii="Tahoma" w:hAnsi="Tahoma" w:cs="Tahoma"/>
          <w:color w:val="004990"/>
          <w:sz w:val="22"/>
          <w:szCs w:val="22"/>
        </w:rPr>
        <w:t xml:space="preserve"> para dar respuesta de Aceptación/Rechazo a la nota de adjudicación. En caso de aceptación, en los siguientes diez </w:t>
      </w:r>
      <w:r w:rsidRPr="004747D4">
        <w:rPr>
          <w:rFonts w:ascii="Tahoma" w:hAnsi="Tahoma" w:cs="Tahoma"/>
          <w:b/>
          <w:color w:val="004990"/>
          <w:sz w:val="22"/>
          <w:szCs w:val="22"/>
        </w:rPr>
        <w:t>(10) días hábiles</w:t>
      </w:r>
      <w:r w:rsidRPr="004747D4">
        <w:rPr>
          <w:rFonts w:ascii="Tahoma" w:hAnsi="Tahoma" w:cs="Tahoma"/>
          <w:color w:val="004990"/>
          <w:sz w:val="22"/>
          <w:szCs w:val="22"/>
        </w:rPr>
        <w:t xml:space="preserve"> adicionales deberán adjuntar toda la documentación solicitada en la carta de adjudicación.</w:t>
      </w:r>
    </w:p>
    <w:p w14:paraId="52D38539" w14:textId="77777777" w:rsidR="00891FDA" w:rsidRPr="004747D4" w:rsidRDefault="00891FDA" w:rsidP="00891FDA">
      <w:pPr>
        <w:spacing w:before="120"/>
        <w:ind w:left="1134"/>
        <w:jc w:val="both"/>
        <w:rPr>
          <w:rFonts w:ascii="Tahoma" w:hAnsi="Tahoma" w:cs="Tahoma"/>
          <w:b/>
          <w:color w:val="004990"/>
          <w:sz w:val="22"/>
          <w:szCs w:val="22"/>
          <w:lang w:val="es-BO"/>
        </w:rPr>
      </w:pPr>
      <w:r w:rsidRPr="004747D4">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14:paraId="17AACEF3" w14:textId="77777777"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Formalización (Documento de Compra):</w:t>
      </w:r>
    </w:p>
    <w:p w14:paraId="0ED201B1" w14:textId="77777777"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Aceptada la adjudicación, se iniciarán las gestiones de formalización de la relación comercial a través del </w:t>
      </w:r>
      <w:r w:rsidR="003F6242" w:rsidRPr="004747D4">
        <w:rPr>
          <w:rFonts w:ascii="Tahoma" w:hAnsi="Tahoma" w:cs="Tahoma"/>
          <w:color w:val="004990"/>
          <w:sz w:val="22"/>
          <w:szCs w:val="22"/>
        </w:rPr>
        <w:t>correspondiente</w:t>
      </w:r>
      <w:r w:rsidR="00BB0914" w:rsidRPr="004747D4">
        <w:rPr>
          <w:rFonts w:ascii="Tahoma" w:hAnsi="Tahoma" w:cs="Tahoma"/>
          <w:color w:val="004990"/>
          <w:sz w:val="22"/>
          <w:szCs w:val="22"/>
        </w:rPr>
        <w:t xml:space="preserve"> </w:t>
      </w:r>
      <w:r w:rsidRPr="004747D4">
        <w:rPr>
          <w:rFonts w:ascii="Tahoma" w:hAnsi="Tahoma" w:cs="Tahoma"/>
          <w:color w:val="004990"/>
          <w:sz w:val="22"/>
          <w:szCs w:val="22"/>
        </w:rPr>
        <w:t>e Contrato, para lo cual el Contratista debe remitir a Entel S.A. la documentación detallada en el siguiente punto.</w:t>
      </w:r>
    </w:p>
    <w:p w14:paraId="2997ACBB" w14:textId="77777777"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El proponente debe adherirse a los términos y condiciones establecidos en el contrato elaborado por Entel S.A. dichos documentos son parte de los </w:t>
      </w:r>
      <w:r w:rsidR="008F1455" w:rsidRPr="004747D4">
        <w:rPr>
          <w:rFonts w:ascii="Tahoma" w:hAnsi="Tahoma" w:cs="Tahoma"/>
          <w:color w:val="004990"/>
          <w:sz w:val="22"/>
          <w:szCs w:val="22"/>
        </w:rPr>
        <w:t>Términos</w:t>
      </w:r>
      <w:r w:rsidRPr="004747D4">
        <w:rPr>
          <w:rFonts w:ascii="Tahoma" w:hAnsi="Tahoma" w:cs="Tahoma"/>
          <w:color w:val="004990"/>
          <w:sz w:val="22"/>
          <w:szCs w:val="22"/>
        </w:rPr>
        <w:t xml:space="preserve"> </w:t>
      </w:r>
      <w:r w:rsidR="008F1455" w:rsidRPr="004747D4">
        <w:rPr>
          <w:rFonts w:ascii="Tahoma" w:hAnsi="Tahoma" w:cs="Tahoma"/>
          <w:color w:val="004990"/>
          <w:sz w:val="22"/>
          <w:szCs w:val="22"/>
        </w:rPr>
        <w:t>Básicos</w:t>
      </w:r>
      <w:r w:rsidRPr="004747D4">
        <w:rPr>
          <w:rFonts w:ascii="Tahoma" w:hAnsi="Tahoma" w:cs="Tahoma"/>
          <w:color w:val="004990"/>
          <w:sz w:val="22"/>
          <w:szCs w:val="22"/>
        </w:rPr>
        <w:t xml:space="preserve"> de Contratación.</w:t>
      </w:r>
    </w:p>
    <w:p w14:paraId="3ACA5C13" w14:textId="77777777" w:rsidR="00891FDA" w:rsidRPr="004747D4" w:rsidRDefault="00891FDA" w:rsidP="00820D5D">
      <w:pPr>
        <w:pStyle w:val="Prrafodelista"/>
        <w:numPr>
          <w:ilvl w:val="1"/>
          <w:numId w:val="31"/>
        </w:numPr>
        <w:spacing w:before="120"/>
        <w:ind w:left="1134" w:hanging="578"/>
        <w:jc w:val="both"/>
        <w:outlineLvl w:val="2"/>
        <w:rPr>
          <w:rFonts w:ascii="Tahoma" w:hAnsi="Tahoma" w:cs="Tahoma"/>
          <w:b/>
          <w:color w:val="004990"/>
          <w:sz w:val="22"/>
          <w:szCs w:val="22"/>
          <w:u w:val="single"/>
        </w:rPr>
      </w:pPr>
      <w:r w:rsidRPr="004747D4">
        <w:rPr>
          <w:rFonts w:ascii="Tahoma" w:hAnsi="Tahoma" w:cs="Tahoma"/>
          <w:b/>
          <w:color w:val="004990"/>
          <w:sz w:val="22"/>
          <w:szCs w:val="22"/>
          <w:u w:val="single"/>
        </w:rPr>
        <w:t>Documentos que debe Presentar el Proponente</w:t>
      </w:r>
    </w:p>
    <w:p w14:paraId="003B0C17" w14:textId="77777777"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14:paraId="744B70E5" w14:textId="77777777"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14:paraId="0D36F749" w14:textId="77777777"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14:paraId="10B95136" w14:textId="77777777"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14:paraId="306D461B" w14:textId="77777777" w:rsidR="00891FDA" w:rsidRPr="004747D4" w:rsidRDefault="00891FDA" w:rsidP="00820D5D">
      <w:pPr>
        <w:pStyle w:val="Prrafodelista"/>
        <w:numPr>
          <w:ilvl w:val="0"/>
          <w:numId w:val="16"/>
        </w:numPr>
        <w:tabs>
          <w:tab w:val="num" w:pos="1080"/>
        </w:tabs>
        <w:spacing w:before="120"/>
        <w:ind w:left="1134" w:hanging="567"/>
        <w:jc w:val="both"/>
        <w:rPr>
          <w:rFonts w:ascii="Tahoma" w:hAnsi="Tahoma" w:cs="Tahoma"/>
          <w:vanish/>
          <w:color w:val="004990"/>
          <w:sz w:val="22"/>
          <w:szCs w:val="22"/>
          <w:lang w:eastAsia="es-ES"/>
        </w:rPr>
      </w:pPr>
    </w:p>
    <w:p w14:paraId="6B274A34" w14:textId="77777777" w:rsidR="00891FDA" w:rsidRPr="004747D4" w:rsidRDefault="00891FDA" w:rsidP="00891FDA">
      <w:pPr>
        <w:spacing w:before="120"/>
        <w:ind w:left="1134"/>
        <w:jc w:val="both"/>
        <w:rPr>
          <w:rFonts w:ascii="Tahoma" w:hAnsi="Tahoma" w:cs="Tahoma"/>
          <w:color w:val="004990"/>
          <w:sz w:val="22"/>
          <w:szCs w:val="22"/>
        </w:rPr>
      </w:pPr>
      <w:r w:rsidRPr="004747D4">
        <w:rPr>
          <w:rFonts w:ascii="Tahoma" w:hAnsi="Tahoma" w:cs="Tahoma"/>
          <w:color w:val="004990"/>
          <w:sz w:val="22"/>
          <w:szCs w:val="22"/>
        </w:rPr>
        <w:t xml:space="preserve">La(s) empresa(s) adjudicada(S) debe(n) presentar la siguiente documentación para la elaboración del Documento de Compra: </w:t>
      </w:r>
    </w:p>
    <w:p w14:paraId="5D56A945" w14:textId="77777777"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14:paraId="60A8A9FC" w14:textId="77777777"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14:paraId="418E144B" w14:textId="77777777"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14:paraId="02AD62BB" w14:textId="77777777"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14:paraId="50B15F79" w14:textId="77777777" w:rsidR="00891FDA" w:rsidRPr="004747D4" w:rsidRDefault="00891FDA" w:rsidP="00820D5D">
      <w:pPr>
        <w:pStyle w:val="Prrafodelista"/>
        <w:numPr>
          <w:ilvl w:val="0"/>
          <w:numId w:val="16"/>
        </w:numPr>
        <w:tabs>
          <w:tab w:val="num" w:pos="1080"/>
        </w:tabs>
        <w:spacing w:before="120"/>
        <w:jc w:val="both"/>
        <w:rPr>
          <w:rFonts w:ascii="Tahoma" w:hAnsi="Tahoma" w:cs="Tahoma"/>
          <w:vanish/>
          <w:color w:val="004990"/>
          <w:sz w:val="22"/>
          <w:szCs w:val="22"/>
          <w:lang w:eastAsia="es-ES"/>
        </w:rPr>
      </w:pPr>
    </w:p>
    <w:p w14:paraId="3FA87FFF" w14:textId="77777777" w:rsidR="00891FDA" w:rsidRPr="004747D4" w:rsidRDefault="00891FDA" w:rsidP="00820D5D">
      <w:pPr>
        <w:pStyle w:val="Prrafodelista"/>
        <w:numPr>
          <w:ilvl w:val="0"/>
          <w:numId w:val="20"/>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Los documentos que deben presentar las personas naturales son:</w:t>
      </w:r>
    </w:p>
    <w:p w14:paraId="3E433EB7" w14:textId="77777777" w:rsidR="00891FDA" w:rsidRPr="004747D4" w:rsidRDefault="00891FDA" w:rsidP="00820D5D">
      <w:pPr>
        <w:pStyle w:val="Prrafodelista"/>
        <w:numPr>
          <w:ilvl w:val="1"/>
          <w:numId w:val="20"/>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Cedula de Identidad (fotocopia simple).</w:t>
      </w:r>
    </w:p>
    <w:p w14:paraId="34C9CD98" w14:textId="77777777" w:rsidR="00891FDA" w:rsidRPr="004747D4" w:rsidRDefault="00891FDA" w:rsidP="00820D5D">
      <w:pPr>
        <w:pStyle w:val="Prrafodelista"/>
        <w:numPr>
          <w:ilvl w:val="1"/>
          <w:numId w:val="20"/>
        </w:numPr>
        <w:tabs>
          <w:tab w:val="left" w:pos="2268"/>
        </w:tabs>
        <w:spacing w:before="120"/>
        <w:ind w:left="2268"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Garantía requerida (según corresponda).</w:t>
      </w:r>
    </w:p>
    <w:p w14:paraId="3CE11543" w14:textId="77777777" w:rsidR="00891FDA" w:rsidRPr="004747D4" w:rsidRDefault="00891FDA" w:rsidP="00820D5D">
      <w:pPr>
        <w:pStyle w:val="Prrafodelista"/>
        <w:numPr>
          <w:ilvl w:val="0"/>
          <w:numId w:val="20"/>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Los documentos que deben presentar las personas jurídicas son:</w:t>
      </w:r>
    </w:p>
    <w:p w14:paraId="21F98B66" w14:textId="77777777"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4747D4">
        <w:rPr>
          <w:rFonts w:ascii="Tahoma" w:hAnsi="Tahoma" w:cs="Tahoma"/>
          <w:color w:val="004990"/>
          <w:sz w:val="22"/>
          <w:szCs w:val="22"/>
        </w:rPr>
        <w:t>Fundempresa</w:t>
      </w:r>
      <w:proofErr w:type="spellEnd"/>
      <w:r w:rsidRPr="004747D4">
        <w:rPr>
          <w:rFonts w:ascii="Tahoma" w:hAnsi="Tahoma" w:cs="Tahoma"/>
          <w:color w:val="004990"/>
          <w:sz w:val="22"/>
          <w:szCs w:val="22"/>
        </w:rPr>
        <w:t xml:space="preserve"> (si corresponde).</w:t>
      </w:r>
    </w:p>
    <w:p w14:paraId="7D659CA5" w14:textId="77777777"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lastRenderedPageBreak/>
        <w:t xml:space="preserve">Copia legalizada del Testimonio de Poder del Representante Legal debidamente inscrito ante </w:t>
      </w:r>
      <w:proofErr w:type="spellStart"/>
      <w:r w:rsidRPr="004747D4">
        <w:rPr>
          <w:rFonts w:ascii="Tahoma" w:hAnsi="Tahoma" w:cs="Tahoma"/>
          <w:color w:val="004990"/>
          <w:sz w:val="22"/>
          <w:szCs w:val="22"/>
        </w:rPr>
        <w:t>Fundempresa</w:t>
      </w:r>
      <w:proofErr w:type="spellEnd"/>
      <w:r w:rsidRPr="004747D4">
        <w:rPr>
          <w:rFonts w:ascii="Tahoma" w:hAnsi="Tahoma" w:cs="Tahoma"/>
          <w:color w:val="004990"/>
          <w:sz w:val="22"/>
          <w:szCs w:val="22"/>
        </w:rPr>
        <w:t xml:space="preserve"> (si corresponde).</w:t>
      </w:r>
    </w:p>
    <w:p w14:paraId="3E3768EB" w14:textId="77777777"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Matricula de Comercio.</w:t>
      </w:r>
    </w:p>
    <w:p w14:paraId="6EC0C653" w14:textId="77777777" w:rsidR="00891FDA" w:rsidRPr="004747D4" w:rsidRDefault="00891FDA" w:rsidP="00820D5D">
      <w:pPr>
        <w:numPr>
          <w:ilvl w:val="0"/>
          <w:numId w:val="22"/>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14:paraId="74855EE0" w14:textId="77777777" w:rsidR="00891FDA" w:rsidRPr="004747D4" w:rsidRDefault="00891FDA" w:rsidP="00820D5D">
      <w:pPr>
        <w:pStyle w:val="Prrafodelista"/>
        <w:numPr>
          <w:ilvl w:val="1"/>
          <w:numId w:val="21"/>
        </w:numPr>
        <w:tabs>
          <w:tab w:val="left" w:pos="1701"/>
        </w:tabs>
        <w:spacing w:before="120"/>
        <w:ind w:left="1701" w:hanging="567"/>
        <w:jc w:val="both"/>
        <w:rPr>
          <w:rFonts w:ascii="Tahoma" w:hAnsi="Tahoma" w:cs="Tahoma"/>
          <w:color w:val="004990"/>
          <w:sz w:val="22"/>
          <w:szCs w:val="22"/>
        </w:rPr>
      </w:pPr>
      <w:r w:rsidRPr="004747D4">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3B95B9FA" w14:textId="77777777" w:rsidR="00891FDA" w:rsidRPr="004747D4" w:rsidRDefault="00891FDA" w:rsidP="00820D5D">
      <w:pPr>
        <w:pStyle w:val="Prrafodelista"/>
        <w:numPr>
          <w:ilvl w:val="1"/>
          <w:numId w:val="23"/>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Documentación conjunta: Debe ser firmada por el Representante Legal de la Asociación Accidental, y es la siguiente:</w:t>
      </w:r>
    </w:p>
    <w:p w14:paraId="7A0C765F" w14:textId="77777777"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4B261073" w14:textId="77777777"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0E51E206" w14:textId="77777777"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 xml:space="preserve">Propuesta en base a los Términos de Referencia señalados en el presente documento de </w:t>
      </w:r>
      <w:r w:rsidR="00E6105B" w:rsidRPr="004747D4">
        <w:rPr>
          <w:rFonts w:ascii="Tahoma" w:hAnsi="Tahoma" w:cs="Tahoma"/>
          <w:color w:val="004990"/>
          <w:sz w:val="22"/>
          <w:szCs w:val="22"/>
          <w:lang w:val="es-BO"/>
        </w:rPr>
        <w:t>Términos</w:t>
      </w:r>
      <w:r w:rsidRPr="004747D4">
        <w:rPr>
          <w:rFonts w:ascii="Tahoma" w:hAnsi="Tahoma" w:cs="Tahoma"/>
          <w:color w:val="004990"/>
          <w:sz w:val="22"/>
          <w:szCs w:val="22"/>
          <w:lang w:val="es-BO"/>
        </w:rPr>
        <w:t xml:space="preserve"> </w:t>
      </w:r>
      <w:r w:rsidR="00E6105B" w:rsidRPr="004747D4">
        <w:rPr>
          <w:rFonts w:ascii="Tahoma" w:hAnsi="Tahoma" w:cs="Tahoma"/>
          <w:color w:val="004990"/>
          <w:sz w:val="22"/>
          <w:szCs w:val="22"/>
          <w:lang w:val="es-BO"/>
        </w:rPr>
        <w:t>Básicos</w:t>
      </w:r>
      <w:r w:rsidRPr="004747D4">
        <w:rPr>
          <w:rFonts w:ascii="Tahoma" w:hAnsi="Tahoma" w:cs="Tahoma"/>
          <w:color w:val="004990"/>
          <w:sz w:val="22"/>
          <w:szCs w:val="22"/>
          <w:lang w:val="es-BO"/>
        </w:rPr>
        <w:t xml:space="preserve"> de Contratación.</w:t>
      </w:r>
    </w:p>
    <w:p w14:paraId="7658B646" w14:textId="77777777" w:rsidR="00891FDA" w:rsidRPr="004747D4" w:rsidRDefault="00891FDA" w:rsidP="00820D5D">
      <w:pPr>
        <w:pStyle w:val="Prrafodelista"/>
        <w:numPr>
          <w:ilvl w:val="2"/>
          <w:numId w:val="25"/>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Garantía requerida (según corresponda).</w:t>
      </w:r>
    </w:p>
    <w:p w14:paraId="4455A12D" w14:textId="77777777" w:rsidR="00891FDA" w:rsidRPr="004747D4" w:rsidRDefault="00891FDA" w:rsidP="00820D5D">
      <w:pPr>
        <w:pStyle w:val="Prrafodelista"/>
        <w:numPr>
          <w:ilvl w:val="1"/>
          <w:numId w:val="23"/>
        </w:numPr>
        <w:tabs>
          <w:tab w:val="left" w:pos="2268"/>
        </w:tabs>
        <w:spacing w:before="120"/>
        <w:ind w:left="2268" w:hanging="567"/>
        <w:jc w:val="both"/>
        <w:rPr>
          <w:rFonts w:ascii="Tahoma" w:hAnsi="Tahoma" w:cs="Tahoma"/>
          <w:color w:val="004990"/>
          <w:sz w:val="22"/>
          <w:szCs w:val="22"/>
        </w:rPr>
      </w:pPr>
      <w:r w:rsidRPr="004747D4">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24151E08" w14:textId="77777777" w:rsidR="00891FDA" w:rsidRPr="004747D4" w:rsidRDefault="00891FDA" w:rsidP="00820D5D">
      <w:pPr>
        <w:pStyle w:val="Prrafodelista"/>
        <w:numPr>
          <w:ilvl w:val="0"/>
          <w:numId w:val="24"/>
        </w:numPr>
        <w:tabs>
          <w:tab w:val="left" w:pos="2835"/>
        </w:tabs>
        <w:spacing w:before="120"/>
        <w:ind w:left="2835" w:hanging="567"/>
        <w:jc w:val="both"/>
        <w:outlineLvl w:val="0"/>
        <w:rPr>
          <w:rFonts w:ascii="Tahoma" w:hAnsi="Tahoma" w:cs="Tahoma"/>
          <w:color w:val="004990"/>
          <w:sz w:val="22"/>
          <w:szCs w:val="22"/>
          <w:lang w:val="es-BO"/>
        </w:rPr>
      </w:pPr>
      <w:r w:rsidRPr="004747D4">
        <w:rPr>
          <w:rFonts w:ascii="Tahoma" w:hAnsi="Tahoma" w:cs="Tahoma"/>
          <w:color w:val="004990"/>
          <w:sz w:val="22"/>
          <w:szCs w:val="22"/>
          <w:lang w:val="es-BO"/>
        </w:rPr>
        <w:t xml:space="preserve">Poder del Representante Legal, en fotocopia simple. </w:t>
      </w:r>
    </w:p>
    <w:p w14:paraId="592DD4D9" w14:textId="77777777" w:rsidR="00891FDA" w:rsidRPr="004747D4" w:rsidRDefault="00891FDA" w:rsidP="00891FDA">
      <w:pPr>
        <w:spacing w:before="120"/>
        <w:ind w:left="1416"/>
        <w:jc w:val="both"/>
        <w:rPr>
          <w:rFonts w:ascii="Tahoma" w:hAnsi="Tahoma" w:cs="Tahoma"/>
          <w:color w:val="004990"/>
          <w:sz w:val="22"/>
          <w:szCs w:val="22"/>
        </w:rPr>
      </w:pPr>
      <w:r w:rsidRPr="004747D4">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4E4B6EA9" w14:textId="77777777" w:rsidR="00891FDA" w:rsidRPr="004747D4" w:rsidRDefault="00891FDA" w:rsidP="00820D5D">
      <w:pPr>
        <w:pStyle w:val="Prrafodelista"/>
        <w:numPr>
          <w:ilvl w:val="1"/>
          <w:numId w:val="31"/>
        </w:numPr>
        <w:spacing w:before="120"/>
        <w:jc w:val="both"/>
        <w:rPr>
          <w:rFonts w:ascii="Tahoma" w:hAnsi="Tahoma" w:cs="Tahoma"/>
          <w:b/>
          <w:color w:val="004990"/>
          <w:sz w:val="22"/>
          <w:szCs w:val="22"/>
          <w:u w:val="single"/>
        </w:rPr>
      </w:pPr>
      <w:bookmarkStart w:id="11" w:name="_Toc316503611"/>
      <w:r w:rsidRPr="004747D4">
        <w:rPr>
          <w:rFonts w:ascii="Tahoma" w:hAnsi="Tahoma" w:cs="Tahoma"/>
          <w:b/>
          <w:color w:val="004990"/>
          <w:sz w:val="22"/>
          <w:szCs w:val="22"/>
          <w:u w:val="single"/>
        </w:rPr>
        <w:t>Forma de Pago</w:t>
      </w:r>
      <w:bookmarkEnd w:id="11"/>
    </w:p>
    <w:p w14:paraId="3EE11D77" w14:textId="77777777" w:rsidR="001E6626" w:rsidRPr="000933CF" w:rsidRDefault="00815BAD" w:rsidP="00DD1602">
      <w:pPr>
        <w:numPr>
          <w:ilvl w:val="2"/>
          <w:numId w:val="42"/>
        </w:numPr>
        <w:spacing w:before="120"/>
        <w:ind w:left="1701" w:hanging="283"/>
        <w:jc w:val="both"/>
        <w:rPr>
          <w:rFonts w:ascii="Tahoma" w:hAnsi="Tahoma" w:cs="Tahoma"/>
          <w:color w:val="004990"/>
          <w:sz w:val="22"/>
          <w:szCs w:val="22"/>
          <w:lang w:bidi="en-US"/>
        </w:rPr>
      </w:pPr>
      <w:r>
        <w:rPr>
          <w:rFonts w:ascii="Tahoma" w:hAnsi="Tahoma" w:cs="Tahoma"/>
          <w:color w:val="004990"/>
          <w:sz w:val="22"/>
          <w:szCs w:val="22"/>
          <w:lang w:bidi="en-US"/>
        </w:rPr>
        <w:t>10</w:t>
      </w:r>
      <w:r w:rsidR="001E6626" w:rsidRPr="000933CF">
        <w:rPr>
          <w:rFonts w:ascii="Tahoma" w:hAnsi="Tahoma" w:cs="Tahoma"/>
          <w:color w:val="004990"/>
          <w:sz w:val="22"/>
          <w:szCs w:val="22"/>
          <w:lang w:bidi="en-US"/>
        </w:rPr>
        <w:t>0% del monto por concepto de equipos a la entrega de los mismos, previa emisión por parte de ENTEL S.A. del Acta de Recepción de Equipos firmada por ambas partes y el certificado de control de calidad, contra la entrega de la factura fiscal.</w:t>
      </w:r>
    </w:p>
    <w:p w14:paraId="5D34306D" w14:textId="77777777" w:rsidR="00535F38" w:rsidRPr="00F0022F" w:rsidRDefault="00535F38" w:rsidP="00FA28C0">
      <w:pPr>
        <w:jc w:val="center"/>
        <w:rPr>
          <w:rFonts w:ascii="Tahoma" w:hAnsi="Tahoma" w:cs="Tahoma"/>
          <w:b/>
          <w:color w:val="365F91"/>
          <w:sz w:val="32"/>
          <w:szCs w:val="32"/>
          <w:lang w:val="es-BO"/>
        </w:rPr>
      </w:pPr>
    </w:p>
    <w:p w14:paraId="3632A967" w14:textId="77777777" w:rsidR="00C80D7E" w:rsidRPr="00F0022F" w:rsidRDefault="00C80D7E">
      <w:pPr>
        <w:rPr>
          <w:rFonts w:ascii="Tahoma" w:hAnsi="Tahoma" w:cs="Tahoma"/>
          <w:b/>
          <w:color w:val="004990"/>
          <w:sz w:val="28"/>
          <w:szCs w:val="28"/>
        </w:rPr>
      </w:pPr>
      <w:r w:rsidRPr="00F0022F">
        <w:rPr>
          <w:rFonts w:ascii="Tahoma" w:hAnsi="Tahoma" w:cs="Tahoma"/>
          <w:b/>
          <w:color w:val="004990"/>
          <w:sz w:val="28"/>
          <w:szCs w:val="28"/>
        </w:rPr>
        <w:br w:type="page"/>
      </w:r>
    </w:p>
    <w:p w14:paraId="5099AC29" w14:textId="77777777" w:rsidR="000B48A9" w:rsidRPr="00F0022F" w:rsidRDefault="00607F4F" w:rsidP="00276214">
      <w:pPr>
        <w:pStyle w:val="T1"/>
      </w:pPr>
      <w:bookmarkStart w:id="12" w:name="_Toc418616525"/>
      <w:r w:rsidRPr="00F0022F">
        <w:lastRenderedPageBreak/>
        <w:t>P</w:t>
      </w:r>
      <w:r w:rsidR="00C61025" w:rsidRPr="00F0022F">
        <w:t>ARTE II</w:t>
      </w:r>
      <w:bookmarkEnd w:id="12"/>
    </w:p>
    <w:p w14:paraId="326E6F45" w14:textId="77777777" w:rsidR="002C3600" w:rsidRPr="00F0022F" w:rsidRDefault="002C3600" w:rsidP="002C3600">
      <w:pPr>
        <w:rPr>
          <w:rFonts w:ascii="Tahoma" w:hAnsi="Tahoma" w:cs="Tahoma"/>
          <w:sz w:val="14"/>
          <w:szCs w:val="28"/>
          <w:lang w:val="es-MX"/>
        </w:rPr>
      </w:pPr>
    </w:p>
    <w:p w14:paraId="51AF83C1" w14:textId="77777777" w:rsidR="00C61025" w:rsidRPr="00F0022F" w:rsidRDefault="00C61025" w:rsidP="00C61025">
      <w:pPr>
        <w:jc w:val="center"/>
        <w:rPr>
          <w:rFonts w:ascii="Tahoma" w:hAnsi="Tahoma" w:cs="Tahoma"/>
          <w:b/>
          <w:color w:val="004990"/>
          <w:sz w:val="28"/>
          <w:szCs w:val="28"/>
        </w:rPr>
      </w:pPr>
      <w:r w:rsidRPr="00F0022F">
        <w:rPr>
          <w:rFonts w:ascii="Tahoma" w:hAnsi="Tahoma" w:cs="Tahoma"/>
          <w:b/>
          <w:color w:val="004990"/>
          <w:sz w:val="28"/>
          <w:szCs w:val="28"/>
        </w:rPr>
        <w:t>INFORMACIÓN TÉCNICA DE LA CONTRATACIÓN</w:t>
      </w:r>
    </w:p>
    <w:p w14:paraId="555E6D36" w14:textId="77777777" w:rsidR="00F0022F" w:rsidRPr="00F0022F" w:rsidRDefault="00F0022F" w:rsidP="00F0022F">
      <w:pPr>
        <w:rPr>
          <w:rFonts w:ascii="Tahoma" w:hAnsi="Tahoma" w:cs="Tahoma"/>
          <w:b/>
          <w:color w:val="004990"/>
          <w:sz w:val="20"/>
          <w:szCs w:val="28"/>
        </w:rPr>
      </w:pPr>
    </w:p>
    <w:p w14:paraId="22909240" w14:textId="77777777" w:rsidR="00F0022F" w:rsidRPr="00F0022F" w:rsidRDefault="00F0022F" w:rsidP="00820D5D">
      <w:pPr>
        <w:pStyle w:val="TITULOS"/>
        <w:numPr>
          <w:ilvl w:val="1"/>
          <w:numId w:val="17"/>
        </w:numPr>
        <w:spacing w:after="0"/>
        <w:ind w:left="426" w:hanging="426"/>
        <w:rPr>
          <w:rFonts w:ascii="Tahoma" w:hAnsi="Tahoma" w:cs="Tahoma"/>
          <w:color w:val="004990"/>
          <w:sz w:val="22"/>
          <w:szCs w:val="22"/>
        </w:rPr>
      </w:pPr>
      <w:bookmarkStart w:id="13" w:name="_Toc309124151"/>
      <w:r w:rsidRPr="00F0022F">
        <w:rPr>
          <w:rFonts w:ascii="Tahoma" w:hAnsi="Tahoma" w:cs="Tahoma"/>
          <w:color w:val="004990"/>
          <w:sz w:val="22"/>
          <w:szCs w:val="22"/>
        </w:rPr>
        <w:t>CONDICIONES PARA LA PRESENTACIÓN DE PROPUESTAS TÉCNICAS</w:t>
      </w:r>
      <w:bookmarkEnd w:id="13"/>
    </w:p>
    <w:p w14:paraId="1F476EBA" w14:textId="77777777"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CEB3D97" w14:textId="30D7272A" w:rsidR="00323778" w:rsidRPr="00323778" w:rsidRDefault="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r w:rsidR="006D52E7">
        <w:rPr>
          <w:rFonts w:ascii="Tahoma" w:hAnsi="Tahoma" w:cs="Tahoma"/>
          <w:color w:val="004990"/>
          <w:sz w:val="22"/>
          <w:szCs w:val="22"/>
          <w:lang w:val="es-ES_tradnl" w:bidi="en-US"/>
        </w:rPr>
        <w:t>.</w:t>
      </w:r>
    </w:p>
    <w:p w14:paraId="27A6ADBD" w14:textId="77777777" w:rsidR="00323778" w:rsidRPr="00323778"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4063E402" w14:textId="77777777" w:rsidR="00F0022F" w:rsidRPr="00F0022F" w:rsidRDefault="00323778" w:rsidP="00323778">
      <w:pPr>
        <w:pStyle w:val="Continuarlista"/>
        <w:ind w:left="426"/>
        <w:rPr>
          <w:rFonts w:ascii="Tahoma" w:hAnsi="Tahoma" w:cs="Tahoma"/>
          <w:color w:val="004990"/>
          <w:sz w:val="22"/>
          <w:szCs w:val="22"/>
          <w:lang w:val="es-ES_tradnl" w:bidi="en-US"/>
        </w:rPr>
      </w:pPr>
      <w:r w:rsidRPr="00323778">
        <w:rPr>
          <w:rFonts w:ascii="Tahoma" w:hAnsi="Tahoma" w:cs="Tahoma"/>
          <w:color w:val="004990"/>
          <w:sz w:val="22"/>
          <w:szCs w:val="22"/>
          <w:lang w:val="es-ES_tradnl" w:bidi="en-US"/>
        </w:rPr>
        <w:t>Referencias:</w:t>
      </w:r>
      <w:r w:rsidR="00F0022F" w:rsidRPr="00F0022F">
        <w:rPr>
          <w:rFonts w:ascii="Tahoma" w:hAnsi="Tahoma" w:cs="Tahoma"/>
          <w:color w:val="004990"/>
          <w:sz w:val="22"/>
          <w:szCs w:val="22"/>
          <w:lang w:val="es-ES_tradnl" w:bidi="en-US"/>
        </w:rPr>
        <w:t xml:space="preserve"> </w:t>
      </w:r>
    </w:p>
    <w:p w14:paraId="532EEAFB" w14:textId="77777777" w:rsidR="00F0022F" w:rsidRPr="00F0022F" w:rsidRDefault="00F0022F"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t>Condición:</w:t>
      </w:r>
    </w:p>
    <w:p w14:paraId="49F9793F" w14:textId="77777777" w:rsidR="00F0022F" w:rsidRPr="00F0022F" w:rsidRDefault="00F0022F" w:rsidP="00F0022F">
      <w:pPr>
        <w:rPr>
          <w:rFonts w:ascii="Tahoma" w:hAnsi="Tahoma" w:cs="Tahoma"/>
          <w:color w:val="004990"/>
          <w:sz w:val="10"/>
          <w:lang w:val="es-ES_tradnl"/>
        </w:rPr>
      </w:pPr>
    </w:p>
    <w:p w14:paraId="02AD4C78" w14:textId="77777777" w:rsidR="00F0022F" w:rsidRPr="00F0022F" w:rsidRDefault="00F43E8C"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fldChar w:fldCharType="begin">
          <w:ffData>
            <w:name w:val="Casilla1"/>
            <w:enabled/>
            <w:calcOnExit w:val="0"/>
            <w:checkBox>
              <w:sizeAuto/>
              <w:default w:val="1"/>
            </w:checkBox>
          </w:ffData>
        </w:fldChar>
      </w:r>
      <w:r w:rsidR="00F0022F" w:rsidRPr="00F0022F">
        <w:rPr>
          <w:rFonts w:ascii="Tahoma" w:hAnsi="Tahoma" w:cs="Tahoma"/>
          <w:color w:val="004990"/>
          <w:sz w:val="22"/>
          <w:lang w:val="es-ES_tradnl"/>
        </w:rPr>
        <w:instrText xml:space="preserve"> FORMCHECKBOX </w:instrText>
      </w:r>
      <w:r w:rsidR="00F52DA5">
        <w:rPr>
          <w:rFonts w:ascii="Tahoma" w:hAnsi="Tahoma" w:cs="Tahoma"/>
          <w:color w:val="004990"/>
          <w:sz w:val="22"/>
          <w:lang w:val="es-ES_tradnl"/>
        </w:rPr>
      </w:r>
      <w:r w:rsidR="00F52DA5">
        <w:rPr>
          <w:rFonts w:ascii="Tahoma" w:hAnsi="Tahoma" w:cs="Tahoma"/>
          <w:color w:val="004990"/>
          <w:sz w:val="22"/>
          <w:lang w:val="es-ES_tradnl"/>
        </w:rPr>
        <w:fldChar w:fldCharType="separate"/>
      </w:r>
      <w:r w:rsidRPr="00F0022F">
        <w:rPr>
          <w:rFonts w:ascii="Tahoma" w:hAnsi="Tahoma" w:cs="Tahoma"/>
          <w:color w:val="004990"/>
          <w:sz w:val="22"/>
          <w:lang w:val="es-ES_tradnl"/>
        </w:rPr>
        <w:fldChar w:fldCharType="end"/>
      </w:r>
      <w:r w:rsidR="00F0022F" w:rsidRPr="00F0022F">
        <w:rPr>
          <w:rFonts w:ascii="Tahoma" w:hAnsi="Tahoma" w:cs="Tahoma"/>
          <w:color w:val="004990"/>
          <w:sz w:val="22"/>
          <w:lang w:val="es-ES_tradnl"/>
        </w:rPr>
        <w:tab/>
        <w:t xml:space="preserve">: </w:t>
      </w:r>
      <w:r w:rsidR="00F0022F" w:rsidRPr="00F0022F">
        <w:rPr>
          <w:rFonts w:ascii="Tahoma" w:hAnsi="Tahoma" w:cs="Tahoma"/>
          <w:color w:val="004990"/>
          <w:sz w:val="22"/>
          <w:lang w:val="es-ES_tradnl"/>
        </w:rPr>
        <w:tab/>
        <w:t xml:space="preserve">Requerido por ENTEL S.A. </w:t>
      </w:r>
      <w:r w:rsidR="00F0022F" w:rsidRPr="00F0022F">
        <w:rPr>
          <w:rFonts w:ascii="Tahoma" w:hAnsi="Tahoma" w:cs="Tahoma"/>
          <w:color w:val="004990"/>
          <w:sz w:val="22"/>
          <w:lang w:val="es-ES_tradnl"/>
        </w:rPr>
        <w:tab/>
        <w:t>(Requiere respuesta y referencia)</w:t>
      </w:r>
    </w:p>
    <w:p w14:paraId="4D5B3E42" w14:textId="77777777" w:rsidR="00F0022F" w:rsidRPr="00F0022F" w:rsidRDefault="00F0022F" w:rsidP="00F0022F">
      <w:pPr>
        <w:ind w:left="295" w:firstLine="708"/>
        <w:jc w:val="both"/>
        <w:rPr>
          <w:rFonts w:ascii="Tahoma" w:hAnsi="Tahoma" w:cs="Tahoma"/>
          <w:color w:val="004990"/>
          <w:sz w:val="20"/>
          <w:lang w:val="es-ES_tradnl"/>
        </w:rPr>
      </w:pPr>
      <w:r w:rsidRPr="00F0022F">
        <w:rPr>
          <w:rFonts w:ascii="Tahoma" w:hAnsi="Tahoma" w:cs="Tahoma"/>
          <w:color w:val="004990"/>
          <w:sz w:val="22"/>
          <w:lang w:val="es-ES_tradnl"/>
        </w:rPr>
        <w:t>---</w:t>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Informativo</w:t>
      </w:r>
      <w:r w:rsidRPr="00F0022F">
        <w:rPr>
          <w:rFonts w:ascii="Tahoma" w:hAnsi="Tahoma" w:cs="Tahoma"/>
          <w:color w:val="004990"/>
          <w:sz w:val="22"/>
          <w:lang w:val="es-ES_tradnl"/>
        </w:rPr>
        <w:tab/>
      </w:r>
      <w:r w:rsidRPr="00F0022F">
        <w:rPr>
          <w:rFonts w:ascii="Tahoma" w:hAnsi="Tahoma" w:cs="Tahoma"/>
          <w:color w:val="004990"/>
          <w:sz w:val="22"/>
          <w:lang w:val="es-ES_tradnl"/>
        </w:rPr>
        <w:tab/>
      </w:r>
      <w:r w:rsidRPr="00F0022F">
        <w:rPr>
          <w:rFonts w:ascii="Tahoma" w:hAnsi="Tahoma" w:cs="Tahoma"/>
          <w:color w:val="004990"/>
          <w:sz w:val="22"/>
          <w:lang w:val="es-ES_tradnl"/>
        </w:rPr>
        <w:tab/>
        <w:t>(No requiere respuesta)</w:t>
      </w:r>
    </w:p>
    <w:p w14:paraId="40703954" w14:textId="77777777" w:rsidR="00F0022F" w:rsidRDefault="00F0022F" w:rsidP="00F0022F">
      <w:pPr>
        <w:jc w:val="both"/>
        <w:rPr>
          <w:rFonts w:ascii="Tahoma" w:hAnsi="Tahoma" w:cs="Tahoma"/>
          <w:color w:val="004990"/>
          <w:sz w:val="10"/>
          <w:lang w:val="es-ES_tradnl"/>
        </w:rPr>
      </w:pPr>
    </w:p>
    <w:p w14:paraId="2C5423B5" w14:textId="77777777" w:rsidR="003F1DA3" w:rsidRDefault="003F1DA3" w:rsidP="00F0022F">
      <w:pPr>
        <w:jc w:val="both"/>
        <w:rPr>
          <w:rFonts w:ascii="Tahoma" w:hAnsi="Tahoma" w:cs="Tahoma"/>
          <w:color w:val="004990"/>
          <w:sz w:val="10"/>
          <w:lang w:val="es-ES_tradnl"/>
        </w:rPr>
      </w:pPr>
    </w:p>
    <w:p w14:paraId="32EAA894" w14:textId="77777777" w:rsidR="003F1DA3" w:rsidRPr="00F0022F" w:rsidRDefault="003F1DA3" w:rsidP="00F0022F">
      <w:pPr>
        <w:jc w:val="both"/>
        <w:rPr>
          <w:rFonts w:ascii="Tahoma" w:hAnsi="Tahoma" w:cs="Tahoma"/>
          <w:color w:val="004990"/>
          <w:sz w:val="10"/>
          <w:lang w:val="es-ES_tradnl"/>
        </w:rPr>
      </w:pPr>
    </w:p>
    <w:p w14:paraId="6F51F6BA" w14:textId="77777777" w:rsidR="00F0022F" w:rsidRDefault="00F0022F" w:rsidP="00585C3A">
      <w:pPr>
        <w:ind w:hanging="11"/>
        <w:jc w:val="center"/>
        <w:rPr>
          <w:rFonts w:ascii="Tahoma" w:eastAsia="Calibri" w:hAnsi="Tahoma" w:cs="Tahoma"/>
          <w:b/>
          <w:bCs/>
          <w:iCs/>
          <w:color w:val="1F497D"/>
          <w:sz w:val="22"/>
          <w:szCs w:val="22"/>
        </w:rPr>
      </w:pPr>
      <w:r w:rsidRPr="00F0022F">
        <w:rPr>
          <w:rFonts w:ascii="Tahoma" w:eastAsia="Calibri" w:hAnsi="Tahoma" w:cs="Tahoma"/>
          <w:b/>
          <w:bCs/>
          <w:iCs/>
          <w:color w:val="1F497D"/>
          <w:sz w:val="22"/>
          <w:szCs w:val="22"/>
        </w:rPr>
        <w:t>CUADRO RESUMEN DE REQUERIMIENTOS</w:t>
      </w:r>
    </w:p>
    <w:tbl>
      <w:tblPr>
        <w:tblW w:w="8505" w:type="dxa"/>
        <w:tblInd w:w="354" w:type="dxa"/>
        <w:tblLayout w:type="fixed"/>
        <w:tblCellMar>
          <w:left w:w="70" w:type="dxa"/>
          <w:right w:w="70" w:type="dxa"/>
        </w:tblCellMar>
        <w:tblLook w:val="04A0" w:firstRow="1" w:lastRow="0" w:firstColumn="1" w:lastColumn="0" w:noHBand="0" w:noVBand="1"/>
      </w:tblPr>
      <w:tblGrid>
        <w:gridCol w:w="992"/>
        <w:gridCol w:w="5670"/>
        <w:gridCol w:w="1843"/>
      </w:tblGrid>
      <w:tr w:rsidR="00815BAD" w:rsidRPr="007727D2" w14:paraId="136FEEAB" w14:textId="77777777" w:rsidTr="00585C3A">
        <w:trPr>
          <w:trHeight w:val="484"/>
        </w:trPr>
        <w:tc>
          <w:tcPr>
            <w:tcW w:w="992" w:type="dxa"/>
            <w:tcBorders>
              <w:top w:val="single" w:sz="4" w:space="0" w:color="auto"/>
              <w:left w:val="single" w:sz="4" w:space="0" w:color="auto"/>
              <w:bottom w:val="single" w:sz="4" w:space="0" w:color="auto"/>
              <w:right w:val="single" w:sz="4" w:space="0" w:color="FFFFFF"/>
            </w:tcBorders>
            <w:shd w:val="clear" w:color="auto" w:fill="004990"/>
            <w:vAlign w:val="center"/>
            <w:hideMark/>
          </w:tcPr>
          <w:p w14:paraId="367329EB" w14:textId="77777777" w:rsidR="00815BAD" w:rsidRPr="007727D2" w:rsidRDefault="00815BAD" w:rsidP="005E2C74">
            <w:pPr>
              <w:jc w:val="center"/>
              <w:rPr>
                <w:rFonts w:ascii="Tahoma" w:hAnsi="Tahoma" w:cs="Tahoma"/>
                <w:b/>
                <w:bCs/>
                <w:color w:val="FFFFFF"/>
                <w:lang w:val="es-BO" w:eastAsia="es-BO"/>
              </w:rPr>
            </w:pPr>
            <w:r>
              <w:rPr>
                <w:rFonts w:ascii="Tahoma" w:hAnsi="Tahoma" w:cs="Tahoma"/>
                <w:b/>
                <w:bCs/>
                <w:color w:val="FFFFFF"/>
                <w:lang w:val="es-BO" w:eastAsia="es-BO"/>
              </w:rPr>
              <w:t>ÍTEM</w:t>
            </w:r>
          </w:p>
        </w:tc>
        <w:tc>
          <w:tcPr>
            <w:tcW w:w="5670" w:type="dxa"/>
            <w:tcBorders>
              <w:top w:val="single" w:sz="4" w:space="0" w:color="auto"/>
              <w:left w:val="single" w:sz="4" w:space="0" w:color="FFFFFF"/>
              <w:bottom w:val="single" w:sz="4" w:space="0" w:color="auto"/>
              <w:right w:val="single" w:sz="4" w:space="0" w:color="FFFFFF"/>
            </w:tcBorders>
            <w:shd w:val="clear" w:color="auto" w:fill="004990"/>
            <w:vAlign w:val="center"/>
            <w:hideMark/>
          </w:tcPr>
          <w:p w14:paraId="7B1BE905" w14:textId="77777777" w:rsidR="00815BAD" w:rsidRPr="002B5EF6" w:rsidRDefault="00815BAD" w:rsidP="005E2C74">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843" w:type="dxa"/>
            <w:tcBorders>
              <w:top w:val="single" w:sz="4" w:space="0" w:color="auto"/>
              <w:left w:val="single" w:sz="4" w:space="0" w:color="FFFFFF"/>
              <w:bottom w:val="single" w:sz="4" w:space="0" w:color="auto"/>
              <w:right w:val="single" w:sz="4" w:space="0" w:color="auto"/>
            </w:tcBorders>
            <w:shd w:val="clear" w:color="auto" w:fill="004990"/>
            <w:vAlign w:val="center"/>
            <w:hideMark/>
          </w:tcPr>
          <w:p w14:paraId="78C75E0C" w14:textId="77777777" w:rsidR="00815BAD" w:rsidRPr="002B5EF6" w:rsidRDefault="00815BAD" w:rsidP="005E2C74">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CANTIDAD TOTAL</w:t>
            </w:r>
          </w:p>
        </w:tc>
      </w:tr>
      <w:tr w:rsidR="00815BAD" w:rsidRPr="007727D2" w14:paraId="4DF1D746" w14:textId="77777777" w:rsidTr="005E2C74">
        <w:trPr>
          <w:trHeight w:val="278"/>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23D6C9" w14:textId="77777777" w:rsidR="00815BAD" w:rsidRPr="00585C3A" w:rsidRDefault="00815BAD" w:rsidP="005E2C74">
            <w:pPr>
              <w:jc w:val="center"/>
              <w:rPr>
                <w:rFonts w:ascii="Tahoma" w:hAnsi="Tahoma" w:cs="Tahoma"/>
                <w:bCs/>
                <w:color w:val="004990"/>
                <w:sz w:val="18"/>
                <w:szCs w:val="18"/>
                <w:lang w:eastAsia="es-BO"/>
              </w:rPr>
            </w:pPr>
            <w:r w:rsidRPr="00585C3A">
              <w:rPr>
                <w:rFonts w:ascii="Tahoma" w:hAnsi="Tahoma" w:cs="Tahoma"/>
                <w:bCs/>
                <w:color w:val="004990"/>
                <w:sz w:val="18"/>
                <w:szCs w:val="18"/>
                <w:lang w:eastAsia="es-BO"/>
              </w:rPr>
              <w:t>1</w:t>
            </w:r>
          </w:p>
        </w:tc>
        <w:tc>
          <w:tcPr>
            <w:tcW w:w="5670" w:type="dxa"/>
            <w:tcBorders>
              <w:top w:val="single" w:sz="4" w:space="0" w:color="auto"/>
              <w:left w:val="nil"/>
              <w:bottom w:val="single" w:sz="4" w:space="0" w:color="auto"/>
              <w:right w:val="single" w:sz="4" w:space="0" w:color="auto"/>
            </w:tcBorders>
            <w:shd w:val="clear" w:color="auto" w:fill="auto"/>
            <w:vAlign w:val="center"/>
          </w:tcPr>
          <w:p w14:paraId="21F3AD7F" w14:textId="77777777" w:rsidR="00815BAD" w:rsidRPr="00585C3A" w:rsidRDefault="00815BAD" w:rsidP="005E2C74">
            <w:pPr>
              <w:jc w:val="both"/>
              <w:rPr>
                <w:rFonts w:ascii="Tahoma" w:hAnsi="Tahoma" w:cs="Tahoma"/>
                <w:bCs/>
                <w:color w:val="004990"/>
                <w:sz w:val="18"/>
                <w:szCs w:val="18"/>
                <w:lang w:eastAsia="es-BO"/>
              </w:rPr>
            </w:pPr>
            <w:r w:rsidRPr="00585C3A">
              <w:rPr>
                <w:rFonts w:ascii="Tahoma" w:hAnsi="Tahoma" w:cs="Tahoma"/>
                <w:color w:val="004990"/>
                <w:sz w:val="18"/>
                <w:szCs w:val="18"/>
                <w:lang w:val="es-BO" w:eastAsia="es-BO"/>
              </w:rPr>
              <w:t>Sistema de generación eléctrica fotovoltaico completo</w:t>
            </w:r>
            <w:r w:rsidRPr="00585C3A">
              <w:rPr>
                <w:rFonts w:ascii="Tahoma" w:hAnsi="Tahoma" w:cs="Tahoma"/>
                <w:bCs/>
                <w:color w:val="004990"/>
                <w:sz w:val="18"/>
                <w:szCs w:val="18"/>
                <w:lang w:eastAsia="es-BO"/>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397C3" w14:textId="77777777" w:rsidR="00815BAD" w:rsidRPr="00585C3A" w:rsidRDefault="005846C2" w:rsidP="005E2C74">
            <w:pPr>
              <w:jc w:val="center"/>
              <w:rPr>
                <w:rFonts w:ascii="Tahoma" w:hAnsi="Tahoma" w:cs="Tahoma"/>
                <w:bCs/>
                <w:color w:val="004990"/>
                <w:sz w:val="18"/>
                <w:szCs w:val="18"/>
                <w:lang w:eastAsia="es-BO"/>
              </w:rPr>
            </w:pPr>
            <w:r w:rsidRPr="00486B44">
              <w:rPr>
                <w:rFonts w:ascii="Tahoma" w:hAnsi="Tahoma" w:cs="Tahoma"/>
                <w:bCs/>
                <w:color w:val="004990"/>
                <w:sz w:val="18"/>
                <w:szCs w:val="18"/>
                <w:lang w:eastAsia="es-BO"/>
              </w:rPr>
              <w:t>260</w:t>
            </w:r>
          </w:p>
        </w:tc>
      </w:tr>
    </w:tbl>
    <w:p w14:paraId="51DC848D" w14:textId="77777777" w:rsidR="00815BAD" w:rsidRDefault="00815BAD" w:rsidP="00815BAD">
      <w:pPr>
        <w:rPr>
          <w:lang w:val="es-BO" w:eastAsia="en-US"/>
        </w:rPr>
      </w:pPr>
    </w:p>
    <w:p w14:paraId="13D5F330" w14:textId="77777777" w:rsidR="00F0022F" w:rsidRDefault="00F0022F" w:rsidP="00F0022F">
      <w:pPr>
        <w:pStyle w:val="TITULOS"/>
        <w:spacing w:after="0"/>
        <w:ind w:left="0" w:firstLine="0"/>
        <w:jc w:val="center"/>
        <w:rPr>
          <w:rFonts w:ascii="Tahoma" w:hAnsi="Tahoma" w:cs="Tahoma"/>
          <w:i/>
          <w:color w:val="004990"/>
          <w:sz w:val="22"/>
          <w:szCs w:val="22"/>
        </w:rPr>
      </w:pPr>
      <w:r w:rsidRPr="00F0022F">
        <w:rPr>
          <w:rFonts w:ascii="Tahoma" w:hAnsi="Tahoma" w:cs="Tahoma"/>
          <w:i/>
          <w:color w:val="004990"/>
          <w:sz w:val="22"/>
          <w:szCs w:val="22"/>
        </w:rPr>
        <w:t>Aplíquese las siguientes condiciones que son de carácter obligatorio (mandatorio)</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486B44" w:rsidRPr="007D08E6" w14:paraId="5BB4A210" w14:textId="77777777" w:rsidTr="006D52E7">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1DF2360" w14:textId="77777777" w:rsidR="00486B44" w:rsidRPr="002C048D" w:rsidRDefault="00486B44" w:rsidP="006D52E7">
            <w:pPr>
              <w:jc w:val="center"/>
              <w:rPr>
                <w:rFonts w:ascii="Tahoma" w:hAnsi="Tahoma" w:cs="Tahoma"/>
                <w:b/>
                <w:bCs/>
                <w:color w:val="FFFFFF" w:themeColor="background1"/>
                <w:sz w:val="18"/>
                <w:lang w:eastAsia="es-BO"/>
              </w:rPr>
            </w:pPr>
            <w:r w:rsidRPr="002C048D">
              <w:rPr>
                <w:rFonts w:ascii="Tahoma" w:hAnsi="Tahoma" w:cs="Tahoma"/>
                <w:b/>
                <w:bCs/>
                <w:color w:val="FFFFFF" w:themeColor="background1"/>
                <w:sz w:val="18"/>
                <w:lang w:eastAsia="es-BO"/>
              </w:rPr>
              <w:t>REQUERIMIENTO DE ENTEL S.A.</w:t>
            </w:r>
          </w:p>
          <w:p w14:paraId="385CD06C" w14:textId="77777777" w:rsidR="00486B44" w:rsidRPr="007D08E6" w:rsidRDefault="00486B44" w:rsidP="006D52E7">
            <w:pPr>
              <w:jc w:val="center"/>
              <w:rPr>
                <w:rFonts w:ascii="Tahoma" w:hAnsi="Tahoma" w:cs="Tahoma"/>
                <w:b/>
                <w:bCs/>
                <w:color w:val="004990"/>
                <w:sz w:val="18"/>
                <w:lang w:eastAsia="es-BO"/>
              </w:rPr>
            </w:pPr>
            <w:r w:rsidRPr="002C048D">
              <w:rPr>
                <w:rFonts w:ascii="Tahoma" w:hAnsi="Tahoma" w:cs="Tahoma"/>
                <w:b/>
                <w:bCs/>
                <w:color w:val="FFFFFF" w:themeColor="background1"/>
                <w:sz w:val="18"/>
                <w:lang w:eastAsia="es-BO"/>
              </w:rPr>
              <w:t>CONDICIONES PARA LA PRESENTACIÓN DE PROPUESTAS TÉCNICAS</w:t>
            </w:r>
          </w:p>
        </w:tc>
      </w:tr>
      <w:tr w:rsidR="00486B44" w:rsidRPr="007D08E6" w14:paraId="70D266AB" w14:textId="77777777" w:rsidTr="006D52E7">
        <w:trPr>
          <w:trHeight w:val="315"/>
          <w:jc w:val="center"/>
        </w:trPr>
        <w:tc>
          <w:tcPr>
            <w:tcW w:w="9096" w:type="dxa"/>
            <w:tcBorders>
              <w:top w:val="single" w:sz="4" w:space="0" w:color="FFFFFF"/>
            </w:tcBorders>
            <w:shd w:val="clear" w:color="auto" w:fill="auto"/>
            <w:vAlign w:val="center"/>
          </w:tcPr>
          <w:p w14:paraId="3BBA300E" w14:textId="77777777" w:rsidR="00486B44" w:rsidRPr="007D08E6" w:rsidRDefault="00486B44" w:rsidP="006D52E7">
            <w:pPr>
              <w:pStyle w:val="Prrafodelista"/>
              <w:numPr>
                <w:ilvl w:val="1"/>
                <w:numId w:val="32"/>
              </w:numPr>
              <w:ind w:left="425" w:hanging="425"/>
              <w:jc w:val="both"/>
              <w:rPr>
                <w:rFonts w:ascii="Tahoma" w:hAnsi="Tahoma" w:cs="Tahoma"/>
                <w:color w:val="004990"/>
                <w:sz w:val="18"/>
                <w:szCs w:val="18"/>
              </w:rPr>
            </w:pPr>
            <w:r w:rsidRPr="007D08E6">
              <w:rPr>
                <w:rFonts w:ascii="Tahoma" w:hAnsi="Tahoma" w:cs="Tahoma"/>
                <w:color w:val="004990"/>
                <w:sz w:val="18"/>
                <w:szCs w:val="18"/>
              </w:rPr>
              <w:t xml:space="preserve">Las respuestas presentadas para el presente TBC (Términos Básicos de Contratación) deben realizarse </w:t>
            </w:r>
            <w:r w:rsidRPr="007D08E6">
              <w:rPr>
                <w:rFonts w:ascii="Tahoma" w:hAnsi="Tahoma" w:cs="Tahoma"/>
                <w:b/>
                <w:color w:val="004990"/>
                <w:sz w:val="18"/>
                <w:szCs w:val="18"/>
                <w:u w:val="single"/>
              </w:rPr>
              <w:t>ITEM por ITEM</w:t>
            </w:r>
            <w:r w:rsidRPr="007D08E6">
              <w:rPr>
                <w:rFonts w:ascii="Tahoma" w:hAnsi="Tahoma" w:cs="Tahoma"/>
                <w:color w:val="004990"/>
                <w:sz w:val="18"/>
                <w:szCs w:val="18"/>
              </w:rPr>
              <w:t xml:space="preserve"> respetando el orden del presente documento. Se debe iniciar con las palabras </w:t>
            </w:r>
            <w:r w:rsidRPr="007D08E6">
              <w:rPr>
                <w:rFonts w:ascii="Tahoma" w:hAnsi="Tahoma" w:cs="Tahoma"/>
                <w:b/>
                <w:color w:val="004990"/>
                <w:sz w:val="18"/>
                <w:szCs w:val="18"/>
              </w:rPr>
              <w:t>CUMPLE o NO CUMPLE,</w:t>
            </w:r>
            <w:r w:rsidRPr="007D08E6">
              <w:rPr>
                <w:rFonts w:ascii="Tahoma" w:hAnsi="Tahoma" w:cs="Tahoma"/>
                <w:color w:val="004990"/>
                <w:sz w:val="18"/>
                <w:szCs w:val="18"/>
              </w:rPr>
              <w:t xml:space="preserve"> seguidas de un </w:t>
            </w:r>
            <w:r w:rsidRPr="007D08E6">
              <w:rPr>
                <w:rFonts w:ascii="Tahoma" w:hAnsi="Tahoma" w:cs="Tahoma"/>
                <w:b/>
                <w:color w:val="004990"/>
                <w:sz w:val="18"/>
                <w:szCs w:val="18"/>
              </w:rPr>
              <w:t>breve y claro comentario que responda al requerimiento</w:t>
            </w:r>
            <w:r w:rsidRPr="007D08E6">
              <w:rPr>
                <w:rFonts w:ascii="Tahoma" w:hAnsi="Tahoma" w:cs="Tahoma"/>
                <w:b/>
                <w:color w:val="004990"/>
                <w:sz w:val="18"/>
                <w:szCs w:val="18"/>
                <w:lang w:val="es-BO"/>
              </w:rPr>
              <w:t xml:space="preserve"> (</w:t>
            </w:r>
            <w:r w:rsidRPr="007D08E6">
              <w:rPr>
                <w:rFonts w:ascii="Tahoma" w:hAnsi="Tahoma" w:cs="Tahoma"/>
                <w:b/>
                <w:color w:val="004990"/>
                <w:sz w:val="18"/>
                <w:szCs w:val="18"/>
              </w:rPr>
              <w:t>En caso de que alguna de las respuestas no presente esta referencia, se asumirá directamente que NO CUMPLE con el requerimiento</w:t>
            </w:r>
            <w:r w:rsidRPr="007D08E6">
              <w:rPr>
                <w:rFonts w:ascii="Tahoma" w:hAnsi="Tahoma" w:cs="Tahoma"/>
                <w:b/>
                <w:color w:val="004990"/>
                <w:sz w:val="18"/>
                <w:szCs w:val="18"/>
                <w:lang w:val="es-BO"/>
              </w:rPr>
              <w:t>)</w:t>
            </w:r>
            <w:r w:rsidRPr="007D08E6">
              <w:rPr>
                <w:rFonts w:ascii="Tahoma" w:hAnsi="Tahoma" w:cs="Tahoma"/>
                <w:b/>
                <w:color w:val="004990"/>
                <w:sz w:val="18"/>
                <w:szCs w:val="18"/>
              </w:rPr>
              <w:t xml:space="preserve">. </w:t>
            </w:r>
            <w:r w:rsidRPr="007D08E6">
              <w:rPr>
                <w:rFonts w:ascii="Tahoma" w:hAnsi="Tahoma" w:cs="Tahoma"/>
                <w:color w:val="004990"/>
                <w:sz w:val="18"/>
                <w:szCs w:val="18"/>
              </w:rPr>
              <w:t xml:space="preserve">Debe tener referencia puntual hacia algún DOCUMENTO TÉCNICO acerca del tópico de la pregunta, identificando el nombre del </w:t>
            </w:r>
            <w:r w:rsidRPr="007D08E6">
              <w:rPr>
                <w:rFonts w:ascii="Tahoma" w:hAnsi="Tahoma" w:cs="Tahoma"/>
                <w:b/>
                <w:color w:val="004990"/>
                <w:sz w:val="18"/>
                <w:szCs w:val="18"/>
              </w:rPr>
              <w:t xml:space="preserve">Documento, número de Página y Referencia </w:t>
            </w:r>
            <w:r w:rsidRPr="007D08E6">
              <w:rPr>
                <w:rFonts w:ascii="Tahoma" w:hAnsi="Tahoma" w:cs="Tahoma"/>
                <w:color w:val="004990"/>
                <w:sz w:val="18"/>
                <w:szCs w:val="18"/>
              </w:rPr>
              <w:t xml:space="preserve">(no se aceptarán referencias de direcciones URL). El oferente deberá </w:t>
            </w:r>
            <w:r w:rsidRPr="00994501">
              <w:rPr>
                <w:rFonts w:ascii="Tahoma" w:hAnsi="Tahoma" w:cs="Tahoma"/>
                <w:b/>
                <w:color w:val="004990"/>
                <w:sz w:val="18"/>
                <w:szCs w:val="18"/>
              </w:rPr>
              <w:t>presentar la documentación técnica de respaldo pertinente</w:t>
            </w:r>
            <w:r w:rsidRPr="007D08E6">
              <w:rPr>
                <w:rFonts w:ascii="Tahoma" w:hAnsi="Tahoma" w:cs="Tahoma"/>
                <w:color w:val="004990"/>
                <w:sz w:val="18"/>
                <w:szCs w:val="18"/>
              </w:rPr>
              <w:t>;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486B44" w:rsidRPr="007D08E6" w14:paraId="37A0E07D" w14:textId="77777777" w:rsidTr="006D52E7">
        <w:trPr>
          <w:trHeight w:val="578"/>
          <w:jc w:val="center"/>
        </w:trPr>
        <w:tc>
          <w:tcPr>
            <w:tcW w:w="9096" w:type="dxa"/>
            <w:shd w:val="clear" w:color="auto" w:fill="auto"/>
            <w:vAlign w:val="center"/>
          </w:tcPr>
          <w:p w14:paraId="52B9A94D" w14:textId="77777777" w:rsidR="00486B44" w:rsidRPr="007D08E6" w:rsidRDefault="00486B44" w:rsidP="006D52E7">
            <w:pPr>
              <w:pStyle w:val="Prrafodelista"/>
              <w:numPr>
                <w:ilvl w:val="1"/>
                <w:numId w:val="32"/>
              </w:numPr>
              <w:ind w:left="402" w:hanging="357"/>
              <w:jc w:val="both"/>
              <w:rPr>
                <w:rFonts w:ascii="Tahoma" w:hAnsi="Tahoma" w:cs="Tahoma"/>
                <w:color w:val="004990"/>
                <w:sz w:val="18"/>
                <w:szCs w:val="18"/>
              </w:rPr>
            </w:pPr>
            <w:r w:rsidRPr="007D08E6">
              <w:rPr>
                <w:rFonts w:ascii="Tahoma" w:hAnsi="Tahoma" w:cs="Tahoma"/>
                <w:color w:val="004990"/>
                <w:sz w:val="18"/>
                <w:szCs w:val="18"/>
              </w:rPr>
              <w:t>ENTEL S.A. se reserva el derecho de realizar la adjudicación total o parcial del objeto del presente documento de acuerdo a la mejor solución técnico – económica y a los intereses de ENTEL S.A.</w:t>
            </w:r>
          </w:p>
        </w:tc>
      </w:tr>
      <w:tr w:rsidR="00486B44" w:rsidRPr="007D08E6" w14:paraId="396E7DA3" w14:textId="77777777" w:rsidTr="006D52E7">
        <w:trPr>
          <w:trHeight w:val="510"/>
          <w:jc w:val="center"/>
        </w:trPr>
        <w:tc>
          <w:tcPr>
            <w:tcW w:w="9096" w:type="dxa"/>
            <w:shd w:val="clear" w:color="auto" w:fill="auto"/>
            <w:vAlign w:val="center"/>
          </w:tcPr>
          <w:p w14:paraId="31D0FC5E" w14:textId="77777777" w:rsidR="00486B44" w:rsidRPr="007D08E6" w:rsidRDefault="00486B44" w:rsidP="006D52E7">
            <w:pPr>
              <w:pStyle w:val="Prrafodelista"/>
              <w:numPr>
                <w:ilvl w:val="1"/>
                <w:numId w:val="32"/>
              </w:numPr>
              <w:ind w:left="402" w:hanging="357"/>
              <w:jc w:val="both"/>
              <w:rPr>
                <w:rFonts w:ascii="Tahoma" w:hAnsi="Tahoma" w:cs="Tahoma"/>
                <w:color w:val="004990"/>
                <w:sz w:val="18"/>
                <w:szCs w:val="18"/>
              </w:rPr>
            </w:pPr>
            <w:r w:rsidRPr="007D08E6">
              <w:rPr>
                <w:rFonts w:ascii="Tahoma" w:hAnsi="Tahoma" w:cs="Tahoma"/>
                <w:color w:val="004990"/>
                <w:sz w:val="18"/>
                <w:szCs w:val="18"/>
                <w:lang w:val="es-ES_tradnl"/>
              </w:rPr>
              <w:t>El idioma oficial para la presentación de propuestas es el español. Se aceptara manuales, catálogos y hojas técnicas en idioma inglés.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486B44" w:rsidRPr="007D08E6" w14:paraId="6BEDC91C" w14:textId="77777777" w:rsidTr="006D52E7">
        <w:trPr>
          <w:trHeight w:val="315"/>
          <w:jc w:val="center"/>
        </w:trPr>
        <w:tc>
          <w:tcPr>
            <w:tcW w:w="9096" w:type="dxa"/>
            <w:shd w:val="clear" w:color="auto" w:fill="auto"/>
            <w:vAlign w:val="center"/>
          </w:tcPr>
          <w:p w14:paraId="5ED6A7BC" w14:textId="77777777" w:rsidR="00486B44" w:rsidRPr="007D08E6" w:rsidRDefault="00486B44" w:rsidP="006D52E7">
            <w:pPr>
              <w:pStyle w:val="Prrafodelista"/>
              <w:numPr>
                <w:ilvl w:val="1"/>
                <w:numId w:val="32"/>
              </w:numPr>
              <w:ind w:left="402" w:hanging="357"/>
              <w:jc w:val="both"/>
              <w:rPr>
                <w:rFonts w:ascii="Tahoma" w:hAnsi="Tahoma" w:cs="Tahoma"/>
                <w:b/>
                <w:i/>
                <w:color w:val="004990"/>
                <w:sz w:val="18"/>
                <w:szCs w:val="18"/>
              </w:rPr>
            </w:pPr>
            <w:r w:rsidRPr="007D08E6">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telecomunicaciones</w:t>
            </w:r>
            <w:r w:rsidRPr="007D08E6">
              <w:rPr>
                <w:rFonts w:ascii="Tahoma" w:hAnsi="Tahoma" w:cs="Tahoma"/>
                <w:b/>
                <w:i/>
                <w:color w:val="004990"/>
                <w:sz w:val="18"/>
                <w:szCs w:val="18"/>
              </w:rPr>
              <w:t>.</w:t>
            </w:r>
          </w:p>
        </w:tc>
      </w:tr>
      <w:tr w:rsidR="00486B44" w:rsidRPr="007D08E6" w14:paraId="3F5CD584" w14:textId="77777777" w:rsidTr="006D52E7">
        <w:trPr>
          <w:trHeight w:val="75"/>
          <w:jc w:val="center"/>
        </w:trPr>
        <w:tc>
          <w:tcPr>
            <w:tcW w:w="9096" w:type="dxa"/>
            <w:shd w:val="clear" w:color="auto" w:fill="auto"/>
            <w:vAlign w:val="center"/>
          </w:tcPr>
          <w:p w14:paraId="1C493401" w14:textId="77777777" w:rsidR="00486B44" w:rsidRPr="007D08E6" w:rsidRDefault="00486B44" w:rsidP="006D52E7">
            <w:pPr>
              <w:pStyle w:val="Prrafodelista"/>
              <w:numPr>
                <w:ilvl w:val="1"/>
                <w:numId w:val="32"/>
              </w:numPr>
              <w:ind w:left="402" w:hanging="357"/>
              <w:jc w:val="both"/>
              <w:rPr>
                <w:rFonts w:ascii="Tahoma" w:hAnsi="Tahoma" w:cs="Tahoma"/>
                <w:color w:val="004990"/>
                <w:sz w:val="18"/>
                <w:szCs w:val="18"/>
              </w:rPr>
            </w:pPr>
            <w:r w:rsidRPr="007D08E6">
              <w:rPr>
                <w:rFonts w:ascii="Tahoma" w:hAnsi="Tahoma" w:cs="Tahoma"/>
                <w:color w:val="004990"/>
                <w:sz w:val="18"/>
                <w:szCs w:val="18"/>
              </w:rPr>
              <w:t xml:space="preserve">Para la evaluación, ENTEL S.A. solicita al oferente, que la </w:t>
            </w:r>
            <w:r w:rsidRPr="007D08E6">
              <w:rPr>
                <w:rFonts w:ascii="Tahoma" w:hAnsi="Tahoma" w:cs="Tahoma"/>
                <w:b/>
                <w:color w:val="004990"/>
                <w:sz w:val="18"/>
                <w:szCs w:val="18"/>
              </w:rPr>
              <w:t>documentación técnica</w:t>
            </w:r>
            <w:r w:rsidRPr="007D08E6">
              <w:rPr>
                <w:rFonts w:ascii="Tahoma" w:hAnsi="Tahoma" w:cs="Tahoma"/>
                <w:color w:val="004990"/>
                <w:sz w:val="18"/>
                <w:szCs w:val="18"/>
              </w:rPr>
              <w:t xml:space="preserve"> </w:t>
            </w:r>
            <w:r w:rsidRPr="007D08E6">
              <w:rPr>
                <w:rFonts w:ascii="Tahoma" w:hAnsi="Tahoma" w:cs="Tahoma"/>
                <w:b/>
                <w:color w:val="004990"/>
                <w:sz w:val="18"/>
                <w:szCs w:val="18"/>
              </w:rPr>
              <w:t>y su propuesta</w:t>
            </w:r>
            <w:r w:rsidRPr="007D08E6">
              <w:rPr>
                <w:rFonts w:ascii="Tahoma" w:hAnsi="Tahoma" w:cs="Tahoma"/>
                <w:color w:val="004990"/>
                <w:sz w:val="18"/>
                <w:szCs w:val="18"/>
              </w:rPr>
              <w:t xml:space="preserve"> se </w:t>
            </w:r>
            <w:r w:rsidRPr="007D08E6">
              <w:rPr>
                <w:rFonts w:ascii="Tahoma" w:hAnsi="Tahoma" w:cs="Tahoma"/>
                <w:color w:val="004990"/>
                <w:sz w:val="18"/>
                <w:szCs w:val="18"/>
              </w:rPr>
              <w:lastRenderedPageBreak/>
              <w:t>entregue en un (1) ejemplar en forma impresa debidamente foliado y</w:t>
            </w:r>
            <w:r>
              <w:rPr>
                <w:rFonts w:ascii="Tahoma" w:hAnsi="Tahoma" w:cs="Tahoma"/>
                <w:color w:val="004990"/>
                <w:sz w:val="18"/>
                <w:szCs w:val="18"/>
              </w:rPr>
              <w:t xml:space="preserve"> </w:t>
            </w:r>
            <w:r w:rsidRPr="007D08E6">
              <w:rPr>
                <w:rFonts w:ascii="Tahoma" w:hAnsi="Tahoma" w:cs="Tahoma"/>
                <w:color w:val="004990"/>
                <w:sz w:val="18"/>
                <w:szCs w:val="18"/>
              </w:rPr>
              <w:t>una copia en formato electrónico (Memoria flash) con archivos no protegidos contra lectura o impresión, este último si fuera el caso.</w:t>
            </w:r>
          </w:p>
        </w:tc>
      </w:tr>
    </w:tbl>
    <w:p w14:paraId="677809E9" w14:textId="77777777" w:rsidR="00486B44" w:rsidRPr="00486B44" w:rsidRDefault="00486B44" w:rsidP="00486B44">
      <w:pPr>
        <w:rPr>
          <w:lang w:eastAsia="en-US"/>
        </w:rPr>
      </w:pPr>
    </w:p>
    <w:p w14:paraId="03210B23" w14:textId="77777777" w:rsidR="00F0022F" w:rsidRPr="00247F8A" w:rsidRDefault="00F0022F" w:rsidP="00247F8A">
      <w:pPr>
        <w:pStyle w:val="TITULOS"/>
        <w:numPr>
          <w:ilvl w:val="1"/>
          <w:numId w:val="17"/>
        </w:numPr>
        <w:spacing w:before="120" w:after="0" w:line="240" w:lineRule="auto"/>
        <w:ind w:left="426" w:hanging="426"/>
        <w:rPr>
          <w:rFonts w:ascii="Tahoma" w:hAnsi="Tahoma" w:cs="Tahoma"/>
          <w:color w:val="004990"/>
          <w:sz w:val="22"/>
          <w:szCs w:val="22"/>
        </w:rPr>
      </w:pPr>
      <w:r w:rsidRPr="00247F8A">
        <w:rPr>
          <w:rFonts w:ascii="Tahoma" w:hAnsi="Tahoma" w:cs="Tahoma"/>
          <w:color w:val="004990"/>
          <w:sz w:val="22"/>
          <w:szCs w:val="22"/>
          <w:lang w:val="es-ES_tradnl"/>
        </w:rPr>
        <w:t>FORMA DE CALIFICACIÓN</w:t>
      </w:r>
    </w:p>
    <w:p w14:paraId="25B4E8E0" w14:textId="77777777" w:rsidR="00585C3A" w:rsidRPr="00585C3A" w:rsidRDefault="00585C3A" w:rsidP="00585C3A">
      <w:pPr>
        <w:pStyle w:val="Continuarlista"/>
        <w:spacing w:before="120"/>
        <w:ind w:left="426"/>
        <w:rPr>
          <w:rFonts w:ascii="Tahoma" w:hAnsi="Tahoma" w:cs="Tahoma"/>
          <w:color w:val="004990"/>
          <w:sz w:val="22"/>
          <w:szCs w:val="22"/>
        </w:rPr>
      </w:pPr>
      <w:r w:rsidRPr="00585C3A">
        <w:rPr>
          <w:rFonts w:ascii="Tahoma" w:hAnsi="Tahoma" w:cs="Tahoma"/>
          <w:color w:val="004990"/>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2856A4D5" w14:textId="77777777" w:rsidR="00585C3A" w:rsidRPr="00247F8A" w:rsidRDefault="00585C3A" w:rsidP="00585C3A">
      <w:pPr>
        <w:pStyle w:val="Continuarlista"/>
        <w:spacing w:before="120" w:after="0"/>
        <w:ind w:left="426"/>
        <w:rPr>
          <w:rFonts w:ascii="Tahoma" w:hAnsi="Tahoma" w:cs="Tahoma"/>
          <w:color w:val="004990"/>
          <w:sz w:val="22"/>
          <w:szCs w:val="22"/>
        </w:rPr>
      </w:pPr>
      <w:r w:rsidRPr="00247F8A">
        <w:rPr>
          <w:rFonts w:ascii="Tahoma" w:hAnsi="Tahoma" w:cs="Tahoma"/>
          <w:color w:val="004990"/>
          <w:sz w:val="22"/>
          <w:szCs w:val="22"/>
        </w:rPr>
        <w:t>A continuación se definen las palabras CUMPLE, NO CUMPLE:</w:t>
      </w:r>
    </w:p>
    <w:p w14:paraId="1EFE467D" w14:textId="77777777" w:rsidR="00585C3A" w:rsidRPr="00585C3A" w:rsidRDefault="00585C3A" w:rsidP="00585C3A">
      <w:pPr>
        <w:pStyle w:val="Continuarlista"/>
        <w:spacing w:before="120"/>
        <w:ind w:left="426"/>
        <w:rPr>
          <w:rFonts w:ascii="Tahoma" w:hAnsi="Tahoma" w:cs="Tahoma"/>
          <w:color w:val="004990"/>
          <w:sz w:val="22"/>
          <w:szCs w:val="22"/>
        </w:rPr>
      </w:pPr>
      <w:r w:rsidRPr="00585C3A">
        <w:rPr>
          <w:rFonts w:ascii="Tahoma" w:hAnsi="Tahoma" w:cs="Tahoma"/>
          <w:b/>
          <w:color w:val="004990"/>
          <w:sz w:val="22"/>
          <w:szCs w:val="22"/>
        </w:rPr>
        <w:t>CUMPLE.</w:t>
      </w:r>
      <w:r w:rsidRPr="00585C3A">
        <w:rPr>
          <w:rFonts w:ascii="Tahoma" w:hAnsi="Tahoma" w:cs="Tahoma"/>
          <w:color w:val="004990"/>
          <w:sz w:val="22"/>
          <w:szCs w:val="22"/>
        </w:rPr>
        <w:t xml:space="preserve"> Define que satisface completamente el requisito técnico solicitado, a simple requerimiento de parte de ENTEL S.A. y se entiende que está incluido en la propuesta técnica-económica del OFERENTE.</w:t>
      </w:r>
    </w:p>
    <w:p w14:paraId="1BE2EB59" w14:textId="490632F3" w:rsidR="00F0022F" w:rsidRDefault="00585C3A" w:rsidP="00585C3A">
      <w:pPr>
        <w:pStyle w:val="Continuarlista"/>
        <w:spacing w:before="120" w:after="0"/>
        <w:ind w:left="426"/>
        <w:rPr>
          <w:rFonts w:ascii="Tahoma" w:hAnsi="Tahoma" w:cs="Tahoma"/>
          <w:color w:val="004990"/>
          <w:sz w:val="22"/>
          <w:szCs w:val="22"/>
        </w:rPr>
      </w:pPr>
      <w:r w:rsidRPr="00585C3A">
        <w:rPr>
          <w:rFonts w:ascii="Tahoma" w:hAnsi="Tahoma" w:cs="Tahoma"/>
          <w:b/>
          <w:color w:val="004990"/>
          <w:sz w:val="22"/>
          <w:szCs w:val="22"/>
        </w:rPr>
        <w:t>NO CUMPLE.</w:t>
      </w:r>
      <w:r w:rsidRPr="00585C3A">
        <w:rPr>
          <w:rFonts w:ascii="Tahoma" w:hAnsi="Tahoma" w:cs="Tahoma"/>
          <w:color w:val="004990"/>
          <w:sz w:val="22"/>
          <w:szCs w:val="22"/>
        </w:rPr>
        <w:t xml:space="preserve"> Define que no satisface parcial o completamente el requisito técnico solicitado</w:t>
      </w:r>
      <w:r w:rsidR="00F0022F" w:rsidRPr="00247F8A">
        <w:rPr>
          <w:rFonts w:ascii="Tahoma" w:hAnsi="Tahoma" w:cs="Tahoma"/>
          <w:color w:val="004990"/>
          <w:sz w:val="22"/>
          <w:szCs w:val="22"/>
        </w:rPr>
        <w:t>.</w:t>
      </w:r>
    </w:p>
    <w:p w14:paraId="6B6B892D" w14:textId="77777777" w:rsidR="006D52E7" w:rsidRDefault="006D52E7" w:rsidP="006D52E7">
      <w:pPr>
        <w:pStyle w:val="Continuarlista"/>
        <w:numPr>
          <w:ilvl w:val="0"/>
          <w:numId w:val="6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177A6701" w14:textId="77777777" w:rsidR="006D52E7" w:rsidRDefault="006D52E7" w:rsidP="006D52E7">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EB1A25">
        <w:rPr>
          <w:rFonts w:ascii="Tahoma" w:hAnsi="Tahoma" w:cs="Tahoma"/>
          <w:color w:val="004990"/>
          <w:sz w:val="22"/>
          <w:szCs w:val="22"/>
        </w:rPr>
        <w:t xml:space="preserve">70% (Setenta por ciento) </w:t>
      </w:r>
      <w:r>
        <w:rPr>
          <w:rFonts w:ascii="Tahoma" w:hAnsi="Tahoma" w:cs="Tahoma"/>
          <w:color w:val="004990"/>
          <w:sz w:val="22"/>
          <w:szCs w:val="22"/>
        </w:rPr>
        <w:t>del total de la calificación cuando existan criterios calificables, caso contrario su calificación corresponde al cien (100) por ciento.</w:t>
      </w:r>
    </w:p>
    <w:p w14:paraId="4DCE5B51" w14:textId="77777777" w:rsidR="006D52E7" w:rsidRDefault="006D52E7" w:rsidP="006D52E7">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009216FC" w14:textId="77777777" w:rsidR="006D52E7" w:rsidRDefault="006D52E7" w:rsidP="006D52E7">
      <w:pPr>
        <w:pStyle w:val="Continuarlista"/>
        <w:spacing w:before="120" w:after="0"/>
        <w:ind w:left="1080"/>
        <w:rPr>
          <w:rFonts w:ascii="Tahoma" w:hAnsi="Tahoma" w:cs="Tahoma"/>
          <w:color w:val="004990"/>
          <w:sz w:val="22"/>
          <w:szCs w:val="22"/>
        </w:rPr>
      </w:pPr>
    </w:p>
    <w:p w14:paraId="7F886BE1" w14:textId="77777777" w:rsidR="006D52E7" w:rsidRDefault="006D52E7" w:rsidP="006D52E7">
      <w:pPr>
        <w:pStyle w:val="Continuarlista"/>
        <w:numPr>
          <w:ilvl w:val="0"/>
          <w:numId w:val="64"/>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14:paraId="2F9F88A2" w14:textId="77777777" w:rsidR="006D52E7" w:rsidRDefault="006D52E7" w:rsidP="006D52E7">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Pr="00542A95">
        <w:rPr>
          <w:rFonts w:ascii="Tahoma" w:hAnsi="Tahoma" w:cs="Tahoma"/>
          <w:color w:val="004990"/>
          <w:sz w:val="22"/>
          <w:szCs w:val="22"/>
        </w:rPr>
        <w:t xml:space="preserve">30% (Treinta por ciento) </w:t>
      </w:r>
      <w:r>
        <w:rPr>
          <w:rFonts w:ascii="Tahoma" w:hAnsi="Tahoma" w:cs="Tahoma"/>
          <w:color w:val="004990"/>
          <w:sz w:val="22"/>
          <w:szCs w:val="22"/>
        </w:rPr>
        <w:t>y serán evaluados de acuerdo a las siguientes formulas.</w:t>
      </w:r>
    </w:p>
    <w:p w14:paraId="16497177" w14:textId="77777777" w:rsidR="006D52E7" w:rsidRPr="00542A95" w:rsidRDefault="006D52E7" w:rsidP="006D52E7">
      <w:pPr>
        <w:ind w:left="1134"/>
        <w:rPr>
          <w:rFonts w:ascii="Tahoma" w:hAnsi="Tahoma" w:cs="Tahoma"/>
          <w:color w:val="1F497D"/>
          <w:lang w:val="es-BO"/>
        </w:rPr>
      </w:pPr>
    </w:p>
    <w:p w14:paraId="1A92A811" w14:textId="77777777" w:rsidR="006D52E7" w:rsidRDefault="006D52E7" w:rsidP="006D52E7">
      <w:pPr>
        <w:pStyle w:val="Continuarlista"/>
        <w:numPr>
          <w:ilvl w:val="0"/>
          <w:numId w:val="63"/>
        </w:numPr>
        <w:spacing w:after="0"/>
        <w:rPr>
          <w:rFonts w:ascii="Tahoma" w:hAnsi="Tahoma" w:cs="Tahoma"/>
          <w:color w:val="1F497D"/>
          <w:sz w:val="22"/>
          <w:szCs w:val="22"/>
          <w:lang w:val="es-ES_tradnl"/>
        </w:rPr>
      </w:pPr>
      <w:r>
        <w:rPr>
          <w:rFonts w:ascii="Tahoma" w:hAnsi="Tahoma" w:cs="Tahoma"/>
          <w:color w:val="1F497D"/>
          <w:sz w:val="22"/>
          <w:szCs w:val="22"/>
        </w:rPr>
        <w:t>Fórmula para la calificación de ítems en los que ENTEL S.A. requiere menor tiempo/sensibilidad y otros es:</w:t>
      </w:r>
    </w:p>
    <w:p w14:paraId="074652BF" w14:textId="77777777" w:rsidR="006D52E7" w:rsidRDefault="006D52E7" w:rsidP="006D52E7">
      <w:pPr>
        <w:pStyle w:val="Continuarlista"/>
        <w:spacing w:after="0"/>
        <w:ind w:left="1080"/>
        <w:rPr>
          <w:rFonts w:ascii="Tahoma" w:hAnsi="Tahoma" w:cs="Tahoma"/>
          <w:color w:val="1F497D"/>
          <w:sz w:val="22"/>
          <w:szCs w:val="22"/>
          <w:lang w:val="es-ES_tradnl"/>
        </w:rPr>
      </w:pPr>
    </w:p>
    <w:p w14:paraId="2FE11033" w14:textId="77777777" w:rsidR="006D52E7" w:rsidRDefault="006D52E7" w:rsidP="006D52E7">
      <w:pPr>
        <w:pStyle w:val="Continuarlista"/>
        <w:spacing w:after="0"/>
        <w:ind w:left="1412"/>
        <w:jc w:val="center"/>
        <w:rPr>
          <w:color w:val="1F497D"/>
          <w:position w:val="-28"/>
        </w:rPr>
      </w:pPr>
      <w:r>
        <w:rPr>
          <w:noProof/>
          <w:color w:val="1F497D"/>
          <w:position w:val="-28"/>
          <w:lang w:eastAsia="es-BO"/>
        </w:rPr>
        <w:drawing>
          <wp:inline distT="0" distB="0" distL="0" distR="0" wp14:anchorId="67490FF5" wp14:editId="78F60A49">
            <wp:extent cx="1762125" cy="4381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62125" cy="438150"/>
                    </a:xfrm>
                    <a:prstGeom prst="rect">
                      <a:avLst/>
                    </a:prstGeom>
                    <a:noFill/>
                    <a:ln>
                      <a:noFill/>
                    </a:ln>
                  </pic:spPr>
                </pic:pic>
              </a:graphicData>
            </a:graphic>
          </wp:inline>
        </w:drawing>
      </w:r>
    </w:p>
    <w:p w14:paraId="683751D0" w14:textId="77777777" w:rsidR="006D52E7" w:rsidRDefault="006D52E7" w:rsidP="006D52E7">
      <w:pPr>
        <w:pStyle w:val="Continuarlista"/>
        <w:spacing w:after="0"/>
        <w:ind w:left="1351" w:firstLine="65"/>
        <w:jc w:val="left"/>
        <w:rPr>
          <w:rFonts w:ascii="Tahoma" w:hAnsi="Tahoma" w:cs="Tahoma"/>
          <w:color w:val="1F497D"/>
          <w:sz w:val="22"/>
          <w:szCs w:val="22"/>
        </w:rPr>
      </w:pPr>
      <w:r>
        <w:rPr>
          <w:rFonts w:ascii="Tahoma" w:hAnsi="Tahoma" w:cs="Tahoma"/>
          <w:color w:val="1F497D"/>
          <w:sz w:val="22"/>
          <w:szCs w:val="22"/>
        </w:rPr>
        <w:t>Dónde:</w:t>
      </w:r>
    </w:p>
    <w:p w14:paraId="2D4A77DF" w14:textId="77777777" w:rsidR="006D52E7" w:rsidRDefault="006D52E7" w:rsidP="006D52E7">
      <w:pPr>
        <w:pStyle w:val="Continuarlista"/>
        <w:spacing w:after="0"/>
        <w:ind w:left="1701"/>
        <w:jc w:val="left"/>
        <w:rPr>
          <w:rFonts w:ascii="Tahoma" w:hAnsi="Tahoma" w:cs="Tahoma"/>
          <w:color w:val="1F497D"/>
          <w:sz w:val="22"/>
          <w:szCs w:val="22"/>
        </w:rPr>
      </w:pPr>
    </w:p>
    <w:p w14:paraId="1CE581A7" w14:textId="77777777" w:rsidR="006D52E7" w:rsidRDefault="006D52E7" w:rsidP="006D52E7">
      <w:pPr>
        <w:pStyle w:val="Continuarlista"/>
        <w:spacing w:after="0"/>
        <w:ind w:left="1701"/>
        <w:jc w:val="left"/>
        <w:rPr>
          <w:rFonts w:ascii="Tahoma" w:hAnsi="Tahoma" w:cs="Tahoma"/>
          <w:color w:val="1F497D"/>
          <w:sz w:val="22"/>
          <w:szCs w:val="22"/>
        </w:rPr>
      </w:pPr>
      <w:proofErr w:type="spellStart"/>
      <w:r>
        <w:rPr>
          <w:rFonts w:ascii="Tahoma" w:hAnsi="Tahoma" w:cs="Tahoma"/>
          <w:color w:val="1F497D"/>
          <w:sz w:val="22"/>
          <w:szCs w:val="22"/>
        </w:rPr>
        <w:t>C_Mínima</w:t>
      </w:r>
      <w:proofErr w:type="spellEnd"/>
      <w:r>
        <w:rPr>
          <w:rFonts w:ascii="Tahoma" w:hAnsi="Tahoma" w:cs="Tahoma"/>
          <w:color w:val="1F497D"/>
          <w:sz w:val="22"/>
          <w:szCs w:val="22"/>
        </w:rPr>
        <w:t xml:space="preserve"> = Cantidad mínima ofrecida de todas las propuestas.</w:t>
      </w:r>
    </w:p>
    <w:p w14:paraId="2BAB9CC4" w14:textId="77777777" w:rsidR="006D52E7" w:rsidRDefault="006D52E7" w:rsidP="006D52E7">
      <w:pPr>
        <w:pStyle w:val="Continuarlista"/>
        <w:spacing w:after="0"/>
        <w:ind w:left="1701"/>
        <w:jc w:val="left"/>
        <w:rPr>
          <w:rFonts w:ascii="Tahoma" w:hAnsi="Tahoma" w:cs="Tahoma"/>
          <w:color w:val="1F497D"/>
          <w:sz w:val="22"/>
          <w:szCs w:val="22"/>
        </w:rPr>
      </w:pPr>
      <w:proofErr w:type="spellStart"/>
      <w:r>
        <w:rPr>
          <w:rFonts w:ascii="Tahoma" w:hAnsi="Tahoma" w:cs="Tahoma"/>
          <w:color w:val="1F497D"/>
          <w:sz w:val="22"/>
          <w:szCs w:val="22"/>
        </w:rPr>
        <w:t>C_Ofrecida</w:t>
      </w:r>
      <w:proofErr w:type="spellEnd"/>
      <w:r>
        <w:rPr>
          <w:rFonts w:ascii="Tahoma" w:hAnsi="Tahoma" w:cs="Tahoma"/>
          <w:color w:val="1F497D"/>
          <w:sz w:val="22"/>
          <w:szCs w:val="22"/>
        </w:rPr>
        <w:t xml:space="preserve"> = Cantidad ofrecida en la propuesta.</w:t>
      </w:r>
    </w:p>
    <w:p w14:paraId="71A9CE69" w14:textId="77777777" w:rsidR="006D52E7" w:rsidRDefault="006D52E7" w:rsidP="006D52E7">
      <w:pPr>
        <w:pStyle w:val="Continuarlista"/>
        <w:spacing w:after="0"/>
        <w:ind w:left="1701"/>
        <w:jc w:val="left"/>
        <w:rPr>
          <w:rFonts w:ascii="Tahoma" w:hAnsi="Tahoma" w:cs="Tahoma"/>
          <w:color w:val="1F497D"/>
          <w:sz w:val="22"/>
          <w:szCs w:val="22"/>
        </w:rPr>
      </w:pPr>
      <w:r>
        <w:rPr>
          <w:rFonts w:ascii="Tahoma" w:hAnsi="Tahoma" w:cs="Tahoma"/>
          <w:color w:val="1F497D"/>
          <w:sz w:val="22"/>
          <w:szCs w:val="22"/>
        </w:rPr>
        <w:t xml:space="preserve">Ponderación = De acuerdo a tabla de Calificación Técnica </w:t>
      </w:r>
    </w:p>
    <w:p w14:paraId="1A608FBA" w14:textId="77777777" w:rsidR="006D52E7" w:rsidRDefault="006D52E7" w:rsidP="006D52E7">
      <w:pPr>
        <w:rPr>
          <w:rFonts w:ascii="Tahoma" w:hAnsi="Tahoma" w:cs="Tahoma"/>
          <w:color w:val="004990"/>
          <w:highlight w:val="yellow"/>
          <w:lang w:val="es-BO"/>
        </w:rPr>
      </w:pPr>
    </w:p>
    <w:p w14:paraId="05769689" w14:textId="77777777" w:rsidR="006D52E7" w:rsidRDefault="006D52E7" w:rsidP="006D52E7">
      <w:pPr>
        <w:pStyle w:val="Continuarlista"/>
        <w:numPr>
          <w:ilvl w:val="0"/>
          <w:numId w:val="63"/>
        </w:numPr>
        <w:spacing w:after="0"/>
        <w:rPr>
          <w:rFonts w:ascii="Tahoma" w:hAnsi="Tahoma" w:cs="Tahoma"/>
          <w:color w:val="1F497D"/>
          <w:sz w:val="22"/>
          <w:szCs w:val="22"/>
        </w:rPr>
      </w:pPr>
      <w:r>
        <w:rPr>
          <w:rFonts w:ascii="Tahoma" w:hAnsi="Tahoma" w:cs="Tahoma"/>
          <w:color w:val="1F497D"/>
          <w:sz w:val="22"/>
          <w:szCs w:val="22"/>
        </w:rPr>
        <w:t>Fórmula para la calificación de ítems en los que ENTEL S.A. requiere la mayor cantidad/capacidad y otros es:</w:t>
      </w:r>
    </w:p>
    <w:p w14:paraId="3179AF95" w14:textId="77777777" w:rsidR="006D52E7" w:rsidRDefault="006D52E7" w:rsidP="006D52E7">
      <w:pPr>
        <w:pStyle w:val="Continuarlista"/>
        <w:spacing w:after="0"/>
        <w:ind w:left="1440"/>
        <w:rPr>
          <w:rFonts w:ascii="Tahoma" w:hAnsi="Tahoma" w:cs="Tahoma"/>
          <w:color w:val="1F497D"/>
          <w:sz w:val="22"/>
          <w:szCs w:val="22"/>
        </w:rPr>
      </w:pPr>
    </w:p>
    <w:p w14:paraId="2451A83E" w14:textId="77777777" w:rsidR="006D52E7" w:rsidRDefault="006D52E7" w:rsidP="006D52E7">
      <w:pPr>
        <w:pStyle w:val="Continuarlista"/>
        <w:spacing w:after="0"/>
        <w:ind w:left="1412"/>
        <w:jc w:val="center"/>
        <w:rPr>
          <w:rFonts w:ascii="Tahoma" w:hAnsi="Tahoma" w:cs="Tahoma"/>
          <w:color w:val="1F497D"/>
          <w:sz w:val="22"/>
          <w:szCs w:val="22"/>
        </w:rPr>
      </w:pPr>
      <w:r>
        <w:rPr>
          <w:noProof/>
          <w:color w:val="1F497D"/>
          <w:position w:val="-28"/>
          <w:lang w:eastAsia="es-BO"/>
        </w:rPr>
        <w:lastRenderedPageBreak/>
        <w:drawing>
          <wp:inline distT="0" distB="0" distL="0" distR="0" wp14:anchorId="11F57C06" wp14:editId="11A39C11">
            <wp:extent cx="1828800" cy="4381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28800" cy="438150"/>
                    </a:xfrm>
                    <a:prstGeom prst="rect">
                      <a:avLst/>
                    </a:prstGeom>
                    <a:noFill/>
                    <a:ln>
                      <a:noFill/>
                    </a:ln>
                  </pic:spPr>
                </pic:pic>
              </a:graphicData>
            </a:graphic>
          </wp:inline>
        </w:drawing>
      </w:r>
    </w:p>
    <w:p w14:paraId="6BB02671" w14:textId="77777777" w:rsidR="006D52E7" w:rsidRDefault="006D52E7" w:rsidP="006D52E7">
      <w:pPr>
        <w:pStyle w:val="Continuarlista"/>
        <w:spacing w:after="0"/>
        <w:ind w:left="1351" w:firstLine="65"/>
        <w:jc w:val="left"/>
        <w:rPr>
          <w:rFonts w:ascii="Tahoma" w:hAnsi="Tahoma" w:cs="Tahoma"/>
          <w:color w:val="1F497D"/>
          <w:sz w:val="22"/>
          <w:szCs w:val="22"/>
        </w:rPr>
      </w:pPr>
      <w:r>
        <w:rPr>
          <w:rFonts w:ascii="Tahoma" w:hAnsi="Tahoma" w:cs="Tahoma"/>
          <w:color w:val="1F497D"/>
          <w:sz w:val="22"/>
          <w:szCs w:val="22"/>
        </w:rPr>
        <w:t>Dónde:</w:t>
      </w:r>
    </w:p>
    <w:p w14:paraId="5FBFA7AC" w14:textId="77777777" w:rsidR="006D52E7" w:rsidRDefault="006D52E7" w:rsidP="006D52E7">
      <w:pPr>
        <w:pStyle w:val="Continuarlista"/>
        <w:spacing w:after="0"/>
        <w:ind w:left="1701"/>
        <w:jc w:val="left"/>
        <w:rPr>
          <w:rFonts w:ascii="Tahoma" w:hAnsi="Tahoma" w:cs="Tahoma"/>
          <w:color w:val="1F497D"/>
          <w:sz w:val="22"/>
          <w:szCs w:val="22"/>
        </w:rPr>
      </w:pPr>
      <w:proofErr w:type="spellStart"/>
      <w:r>
        <w:rPr>
          <w:rFonts w:ascii="Tahoma" w:hAnsi="Tahoma" w:cs="Tahoma"/>
          <w:color w:val="1F497D"/>
          <w:sz w:val="22"/>
          <w:szCs w:val="22"/>
        </w:rPr>
        <w:t>C_Ofrecida</w:t>
      </w:r>
      <w:proofErr w:type="spellEnd"/>
      <w:r>
        <w:rPr>
          <w:rFonts w:ascii="Tahoma" w:hAnsi="Tahoma" w:cs="Tahoma"/>
          <w:color w:val="1F497D"/>
          <w:sz w:val="22"/>
          <w:szCs w:val="22"/>
        </w:rPr>
        <w:t xml:space="preserve"> = Cantidad ofrecida en la propuesta.</w:t>
      </w:r>
    </w:p>
    <w:p w14:paraId="56905D9B" w14:textId="77777777" w:rsidR="006D52E7" w:rsidRDefault="006D52E7" w:rsidP="006D52E7">
      <w:pPr>
        <w:pStyle w:val="Continuarlista"/>
        <w:spacing w:after="0"/>
        <w:ind w:left="1701"/>
        <w:jc w:val="left"/>
        <w:rPr>
          <w:rFonts w:ascii="Tahoma" w:hAnsi="Tahoma" w:cs="Tahoma"/>
          <w:color w:val="1F497D"/>
          <w:sz w:val="22"/>
          <w:szCs w:val="22"/>
        </w:rPr>
      </w:pPr>
      <w:proofErr w:type="spellStart"/>
      <w:r>
        <w:rPr>
          <w:rFonts w:ascii="Tahoma" w:hAnsi="Tahoma" w:cs="Tahoma"/>
          <w:color w:val="1F497D"/>
          <w:sz w:val="22"/>
          <w:szCs w:val="22"/>
        </w:rPr>
        <w:t>C_Máxima</w:t>
      </w:r>
      <w:proofErr w:type="spellEnd"/>
      <w:r>
        <w:rPr>
          <w:rFonts w:ascii="Tahoma" w:hAnsi="Tahoma" w:cs="Tahoma"/>
          <w:color w:val="1F497D"/>
          <w:sz w:val="22"/>
          <w:szCs w:val="22"/>
        </w:rPr>
        <w:t xml:space="preserve"> = Cantidad máxima ofrecida de todas las propuestas.</w:t>
      </w:r>
    </w:p>
    <w:p w14:paraId="7B63E144" w14:textId="77777777" w:rsidR="006D52E7" w:rsidRDefault="006D52E7" w:rsidP="006D52E7">
      <w:pPr>
        <w:rPr>
          <w:rFonts w:ascii="Tahoma" w:hAnsi="Tahoma" w:cs="Tahoma"/>
          <w:color w:val="1F497D"/>
        </w:rPr>
      </w:pPr>
      <w:r>
        <w:rPr>
          <w:rFonts w:ascii="Tahoma" w:hAnsi="Tahoma" w:cs="Tahoma"/>
          <w:color w:val="1F497D"/>
        </w:rPr>
        <w:t>Ponderación = De acuerdo a tabla de Calificación Técnica.</w:t>
      </w:r>
    </w:p>
    <w:p w14:paraId="41C5E55D" w14:textId="77777777" w:rsidR="006D52E7" w:rsidRPr="00AD778F" w:rsidRDefault="006D52E7" w:rsidP="00585C3A">
      <w:pPr>
        <w:pStyle w:val="Continuarlista"/>
        <w:spacing w:before="120" w:after="0"/>
        <w:ind w:left="426"/>
        <w:rPr>
          <w:rFonts w:ascii="Tahoma" w:hAnsi="Tahoma" w:cs="Tahoma"/>
          <w:color w:val="004990"/>
          <w:sz w:val="22"/>
          <w:szCs w:val="22"/>
          <w:lang w:val="es-ES"/>
        </w:rPr>
      </w:pPr>
    </w:p>
    <w:p w14:paraId="5FFCFDC5" w14:textId="77777777" w:rsidR="005E2C74" w:rsidRPr="005E2C74" w:rsidRDefault="005E2C74" w:rsidP="005E2C74">
      <w:pPr>
        <w:pStyle w:val="TITULOS"/>
        <w:numPr>
          <w:ilvl w:val="1"/>
          <w:numId w:val="17"/>
        </w:numPr>
        <w:spacing w:before="120" w:after="0" w:line="240" w:lineRule="auto"/>
        <w:ind w:left="426" w:hanging="426"/>
        <w:rPr>
          <w:rFonts w:ascii="Tahoma" w:hAnsi="Tahoma" w:cs="Tahoma"/>
          <w:color w:val="004990"/>
          <w:sz w:val="22"/>
          <w:szCs w:val="28"/>
        </w:rPr>
      </w:pPr>
      <w:r w:rsidRPr="005E2C74">
        <w:rPr>
          <w:rFonts w:ascii="Tahoma" w:hAnsi="Tahoma" w:cs="Tahoma"/>
          <w:color w:val="004990"/>
          <w:sz w:val="22"/>
          <w:szCs w:val="28"/>
        </w:rPr>
        <w:t>CARACTERÍSTICAS DE LA SOLUCIÓN</w:t>
      </w:r>
    </w:p>
    <w:p w14:paraId="07A0585E" w14:textId="77777777"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La solución ofertada debe ser integral en diseño y suministro de materiales, de modo que se facilite la instalación de la misma y el cumplimiento de los objetivos planteados.</w:t>
      </w:r>
    </w:p>
    <w:p w14:paraId="2D6AD3E8" w14:textId="77777777"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 xml:space="preserve">El objetivo es adquirir una solución </w:t>
      </w:r>
      <w:r w:rsidRPr="005E2C74">
        <w:rPr>
          <w:rFonts w:ascii="Tahoma" w:hAnsi="Tahoma" w:cs="Tahoma"/>
          <w:b/>
          <w:color w:val="004990"/>
          <w:sz w:val="22"/>
          <w:szCs w:val="22"/>
          <w:u w:val="single"/>
          <w:lang w:val="es-ES_tradnl"/>
        </w:rPr>
        <w:t>completa y autosuficiente</w:t>
      </w:r>
      <w:r w:rsidRPr="005E2C74">
        <w:rPr>
          <w:rFonts w:ascii="Tahoma" w:hAnsi="Tahoma" w:cs="Tahoma"/>
          <w:color w:val="004990"/>
          <w:sz w:val="22"/>
          <w:szCs w:val="22"/>
          <w:lang w:val="es-ES_tradnl"/>
        </w:rPr>
        <w:t xml:space="preserve"> que permita la provisión de energía eléctrica para cubrir los requerimientos del proyecto Telecentros Satelitales Integrales, la cual debe contemplar todos los elementos que permitan la instalación y habilitación de puntos remotos (Telecentros) según lo expuesto en este documento. </w:t>
      </w:r>
    </w:p>
    <w:p w14:paraId="7650493D" w14:textId="0482B4D8"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7977CA">
        <w:rPr>
          <w:rFonts w:ascii="Tahoma" w:hAnsi="Tahoma" w:cs="Tahoma"/>
          <w:color w:val="004990"/>
          <w:sz w:val="22"/>
          <w:szCs w:val="22"/>
          <w:lang w:val="es-ES_tradnl"/>
        </w:rPr>
        <w:t xml:space="preserve">Por lo expuesto, la provisión de elementos necesarios para una solución completa para cumplir con este objetivo, como ser: equipos, materiales, accesorios de montaje, software, licencias, servicios, su suministro, </w:t>
      </w:r>
      <w:r w:rsidR="002011F5" w:rsidRPr="007977CA">
        <w:rPr>
          <w:rFonts w:ascii="Tahoma" w:hAnsi="Tahoma" w:cs="Tahoma"/>
          <w:color w:val="004990"/>
          <w:sz w:val="22"/>
          <w:szCs w:val="22"/>
          <w:lang w:val="es-ES_tradnl"/>
        </w:rPr>
        <w:t xml:space="preserve">para la </w:t>
      </w:r>
      <w:r w:rsidRPr="007977CA">
        <w:rPr>
          <w:rFonts w:ascii="Tahoma" w:hAnsi="Tahoma" w:cs="Tahoma"/>
          <w:color w:val="004990"/>
          <w:sz w:val="22"/>
          <w:szCs w:val="22"/>
          <w:lang w:val="es-ES_tradnl"/>
        </w:rPr>
        <w:t>instalación o habilitación será responsabilidad del oferente sin costo alguno para ENTEL S.A.</w:t>
      </w:r>
    </w:p>
    <w:p w14:paraId="0116A0D3" w14:textId="77777777" w:rsidR="005E2C74" w:rsidRPr="005E2C74" w:rsidRDefault="005E2C74" w:rsidP="005E2C74">
      <w:pPr>
        <w:pStyle w:val="Continuarlista"/>
        <w:spacing w:before="120" w:after="0"/>
        <w:ind w:left="426"/>
        <w:rPr>
          <w:rFonts w:ascii="Tahoma" w:hAnsi="Tahoma" w:cs="Tahoma"/>
          <w:color w:val="004990"/>
          <w:sz w:val="22"/>
          <w:szCs w:val="22"/>
          <w:lang w:val="es-ES_tradnl"/>
        </w:rPr>
      </w:pPr>
      <w:r w:rsidRPr="005E2C74">
        <w:rPr>
          <w:rFonts w:ascii="Tahoma" w:hAnsi="Tahoma" w:cs="Tahoma"/>
          <w:color w:val="004990"/>
          <w:sz w:val="22"/>
          <w:szCs w:val="22"/>
          <w:lang w:val="es-ES_tradnl"/>
        </w:rPr>
        <w:t>Los equipos a energizar en cada uno de los sitios del proyecto, son los siguientes:</w:t>
      </w:r>
    </w:p>
    <w:p w14:paraId="5C247546" w14:textId="77777777" w:rsidR="005E2C74" w:rsidRPr="005E2C74" w:rsidRDefault="005E2C74" w:rsidP="00DD1602">
      <w:pPr>
        <w:pStyle w:val="Continuarlista"/>
        <w:numPr>
          <w:ilvl w:val="0"/>
          <w:numId w:val="43"/>
        </w:numPr>
        <w:spacing w:before="120" w:after="0"/>
        <w:ind w:left="1559" w:hanging="11"/>
        <w:rPr>
          <w:rFonts w:ascii="Tahoma" w:hAnsi="Tahoma" w:cs="Tahoma"/>
          <w:color w:val="004990"/>
          <w:sz w:val="22"/>
          <w:szCs w:val="18"/>
        </w:rPr>
      </w:pPr>
      <w:r w:rsidRPr="005E2C74">
        <w:rPr>
          <w:rFonts w:ascii="Tahoma" w:hAnsi="Tahoma" w:cs="Tahoma"/>
          <w:color w:val="004990"/>
          <w:sz w:val="22"/>
          <w:szCs w:val="18"/>
        </w:rPr>
        <w:t xml:space="preserve">1 sistema VSAT en banda </w:t>
      </w:r>
      <w:proofErr w:type="spellStart"/>
      <w:r w:rsidRPr="005E2C74">
        <w:rPr>
          <w:rFonts w:ascii="Tahoma" w:hAnsi="Tahoma" w:cs="Tahoma"/>
          <w:color w:val="004990"/>
          <w:sz w:val="22"/>
          <w:szCs w:val="18"/>
        </w:rPr>
        <w:t>Ku</w:t>
      </w:r>
      <w:proofErr w:type="spellEnd"/>
    </w:p>
    <w:p w14:paraId="7DB3E83A" w14:textId="77777777"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3 computadoras con multimedia</w:t>
      </w:r>
    </w:p>
    <w:p w14:paraId="79E0F0A7" w14:textId="77777777"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Impresora</w:t>
      </w:r>
    </w:p>
    <w:p w14:paraId="457D32F9" w14:textId="77777777"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Teléfono público</w:t>
      </w:r>
    </w:p>
    <w:p w14:paraId="6F19617B" w14:textId="77777777" w:rsidR="005E2C74" w:rsidRPr="005E2C74" w:rsidRDefault="005E2C74" w:rsidP="00DD1602">
      <w:pPr>
        <w:pStyle w:val="Continuarlista"/>
        <w:numPr>
          <w:ilvl w:val="0"/>
          <w:numId w:val="43"/>
        </w:numPr>
        <w:spacing w:after="0"/>
        <w:ind w:left="1559" w:hanging="11"/>
        <w:rPr>
          <w:rFonts w:ascii="Tahoma" w:hAnsi="Tahoma" w:cs="Tahoma"/>
          <w:color w:val="004990"/>
          <w:sz w:val="22"/>
          <w:szCs w:val="18"/>
          <w:lang w:val="en-US"/>
        </w:rPr>
      </w:pPr>
      <w:r w:rsidRPr="005E2C74">
        <w:rPr>
          <w:rFonts w:ascii="Tahoma" w:hAnsi="Tahoma" w:cs="Tahoma"/>
          <w:color w:val="004990"/>
          <w:sz w:val="22"/>
          <w:szCs w:val="18"/>
          <w:lang w:val="en-US"/>
        </w:rPr>
        <w:t xml:space="preserve">1 </w:t>
      </w:r>
      <w:proofErr w:type="spellStart"/>
      <w:r w:rsidRPr="005E2C74">
        <w:rPr>
          <w:rFonts w:ascii="Tahoma" w:hAnsi="Tahoma" w:cs="Tahoma"/>
          <w:color w:val="004990"/>
          <w:sz w:val="22"/>
          <w:szCs w:val="18"/>
          <w:lang w:val="en-US"/>
        </w:rPr>
        <w:t>Equipo</w:t>
      </w:r>
      <w:proofErr w:type="spellEnd"/>
      <w:r w:rsidRPr="005E2C74">
        <w:rPr>
          <w:rFonts w:ascii="Tahoma" w:hAnsi="Tahoma" w:cs="Tahoma"/>
          <w:color w:val="004990"/>
          <w:sz w:val="22"/>
          <w:szCs w:val="18"/>
          <w:lang w:val="en-US"/>
        </w:rPr>
        <w:t xml:space="preserve"> </w:t>
      </w:r>
      <w:proofErr w:type="spellStart"/>
      <w:r w:rsidRPr="005E2C74">
        <w:rPr>
          <w:rFonts w:ascii="Tahoma" w:hAnsi="Tahoma" w:cs="Tahoma"/>
          <w:color w:val="004990"/>
          <w:sz w:val="22"/>
          <w:szCs w:val="18"/>
          <w:lang w:val="en-US"/>
        </w:rPr>
        <w:t>HotSpot</w:t>
      </w:r>
      <w:proofErr w:type="spellEnd"/>
      <w:r w:rsidRPr="005E2C74">
        <w:rPr>
          <w:rFonts w:ascii="Tahoma" w:hAnsi="Tahoma" w:cs="Tahoma"/>
          <w:color w:val="004990"/>
          <w:sz w:val="22"/>
          <w:szCs w:val="18"/>
          <w:lang w:val="en-US"/>
        </w:rPr>
        <w:t xml:space="preserve"> Wi-Fi indoor</w:t>
      </w:r>
    </w:p>
    <w:p w14:paraId="3BBDA285" w14:textId="77777777"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Tv Led de 42”</w:t>
      </w:r>
    </w:p>
    <w:p w14:paraId="7510A573" w14:textId="77777777" w:rsidR="005E2C74" w:rsidRPr="005E2C74" w:rsidRDefault="005E2C74" w:rsidP="00DD1602">
      <w:pPr>
        <w:pStyle w:val="Continuarlista"/>
        <w:numPr>
          <w:ilvl w:val="0"/>
          <w:numId w:val="43"/>
        </w:numPr>
        <w:spacing w:after="0"/>
        <w:ind w:left="1559" w:hanging="11"/>
        <w:rPr>
          <w:rFonts w:ascii="Tahoma" w:hAnsi="Tahoma" w:cs="Tahoma"/>
          <w:color w:val="004990"/>
          <w:sz w:val="22"/>
          <w:szCs w:val="18"/>
        </w:rPr>
      </w:pPr>
      <w:r w:rsidRPr="005E2C74">
        <w:rPr>
          <w:rFonts w:ascii="Tahoma" w:hAnsi="Tahoma" w:cs="Tahoma"/>
          <w:color w:val="004990"/>
          <w:sz w:val="22"/>
          <w:szCs w:val="18"/>
        </w:rPr>
        <w:t>1 Kit Set Top Box (STB) para habilitar servicio de Tv DTH</w:t>
      </w:r>
    </w:p>
    <w:p w14:paraId="1AA82484" w14:textId="77777777" w:rsidR="005E2C74" w:rsidRPr="005E2C74" w:rsidRDefault="005E2C74" w:rsidP="00DD1602">
      <w:pPr>
        <w:pStyle w:val="Continuarlista"/>
        <w:numPr>
          <w:ilvl w:val="0"/>
          <w:numId w:val="43"/>
        </w:numPr>
        <w:spacing w:after="0"/>
        <w:ind w:left="1559" w:hanging="11"/>
        <w:rPr>
          <w:rFonts w:ascii="Tahoma" w:hAnsi="Tahoma" w:cs="Tahoma"/>
          <w:color w:val="004990"/>
          <w:sz w:val="18"/>
          <w:szCs w:val="18"/>
        </w:rPr>
      </w:pPr>
      <w:r w:rsidRPr="005E2C74">
        <w:rPr>
          <w:rFonts w:ascii="Tahoma" w:hAnsi="Tahoma" w:cs="Tahoma"/>
          <w:color w:val="004990"/>
          <w:sz w:val="22"/>
          <w:szCs w:val="18"/>
        </w:rPr>
        <w:t>1 Lámpara de bajo consumo para iluminación ambiente</w:t>
      </w:r>
    </w:p>
    <w:p w14:paraId="3F8D999F" w14:textId="77777777" w:rsidR="005E2C74" w:rsidRPr="005E2C74" w:rsidRDefault="005E2C74" w:rsidP="005E2C74">
      <w:pPr>
        <w:autoSpaceDE w:val="0"/>
        <w:autoSpaceDN w:val="0"/>
        <w:adjustRightInd w:val="0"/>
        <w:spacing w:before="120"/>
        <w:ind w:left="426"/>
        <w:jc w:val="both"/>
        <w:rPr>
          <w:rFonts w:ascii="Tahoma" w:hAnsi="Tahoma" w:cs="Tahoma"/>
          <w:color w:val="004990"/>
          <w:sz w:val="22"/>
          <w:szCs w:val="22"/>
          <w:lang w:val="es-ES_tradnl" w:eastAsia="en-US"/>
        </w:rPr>
      </w:pPr>
      <w:r w:rsidRPr="005E2C74">
        <w:rPr>
          <w:rFonts w:ascii="Tahoma" w:hAnsi="Tahoma" w:cs="Tahoma"/>
          <w:color w:val="004990"/>
          <w:sz w:val="22"/>
          <w:szCs w:val="22"/>
          <w:lang w:val="es-ES_tradnl" w:eastAsia="en-US"/>
        </w:rPr>
        <w:t xml:space="preserve">Algunos sitios para referencia son </w:t>
      </w:r>
      <w:proofErr w:type="spellStart"/>
      <w:r w:rsidRPr="005E2C74">
        <w:rPr>
          <w:rFonts w:ascii="Tahoma" w:hAnsi="Tahoma" w:cs="Tahoma"/>
          <w:color w:val="004990"/>
          <w:sz w:val="22"/>
          <w:szCs w:val="22"/>
          <w:lang w:val="es-ES_tradnl" w:eastAsia="en-US"/>
        </w:rPr>
        <w:t>Ayparavi</w:t>
      </w:r>
      <w:proofErr w:type="spellEnd"/>
      <w:r w:rsidRPr="005E2C74">
        <w:rPr>
          <w:rFonts w:ascii="Tahoma" w:hAnsi="Tahoma" w:cs="Tahoma"/>
          <w:color w:val="004990"/>
          <w:sz w:val="22"/>
          <w:szCs w:val="22"/>
          <w:lang w:val="es-ES_tradnl" w:eastAsia="en-US"/>
        </w:rPr>
        <w:t xml:space="preserve"> en Oruro (-67,91372, -19,0325), </w:t>
      </w:r>
      <w:proofErr w:type="spellStart"/>
      <w:r w:rsidRPr="005E2C74">
        <w:rPr>
          <w:rFonts w:ascii="Tahoma" w:hAnsi="Tahoma" w:cs="Tahoma"/>
          <w:color w:val="004990"/>
          <w:sz w:val="22"/>
          <w:szCs w:val="22"/>
          <w:lang w:val="es-ES_tradnl" w:eastAsia="en-US"/>
        </w:rPr>
        <w:t>Chacarilla</w:t>
      </w:r>
      <w:proofErr w:type="spellEnd"/>
      <w:r w:rsidRPr="005E2C74">
        <w:rPr>
          <w:rFonts w:ascii="Tahoma" w:hAnsi="Tahoma" w:cs="Tahoma"/>
          <w:color w:val="004990"/>
          <w:sz w:val="22"/>
          <w:szCs w:val="22"/>
          <w:lang w:val="es-ES_tradnl" w:eastAsia="en-US"/>
        </w:rPr>
        <w:t xml:space="preserve"> en La Paz (-68.0333, -17,4667), Alto </w:t>
      </w:r>
      <w:proofErr w:type="spellStart"/>
      <w:r w:rsidRPr="005E2C74">
        <w:rPr>
          <w:rFonts w:ascii="Tahoma" w:hAnsi="Tahoma" w:cs="Tahoma"/>
          <w:color w:val="004990"/>
          <w:sz w:val="22"/>
          <w:szCs w:val="22"/>
          <w:lang w:val="es-ES_tradnl" w:eastAsia="en-US"/>
        </w:rPr>
        <w:t>Ivon</w:t>
      </w:r>
      <w:proofErr w:type="spellEnd"/>
      <w:r w:rsidRPr="005E2C74">
        <w:rPr>
          <w:rFonts w:ascii="Tahoma" w:hAnsi="Tahoma" w:cs="Tahoma"/>
          <w:color w:val="004990"/>
          <w:sz w:val="22"/>
          <w:szCs w:val="22"/>
          <w:lang w:val="es-ES_tradnl" w:eastAsia="en-US"/>
        </w:rPr>
        <w:t xml:space="preserve"> en Beni (-66,035528 , -11,873444) y Alto España en</w:t>
      </w:r>
      <w:r w:rsidRPr="005E2C74">
        <w:rPr>
          <w:rFonts w:ascii="Tahoma" w:hAnsi="Tahoma" w:cs="Tahoma"/>
          <w:color w:val="004990"/>
          <w:sz w:val="18"/>
          <w:szCs w:val="18"/>
          <w:lang w:val="es-BO" w:eastAsia="en-US"/>
        </w:rPr>
        <w:t xml:space="preserve"> </w:t>
      </w:r>
      <w:r w:rsidRPr="005E2C74">
        <w:rPr>
          <w:rFonts w:ascii="Tahoma" w:hAnsi="Tahoma" w:cs="Tahoma"/>
          <w:color w:val="004990"/>
          <w:sz w:val="22"/>
          <w:szCs w:val="22"/>
          <w:lang w:val="es-ES_tradnl" w:eastAsia="en-US"/>
        </w:rPr>
        <w:t xml:space="preserve">Tarija          (-64,4333, -21,3833). </w:t>
      </w:r>
    </w:p>
    <w:p w14:paraId="364B2F0C" w14:textId="77777777" w:rsidR="005E2C74" w:rsidRPr="005E2C74" w:rsidRDefault="005E2C74" w:rsidP="005E2C74">
      <w:pPr>
        <w:autoSpaceDE w:val="0"/>
        <w:autoSpaceDN w:val="0"/>
        <w:adjustRightInd w:val="0"/>
        <w:spacing w:before="120"/>
        <w:ind w:left="426"/>
        <w:jc w:val="both"/>
        <w:rPr>
          <w:rFonts w:ascii="Tahoma" w:hAnsi="Tahoma" w:cs="Tahoma"/>
          <w:color w:val="004990"/>
          <w:sz w:val="22"/>
          <w:szCs w:val="22"/>
        </w:rPr>
      </w:pPr>
      <w:r w:rsidRPr="005E2C74">
        <w:rPr>
          <w:rFonts w:ascii="Tahoma" w:hAnsi="Tahoma" w:cs="Tahoma"/>
          <w:color w:val="004990"/>
          <w:sz w:val="22"/>
          <w:szCs w:val="22"/>
          <w:lang w:val="es-ES_tradnl" w:eastAsia="en-US"/>
        </w:rPr>
        <w:t xml:space="preserve">El oferente deberá utilizar los valores de </w:t>
      </w:r>
      <w:proofErr w:type="spellStart"/>
      <w:r w:rsidRPr="005E2C74">
        <w:rPr>
          <w:rFonts w:ascii="Tahoma" w:hAnsi="Tahoma" w:cs="Tahoma"/>
          <w:color w:val="004990"/>
          <w:sz w:val="22"/>
          <w:szCs w:val="22"/>
          <w:lang w:val="es-ES_tradnl" w:eastAsia="en-US"/>
        </w:rPr>
        <w:t>Minimum</w:t>
      </w:r>
      <w:proofErr w:type="spellEnd"/>
      <w:r w:rsidRPr="005E2C74">
        <w:rPr>
          <w:rFonts w:ascii="Tahoma" w:hAnsi="Tahoma" w:cs="Tahoma"/>
          <w:color w:val="004990"/>
          <w:sz w:val="22"/>
          <w:szCs w:val="22"/>
          <w:lang w:val="es-ES_tradnl" w:eastAsia="en-US"/>
        </w:rPr>
        <w:t xml:space="preserve"> </w:t>
      </w:r>
      <w:proofErr w:type="spellStart"/>
      <w:r w:rsidRPr="005E2C74">
        <w:rPr>
          <w:rFonts w:ascii="Tahoma" w:hAnsi="Tahoma" w:cs="Tahoma"/>
          <w:color w:val="004990"/>
          <w:sz w:val="22"/>
          <w:szCs w:val="22"/>
          <w:lang w:val="es-ES_tradnl" w:eastAsia="en-US"/>
        </w:rPr>
        <w:t>Insolation</w:t>
      </w:r>
      <w:proofErr w:type="spellEnd"/>
      <w:r w:rsidRPr="005E2C74">
        <w:rPr>
          <w:rFonts w:ascii="Tahoma" w:hAnsi="Tahoma" w:cs="Tahoma"/>
          <w:color w:val="004990"/>
          <w:sz w:val="22"/>
          <w:szCs w:val="22"/>
          <w:lang w:val="es-ES_tradnl" w:eastAsia="en-US"/>
        </w:rPr>
        <w:t xml:space="preserve"> (</w:t>
      </w:r>
      <w:proofErr w:type="spellStart"/>
      <w:r w:rsidRPr="005E2C74">
        <w:rPr>
          <w:rFonts w:ascii="Tahoma" w:hAnsi="Tahoma" w:cs="Tahoma"/>
          <w:color w:val="004990"/>
          <w:sz w:val="22"/>
          <w:szCs w:val="22"/>
          <w:lang w:val="es-ES_tradnl" w:eastAsia="en-US"/>
        </w:rPr>
        <w:t>kwh</w:t>
      </w:r>
      <w:proofErr w:type="spellEnd"/>
      <w:r w:rsidRPr="005E2C74">
        <w:rPr>
          <w:rFonts w:ascii="Tahoma" w:hAnsi="Tahoma" w:cs="Tahoma"/>
          <w:color w:val="004990"/>
          <w:sz w:val="22"/>
          <w:szCs w:val="22"/>
          <w:lang w:val="es-ES_tradnl" w:eastAsia="en-US"/>
        </w:rPr>
        <w:t>/m2/</w:t>
      </w:r>
      <w:proofErr w:type="spellStart"/>
      <w:r w:rsidRPr="005E2C74">
        <w:rPr>
          <w:rFonts w:ascii="Tahoma" w:hAnsi="Tahoma" w:cs="Tahoma"/>
          <w:color w:val="004990"/>
          <w:sz w:val="22"/>
          <w:szCs w:val="22"/>
          <w:lang w:val="es-ES_tradnl" w:eastAsia="en-US"/>
        </w:rPr>
        <w:t>day</w:t>
      </w:r>
      <w:proofErr w:type="spellEnd"/>
      <w:r w:rsidRPr="005E2C74">
        <w:rPr>
          <w:rFonts w:ascii="Tahoma" w:hAnsi="Tahoma" w:cs="Tahoma"/>
          <w:color w:val="004990"/>
          <w:sz w:val="22"/>
          <w:szCs w:val="22"/>
          <w:lang w:val="es-ES_tradnl" w:eastAsia="en-US"/>
        </w:rPr>
        <w:t>) que requiera de aquellos que son publicados por organismos e instituciones especializados en este rubro. ENTEL S.A. no posee información propia al respecto por lo que no proporcionará esta información.</w:t>
      </w:r>
    </w:p>
    <w:p w14:paraId="7D58A15E" w14:textId="77777777" w:rsidR="001A1C0D" w:rsidRPr="00574965" w:rsidRDefault="001A1C0D" w:rsidP="00247F8A">
      <w:pPr>
        <w:pStyle w:val="TITULOS"/>
        <w:numPr>
          <w:ilvl w:val="1"/>
          <w:numId w:val="17"/>
        </w:numPr>
        <w:spacing w:before="120" w:after="0" w:line="240" w:lineRule="auto"/>
        <w:ind w:left="426" w:hanging="426"/>
        <w:rPr>
          <w:rFonts w:ascii="Tahoma" w:hAnsi="Tahoma" w:cs="Tahoma"/>
          <w:color w:val="004990"/>
          <w:sz w:val="22"/>
          <w:szCs w:val="22"/>
        </w:rPr>
      </w:pPr>
      <w:bookmarkStart w:id="14" w:name="_Toc306784018"/>
      <w:bookmarkStart w:id="15" w:name="_Toc359234679"/>
      <w:r w:rsidRPr="00574965">
        <w:rPr>
          <w:rFonts w:ascii="Tahoma" w:hAnsi="Tahoma" w:cs="Tahoma"/>
          <w:color w:val="004990"/>
          <w:sz w:val="22"/>
          <w:szCs w:val="22"/>
        </w:rPr>
        <w:t>CARACTERÍSTICAS</w:t>
      </w:r>
      <w:r w:rsidR="0029051B" w:rsidRPr="00574965">
        <w:rPr>
          <w:rFonts w:ascii="Tahoma" w:hAnsi="Tahoma" w:cs="Tahoma"/>
          <w:color w:val="004990"/>
          <w:sz w:val="22"/>
          <w:szCs w:val="22"/>
        </w:rPr>
        <w:t xml:space="preserve"> TÉCNICAS GENERALES</w:t>
      </w: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1134"/>
        <w:gridCol w:w="851"/>
        <w:gridCol w:w="993"/>
      </w:tblGrid>
      <w:tr w:rsidR="005E2C74" w:rsidRPr="00574965" w14:paraId="09D6111F" w14:textId="77777777" w:rsidTr="005E2C74">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C339453" w14:textId="77777777" w:rsidR="005E2C74" w:rsidRPr="00574965" w:rsidRDefault="005E2C74" w:rsidP="005E2C74">
            <w:pPr>
              <w:jc w:val="center"/>
              <w:rPr>
                <w:rFonts w:ascii="Tahoma" w:hAnsi="Tahoma" w:cs="Tahoma"/>
                <w:b/>
                <w:bCs/>
                <w:color w:val="FFFFFF" w:themeColor="background1"/>
                <w:lang w:eastAsia="es-BO"/>
              </w:rPr>
            </w:pPr>
            <w:r w:rsidRPr="00574965">
              <w:rPr>
                <w:rFonts w:ascii="Tahoma" w:hAnsi="Tahoma" w:cs="Tahoma"/>
                <w:b/>
                <w:bCs/>
                <w:color w:val="FFFFFF" w:themeColor="background1"/>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1CE13AF" w14:textId="77777777" w:rsidR="005E2C74" w:rsidRPr="00574965" w:rsidRDefault="005E2C74" w:rsidP="005E2C74">
            <w:pPr>
              <w:jc w:val="center"/>
              <w:rPr>
                <w:rFonts w:ascii="Tahoma" w:hAnsi="Tahoma" w:cs="Tahoma"/>
                <w:b/>
                <w:bCs/>
                <w:color w:val="FFFFFF" w:themeColor="background1"/>
                <w:sz w:val="14"/>
                <w:szCs w:val="14"/>
                <w:lang w:eastAsia="es-BO"/>
              </w:rPr>
            </w:pPr>
            <w:r w:rsidRPr="00574965">
              <w:rPr>
                <w:rFonts w:ascii="Tahoma" w:hAnsi="Tahoma" w:cs="Tahoma"/>
                <w:b/>
                <w:bCs/>
                <w:color w:val="FFFFFF" w:themeColor="background1"/>
                <w:sz w:val="14"/>
                <w:szCs w:val="14"/>
                <w:lang w:eastAsia="es-BO"/>
              </w:rPr>
              <w:t>RESPUESTA DEL OFERENTE</w:t>
            </w:r>
          </w:p>
        </w:tc>
      </w:tr>
      <w:tr w:rsidR="005E2C74" w:rsidRPr="00574965" w14:paraId="5541342E" w14:textId="77777777" w:rsidTr="005E2C74">
        <w:trPr>
          <w:trHeight w:val="55"/>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45B7F24" w14:textId="77777777"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8"/>
                <w:szCs w:val="18"/>
                <w:lang w:eastAsia="es-BO"/>
              </w:rPr>
              <w:t>SISTEMA FOTOVOLTAICO</w:t>
            </w:r>
          </w:p>
          <w:p w14:paraId="752980B6" w14:textId="77777777"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8"/>
                <w:szCs w:val="18"/>
                <w:lang w:eastAsia="es-BO"/>
              </w:rPr>
              <w:t>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3BB10A" w14:textId="77777777" w:rsidR="005E2C74" w:rsidRPr="00574965" w:rsidRDefault="005E2C74" w:rsidP="005E2C74">
            <w:pPr>
              <w:jc w:val="center"/>
              <w:rPr>
                <w:rFonts w:ascii="Tahoma" w:hAnsi="Tahoma" w:cs="Tahoma"/>
                <w:b/>
                <w:bCs/>
                <w:color w:val="FFFFFF" w:themeColor="background1"/>
                <w:sz w:val="18"/>
                <w:szCs w:val="18"/>
                <w:lang w:eastAsia="es-BO"/>
              </w:rPr>
            </w:pPr>
            <w:r w:rsidRPr="00574965">
              <w:rPr>
                <w:rFonts w:ascii="Tahoma" w:hAnsi="Tahoma" w:cs="Tahoma"/>
                <w:b/>
                <w:bCs/>
                <w:color w:val="FFFFFF" w:themeColor="background1"/>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103AE44" w14:textId="77777777" w:rsidR="005E2C74" w:rsidRPr="00574965" w:rsidRDefault="005E2C74" w:rsidP="005E2C74">
            <w:pPr>
              <w:jc w:val="center"/>
              <w:rPr>
                <w:rFonts w:ascii="Tahoma" w:hAnsi="Tahoma" w:cs="Tahoma"/>
                <w:b/>
                <w:bCs/>
                <w:color w:val="FFFFFF" w:themeColor="background1"/>
                <w:sz w:val="14"/>
                <w:szCs w:val="14"/>
                <w:lang w:eastAsia="es-BO"/>
              </w:rPr>
            </w:pPr>
            <w:r w:rsidRPr="00574965">
              <w:rPr>
                <w:rFonts w:ascii="Tahoma" w:hAnsi="Tahoma" w:cs="Tahoma"/>
                <w:b/>
                <w:bCs/>
                <w:color w:val="FFFFFF" w:themeColor="background1"/>
                <w:sz w:val="14"/>
                <w:szCs w:val="14"/>
                <w:lang w:eastAsia="es-BO"/>
              </w:rPr>
              <w:t>(Llenado Obligatorio)</w:t>
            </w:r>
          </w:p>
        </w:tc>
      </w:tr>
      <w:tr w:rsidR="005E2C74" w:rsidRPr="00574965" w14:paraId="7B7A6C55" w14:textId="77777777" w:rsidTr="005E2C74">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17B9B82" w14:textId="77777777" w:rsidR="005E2C74" w:rsidRPr="00574965" w:rsidRDefault="005E2C74" w:rsidP="005E2C74">
            <w:pPr>
              <w:jc w:val="center"/>
              <w:rPr>
                <w:rFonts w:ascii="Tahoma" w:hAnsi="Tahoma" w:cs="Tahoma"/>
                <w:b/>
                <w:color w:val="FFFFFF" w:themeColor="background1"/>
                <w:sz w:val="18"/>
                <w:szCs w:val="18"/>
                <w:lang w:eastAsia="es-BO"/>
              </w:rPr>
            </w:pPr>
            <w:r w:rsidRPr="00574965">
              <w:rPr>
                <w:rFonts w:ascii="Tahoma" w:hAnsi="Tahoma" w:cs="Tahoma"/>
                <w:b/>
                <w:color w:val="FFFFFF" w:themeColor="background1"/>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E09990D" w14:textId="77777777" w:rsidR="005E2C74" w:rsidRPr="00574965" w:rsidRDefault="005E2C74" w:rsidP="005E2C74">
            <w:pPr>
              <w:jc w:val="center"/>
              <w:rPr>
                <w:rFonts w:ascii="Tahoma" w:hAnsi="Tahoma" w:cs="Tahoma"/>
                <w:color w:val="FFFFFF" w:themeColor="background1"/>
                <w:sz w:val="18"/>
                <w:szCs w:val="18"/>
                <w:lang w:eastAsia="es-BO"/>
              </w:rPr>
            </w:pPr>
            <w:r w:rsidRPr="00574965">
              <w:rPr>
                <w:rFonts w:ascii="Tahoma" w:hAnsi="Tahoma" w:cs="Tahoma"/>
                <w:b/>
                <w:color w:val="FFFFFF" w:themeColor="background1"/>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14164DD" w14:textId="77777777" w:rsidR="005E2C74" w:rsidRPr="00574965" w:rsidRDefault="005E2C74" w:rsidP="005E2C74">
            <w:pPr>
              <w:jc w:val="center"/>
              <w:rPr>
                <w:rFonts w:ascii="Tahoma" w:hAnsi="Tahoma" w:cs="Tahoma"/>
                <w:b/>
                <w:bCs/>
                <w:color w:val="FFFFFF" w:themeColor="background1"/>
                <w:sz w:val="12"/>
                <w:szCs w:val="12"/>
                <w:lang w:eastAsia="es-BO"/>
              </w:rPr>
            </w:pPr>
            <w:r w:rsidRPr="00574965">
              <w:rPr>
                <w:rFonts w:ascii="Tahoma" w:hAnsi="Tahoma" w:cs="Tahoma"/>
                <w:b/>
                <w:bCs/>
                <w:color w:val="FFFFFF" w:themeColor="background1"/>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4C71D4C" w14:textId="77777777" w:rsidR="005E2C74" w:rsidRPr="00574965" w:rsidRDefault="005E2C74" w:rsidP="005E2C74">
            <w:pPr>
              <w:jc w:val="center"/>
              <w:rPr>
                <w:rFonts w:ascii="Tahoma" w:hAnsi="Tahoma" w:cs="Tahoma"/>
                <w:b/>
                <w:bCs/>
                <w:color w:val="FFFFFF" w:themeColor="background1"/>
                <w:sz w:val="12"/>
                <w:szCs w:val="12"/>
                <w:lang w:val="en-GB" w:eastAsia="es-BO"/>
              </w:rPr>
            </w:pPr>
            <w:proofErr w:type="spellStart"/>
            <w:r w:rsidRPr="00574965">
              <w:rPr>
                <w:rFonts w:ascii="Tahoma" w:hAnsi="Tahoma" w:cs="Tahoma"/>
                <w:b/>
                <w:bCs/>
                <w:color w:val="FFFFFF" w:themeColor="background1"/>
                <w:sz w:val="12"/>
                <w:szCs w:val="12"/>
                <w:lang w:val="en-GB" w:eastAsia="es-BO"/>
              </w:rPr>
              <w:t>Cumple</w:t>
            </w:r>
            <w:proofErr w:type="spellEnd"/>
            <w:r w:rsidRPr="00574965">
              <w:rPr>
                <w:rFonts w:ascii="Tahoma" w:hAnsi="Tahoma" w:cs="Tahoma"/>
                <w:b/>
                <w:bCs/>
                <w:color w:val="FFFFFF" w:themeColor="background1"/>
                <w:sz w:val="12"/>
                <w:szCs w:val="12"/>
                <w:lang w:val="en-GB" w:eastAsia="es-BO"/>
              </w:rPr>
              <w:t xml:space="preserve"> / No </w:t>
            </w:r>
            <w:proofErr w:type="spellStart"/>
            <w:r w:rsidRPr="00574965">
              <w:rPr>
                <w:rFonts w:ascii="Tahoma" w:hAnsi="Tahoma" w:cs="Tahoma"/>
                <w:b/>
                <w:bCs/>
                <w:color w:val="FFFFFF" w:themeColor="background1"/>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5BBAA20" w14:textId="77777777" w:rsidR="005E2C74" w:rsidRPr="00574965" w:rsidRDefault="005E2C74" w:rsidP="005E2C74">
            <w:pPr>
              <w:jc w:val="center"/>
              <w:rPr>
                <w:rFonts w:ascii="Tahoma" w:hAnsi="Tahoma" w:cs="Tahoma"/>
                <w:b/>
                <w:bCs/>
                <w:color w:val="FFFFFF" w:themeColor="background1"/>
                <w:sz w:val="12"/>
                <w:szCs w:val="12"/>
                <w:lang w:eastAsia="es-BO"/>
              </w:rPr>
            </w:pPr>
            <w:r w:rsidRPr="00574965">
              <w:rPr>
                <w:rFonts w:ascii="Tahoma" w:hAnsi="Tahoma" w:cs="Tahoma"/>
                <w:b/>
                <w:bCs/>
                <w:color w:val="FFFFFF" w:themeColor="background1"/>
                <w:sz w:val="12"/>
                <w:szCs w:val="12"/>
                <w:lang w:val="en-GB" w:eastAsia="es-BO"/>
              </w:rPr>
              <w:t>DOCUMENTO, PÁGINA, REFERENCIA</w:t>
            </w:r>
          </w:p>
        </w:tc>
      </w:tr>
      <w:tr w:rsidR="005E2C74" w:rsidRPr="00574965" w14:paraId="62C98E13" w14:textId="77777777" w:rsidTr="005E2C74">
        <w:trPr>
          <w:trHeight w:val="96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9AE980"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FC8747"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Adquisición de sistemas de generación eléctrica </w:t>
            </w:r>
            <w:proofErr w:type="gramStart"/>
            <w:r w:rsidRPr="00574965">
              <w:rPr>
                <w:rFonts w:ascii="Tahoma" w:hAnsi="Tahoma" w:cs="Tahoma"/>
                <w:color w:val="004990"/>
                <w:sz w:val="18"/>
                <w:szCs w:val="18"/>
                <w:lang w:val="es-BO" w:eastAsia="es-BO"/>
              </w:rPr>
              <w:t>fotovoltaico</w:t>
            </w:r>
            <w:proofErr w:type="gramEnd"/>
            <w:r w:rsidRPr="00574965">
              <w:rPr>
                <w:rFonts w:ascii="Tahoma" w:hAnsi="Tahoma" w:cs="Tahoma"/>
                <w:color w:val="004990"/>
                <w:sz w:val="18"/>
                <w:szCs w:val="18"/>
                <w:lang w:val="es-BO" w:eastAsia="es-BO"/>
              </w:rPr>
              <w:t xml:space="preserve"> completos. </w:t>
            </w:r>
          </w:p>
          <w:p w14:paraId="11DE75FA" w14:textId="77777777" w:rsidR="005E2C74" w:rsidRPr="00574965" w:rsidRDefault="005E2C74" w:rsidP="009C090F">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La oferta debe ser presentada bajo la modalidad  “Solución Técnica Completa”, es decir, debe incluir: Diseño de proyecto, provisión de e</w:t>
            </w:r>
            <w:r w:rsidR="009C090F">
              <w:rPr>
                <w:rFonts w:ascii="Tahoma" w:hAnsi="Tahoma" w:cs="Tahoma"/>
                <w:color w:val="004990"/>
                <w:sz w:val="18"/>
                <w:szCs w:val="18"/>
                <w:lang w:val="es-BO" w:eastAsia="es-BO"/>
              </w:rPr>
              <w:t xml:space="preserve">quipos, materiales, accesorios </w:t>
            </w:r>
            <w:r w:rsidRPr="00574965">
              <w:rPr>
                <w:rFonts w:ascii="Tahoma" w:hAnsi="Tahoma" w:cs="Tahoma"/>
                <w:color w:val="004990"/>
                <w:sz w:val="18"/>
                <w:szCs w:val="18"/>
                <w:lang w:val="es-BO" w:eastAsia="es-BO"/>
              </w:rPr>
              <w:t>y todo lo necesario para instalación y puesta en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60C0BA"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CE6F4C"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907447" w14:textId="55FDE654" w:rsidR="005E2C74" w:rsidRPr="00574965" w:rsidRDefault="005E2C74" w:rsidP="005E2C74">
            <w:pPr>
              <w:jc w:val="center"/>
              <w:rPr>
                <w:rFonts w:ascii="Tahoma" w:hAnsi="Tahoma" w:cs="Tahoma"/>
                <w:color w:val="004990"/>
                <w:sz w:val="18"/>
                <w:szCs w:val="18"/>
                <w:lang w:eastAsia="es-BO"/>
              </w:rPr>
            </w:pPr>
            <w:del w:id="16" w:author="Nicolas Togo" w:date="2015-11-17T18:45:00Z">
              <w:r w:rsidRPr="00574965" w:rsidDel="0060236A">
                <w:rPr>
                  <w:rFonts w:ascii="Tahoma" w:hAnsi="Tahoma" w:cs="Tahoma"/>
                  <w:color w:val="004990"/>
                  <w:sz w:val="18"/>
                  <w:szCs w:val="18"/>
                  <w:lang w:eastAsia="es-BO"/>
                </w:rPr>
                <w:delText>---</w:delText>
              </w:r>
            </w:del>
          </w:p>
        </w:tc>
      </w:tr>
      <w:tr w:rsidR="005E2C74" w:rsidRPr="00574965" w14:paraId="003E0D7D" w14:textId="77777777" w:rsidTr="005E2C74">
        <w:trPr>
          <w:trHeight w:val="3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5C62C7"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lastRenderedPageBreak/>
              <w:t>E2</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4655CB" w14:textId="77777777" w:rsidR="005E2C74" w:rsidRPr="00574965" w:rsidRDefault="005E2C74" w:rsidP="005E2C74">
            <w:pPr>
              <w:tabs>
                <w:tab w:val="left" w:pos="8789"/>
              </w:tabs>
              <w:autoSpaceDE w:val="0"/>
              <w:autoSpaceDN w:val="0"/>
              <w:adjustRightInd w:val="0"/>
              <w:rPr>
                <w:rFonts w:ascii="Tahoma" w:hAnsi="Tahoma" w:cs="Tahoma"/>
                <w:b/>
                <w:bCs/>
                <w:color w:val="004990"/>
                <w:sz w:val="18"/>
                <w:szCs w:val="18"/>
              </w:rPr>
            </w:pPr>
            <w:r w:rsidRPr="00574965">
              <w:rPr>
                <w:rFonts w:ascii="Tahoma" w:hAnsi="Tahoma" w:cs="Tahoma"/>
                <w:b/>
                <w:bCs/>
                <w:color w:val="004990"/>
                <w:sz w:val="18"/>
                <w:szCs w:val="18"/>
              </w:rPr>
              <w:t>NORMAS DE APLICACIÓN</w:t>
            </w:r>
          </w:p>
          <w:p w14:paraId="5D561CFE" w14:textId="77777777" w:rsidR="005E2C74" w:rsidRPr="00574965" w:rsidRDefault="005E2C74" w:rsidP="005E2C74">
            <w:pPr>
              <w:tabs>
                <w:tab w:val="left" w:pos="8789"/>
              </w:tabs>
              <w:autoSpaceDE w:val="0"/>
              <w:autoSpaceDN w:val="0"/>
              <w:adjustRightInd w:val="0"/>
              <w:jc w:val="both"/>
              <w:rPr>
                <w:rFonts w:ascii="Tahoma" w:hAnsi="Tahoma" w:cs="Tahoma"/>
                <w:bCs/>
                <w:color w:val="004990"/>
                <w:sz w:val="18"/>
                <w:szCs w:val="18"/>
              </w:rPr>
            </w:pPr>
            <w:r w:rsidRPr="00574965">
              <w:rPr>
                <w:rFonts w:ascii="Tahoma" w:hAnsi="Tahoma" w:cs="Tahoma"/>
                <w:bCs/>
                <w:color w:val="004990"/>
                <w:sz w:val="18"/>
                <w:szCs w:val="18"/>
              </w:rPr>
              <w:t xml:space="preserve">El oferente deberá basar la provisión de los sistemas fotovoltaicos en las siguientes normas: </w:t>
            </w:r>
          </w:p>
          <w:p w14:paraId="4BA32AB8"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Ley Boliviana 1333 del medio ambiente</w:t>
            </w:r>
          </w:p>
          <w:p w14:paraId="4DAAA4A4"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NB 777: Norma Boliviana, instalaciones eléctricas en baja tensión.</w:t>
            </w:r>
          </w:p>
          <w:p w14:paraId="267B1294"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NB 148009: Norma Boliviana, sistemas de puesta a tierra</w:t>
            </w:r>
          </w:p>
          <w:p w14:paraId="5A8479ED"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60364: Comisión electrotécnica internacional, Instalaciones Eléctricas en baja tensión</w:t>
            </w:r>
          </w:p>
          <w:p w14:paraId="274661D9"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60947: Aparatos de conexión y mandos de baja tensión</w:t>
            </w:r>
          </w:p>
          <w:p w14:paraId="5224991F"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60228: Cables aislados</w:t>
            </w:r>
          </w:p>
          <w:p w14:paraId="61132B8D"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UL 94: Norma de seguridad de inflamabilidad de los materiales plásticos</w:t>
            </w:r>
          </w:p>
          <w:p w14:paraId="377AB2A4"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n-US" w:eastAsia="es-BO"/>
              </w:rPr>
            </w:pPr>
            <w:r w:rsidRPr="00574965">
              <w:rPr>
                <w:rFonts w:ascii="Tahoma" w:hAnsi="Tahoma" w:cs="Tahoma"/>
                <w:color w:val="004990"/>
                <w:sz w:val="18"/>
                <w:szCs w:val="18"/>
                <w:lang w:val="en-US" w:eastAsia="es-BO"/>
              </w:rPr>
              <w:t>IEC 61215 Crystalline silicon terrestrial photovoltaic (PV) modules - Design qualification and type approval</w:t>
            </w:r>
          </w:p>
          <w:p w14:paraId="7923FF10"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n-US" w:eastAsia="es-BO"/>
              </w:rPr>
            </w:pPr>
            <w:r w:rsidRPr="00574965">
              <w:rPr>
                <w:rFonts w:ascii="Tahoma" w:hAnsi="Tahoma" w:cs="Tahoma"/>
                <w:color w:val="004990"/>
                <w:sz w:val="18"/>
                <w:szCs w:val="18"/>
                <w:lang w:val="en-US" w:eastAsia="es-BO"/>
              </w:rPr>
              <w:t>IEC 61730 Photovoltaic (PV) module safety qualification</w:t>
            </w:r>
          </w:p>
          <w:p w14:paraId="74FCFF92"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60617: Símbolos gráficos para esquemas Eléctricos</w:t>
            </w:r>
          </w:p>
          <w:p w14:paraId="28E5807F"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61000: Compatibilidad Electromagnética EMC</w:t>
            </w:r>
          </w:p>
          <w:p w14:paraId="077F56BE" w14:textId="77777777" w:rsidR="005E2C74" w:rsidRPr="00574965" w:rsidRDefault="005E2C74" w:rsidP="00DD1602">
            <w:pPr>
              <w:pStyle w:val="Prrafodelista"/>
              <w:numPr>
                <w:ilvl w:val="0"/>
                <w:numId w:val="50"/>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IEC 62305: Protección contra descargas atmosféricas</w:t>
            </w:r>
          </w:p>
          <w:p w14:paraId="3B2F58E4" w14:textId="77777777" w:rsidR="005E2C74" w:rsidRPr="00574965" w:rsidRDefault="005E2C74" w:rsidP="00DD1602">
            <w:pPr>
              <w:numPr>
                <w:ilvl w:val="0"/>
                <w:numId w:val="50"/>
              </w:numPr>
              <w:autoSpaceDE w:val="0"/>
              <w:autoSpaceDN w:val="0"/>
              <w:adjustRightInd w:val="0"/>
              <w:spacing w:line="276" w:lineRule="auto"/>
              <w:ind w:left="356" w:hanging="284"/>
              <w:jc w:val="both"/>
              <w:rPr>
                <w:rFonts w:ascii="Tahoma" w:hAnsi="Tahoma" w:cs="Tahoma"/>
                <w:b/>
                <w:bCs/>
                <w:color w:val="004990"/>
                <w:sz w:val="18"/>
                <w:szCs w:val="18"/>
              </w:rPr>
            </w:pPr>
            <w:r w:rsidRPr="00574965">
              <w:rPr>
                <w:rFonts w:ascii="Tahoma" w:hAnsi="Tahoma" w:cs="Tahoma"/>
                <w:color w:val="004990"/>
                <w:sz w:val="18"/>
                <w:szCs w:val="18"/>
                <w:lang w:val="es-BO" w:eastAsia="es-BO"/>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720091"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8C7712"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C0B073"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765925D0" w14:textId="77777777"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98227D"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700A73" w14:textId="77777777" w:rsidR="005E2C74" w:rsidRPr="00574965" w:rsidRDefault="005E2C74" w:rsidP="005E2C74">
            <w:pPr>
              <w:tabs>
                <w:tab w:val="left" w:pos="8789"/>
              </w:tabs>
              <w:autoSpaceDE w:val="0"/>
              <w:autoSpaceDN w:val="0"/>
              <w:adjustRightInd w:val="0"/>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CARACTERÍSTICAS ELÉCTRICAS DE LA CARGA</w:t>
            </w:r>
          </w:p>
          <w:p w14:paraId="2F4DBB5D" w14:textId="0879FA16" w:rsidR="005E2C74" w:rsidRPr="00574965" w:rsidRDefault="005E2C74" w:rsidP="005E2C74">
            <w:pPr>
              <w:tabs>
                <w:tab w:val="left" w:pos="8789"/>
              </w:tabs>
              <w:autoSpaceDE w:val="0"/>
              <w:autoSpaceDN w:val="0"/>
              <w:adjustRightInd w:val="0"/>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sistemas fotovoltaicos deberán ser diseñados para alimentar todos los equipos del telecentro con una autonomía de funcionamiento mediante bancos de batería de  </w:t>
            </w:r>
            <w:del w:id="17" w:author="Nicolas Togo" w:date="2015-11-17T18:46:00Z">
              <w:r w:rsidRPr="00574965" w:rsidDel="0060236A">
                <w:rPr>
                  <w:rFonts w:ascii="Tahoma" w:hAnsi="Tahoma" w:cs="Tahoma"/>
                  <w:color w:val="004990"/>
                  <w:sz w:val="18"/>
                  <w:szCs w:val="18"/>
                  <w:lang w:val="es-BO" w:eastAsia="es-BO"/>
                </w:rPr>
                <w:delText xml:space="preserve">al menos </w:delText>
              </w:r>
            </w:del>
            <w:r w:rsidRPr="00574965">
              <w:rPr>
                <w:rFonts w:ascii="Tahoma" w:hAnsi="Tahoma" w:cs="Tahoma"/>
                <w:color w:val="004990"/>
                <w:sz w:val="18"/>
                <w:szCs w:val="18"/>
                <w:lang w:val="es-BO" w:eastAsia="es-BO"/>
              </w:rPr>
              <w:t>24 horas (1 día).  Todos los equipos listados trabajarán con 220 VAC, y tendrán las siguientes potencias aproximadas:</w:t>
            </w:r>
          </w:p>
          <w:p w14:paraId="5419B39A" w14:textId="77777777"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VSAT satelital:  20 W</w:t>
            </w:r>
          </w:p>
          <w:p w14:paraId="790C0C75" w14:textId="4FD233B5" w:rsidR="005E2C74" w:rsidRPr="00574965" w:rsidRDefault="00B27FE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ins w:id="18" w:author="Nicolas Togo" w:date="2015-11-17T12:16:00Z">
              <w:r>
                <w:rPr>
                  <w:rFonts w:ascii="Tahoma" w:hAnsi="Tahoma" w:cs="Tahoma"/>
                  <w:color w:val="004990"/>
                  <w:sz w:val="18"/>
                  <w:szCs w:val="18"/>
                  <w:lang w:val="es-BO" w:eastAsia="es-BO"/>
                </w:rPr>
                <w:t xml:space="preserve"> 3 </w:t>
              </w:r>
            </w:ins>
            <w:r w:rsidR="005E2C74" w:rsidRPr="00574965">
              <w:rPr>
                <w:rFonts w:ascii="Tahoma" w:hAnsi="Tahoma" w:cs="Tahoma"/>
                <w:color w:val="004990"/>
                <w:sz w:val="18"/>
                <w:szCs w:val="18"/>
                <w:lang w:val="es-BO" w:eastAsia="es-BO"/>
              </w:rPr>
              <w:t xml:space="preserve">Computadores: </w:t>
            </w:r>
            <w:ins w:id="19" w:author="Nicolas Togo" w:date="2015-11-17T12:16:00Z">
              <w:r>
                <w:rPr>
                  <w:rFonts w:ascii="Tahoma" w:hAnsi="Tahoma" w:cs="Tahoma"/>
                  <w:color w:val="004990"/>
                  <w:sz w:val="18"/>
                  <w:szCs w:val="18"/>
                  <w:lang w:val="es-BO" w:eastAsia="es-BO"/>
                </w:rPr>
                <w:t>75</w:t>
              </w:r>
            </w:ins>
            <w:del w:id="20" w:author="Nicolas Togo" w:date="2015-11-17T12:16:00Z">
              <w:r w:rsidR="005E2C74" w:rsidRPr="00574965" w:rsidDel="00B27FE4">
                <w:rPr>
                  <w:rFonts w:ascii="Tahoma" w:hAnsi="Tahoma" w:cs="Tahoma"/>
                  <w:color w:val="004990"/>
                  <w:sz w:val="18"/>
                  <w:szCs w:val="18"/>
                  <w:lang w:val="es-BO" w:eastAsia="es-BO"/>
                </w:rPr>
                <w:delText>35</w:delText>
              </w:r>
            </w:del>
            <w:r w:rsidR="005E2C74" w:rsidRPr="00574965">
              <w:rPr>
                <w:rFonts w:ascii="Tahoma" w:hAnsi="Tahoma" w:cs="Tahoma"/>
                <w:color w:val="004990"/>
                <w:sz w:val="18"/>
                <w:szCs w:val="18"/>
                <w:lang w:val="es-BO" w:eastAsia="es-BO"/>
              </w:rPr>
              <w:t>0 W</w:t>
            </w:r>
          </w:p>
          <w:p w14:paraId="5E46EBD3" w14:textId="77777777"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Impresora:  150 W</w:t>
            </w:r>
          </w:p>
          <w:p w14:paraId="61D1D94A" w14:textId="77777777"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Telefonía pública: 100 W</w:t>
            </w:r>
          </w:p>
          <w:p w14:paraId="4A89CB57" w14:textId="77777777"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proofErr w:type="spellStart"/>
            <w:r w:rsidRPr="00574965">
              <w:rPr>
                <w:rFonts w:ascii="Tahoma" w:hAnsi="Tahoma" w:cs="Tahoma"/>
                <w:color w:val="004990"/>
                <w:sz w:val="18"/>
                <w:szCs w:val="18"/>
                <w:lang w:val="es-BO" w:eastAsia="es-BO"/>
              </w:rPr>
              <w:t>HotSpot</w:t>
            </w:r>
            <w:proofErr w:type="spellEnd"/>
            <w:r w:rsidRPr="00574965">
              <w:rPr>
                <w:rFonts w:ascii="Tahoma" w:hAnsi="Tahoma" w:cs="Tahoma"/>
                <w:color w:val="004990"/>
                <w:sz w:val="18"/>
                <w:szCs w:val="18"/>
                <w:lang w:val="es-BO" w:eastAsia="es-BO"/>
              </w:rPr>
              <w:t xml:space="preserve"> </w:t>
            </w:r>
            <w:proofErr w:type="spellStart"/>
            <w:r w:rsidRPr="00574965">
              <w:rPr>
                <w:rFonts w:ascii="Tahoma" w:hAnsi="Tahoma" w:cs="Tahoma"/>
                <w:color w:val="004990"/>
                <w:sz w:val="18"/>
                <w:szCs w:val="18"/>
                <w:lang w:val="es-BO" w:eastAsia="es-BO"/>
              </w:rPr>
              <w:t>Wi</w:t>
            </w:r>
            <w:proofErr w:type="spellEnd"/>
            <w:r w:rsidRPr="00574965">
              <w:rPr>
                <w:rFonts w:ascii="Tahoma" w:hAnsi="Tahoma" w:cs="Tahoma"/>
                <w:color w:val="004990"/>
                <w:sz w:val="18"/>
                <w:szCs w:val="18"/>
                <w:lang w:val="es-BO" w:eastAsia="es-BO"/>
              </w:rPr>
              <w:t>-Fi: 200 W</w:t>
            </w:r>
          </w:p>
          <w:p w14:paraId="234AB22E" w14:textId="77777777"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color w:val="004990"/>
                <w:sz w:val="18"/>
                <w:szCs w:val="18"/>
                <w:lang w:val="es-BO" w:eastAsia="es-BO"/>
              </w:rPr>
            </w:pPr>
            <w:r w:rsidRPr="00574965">
              <w:rPr>
                <w:rFonts w:ascii="Tahoma" w:hAnsi="Tahoma" w:cs="Tahoma"/>
                <w:color w:val="004990"/>
                <w:sz w:val="18"/>
                <w:szCs w:val="18"/>
                <w:lang w:val="es-BO" w:eastAsia="es-BO"/>
              </w:rPr>
              <w:t>Sistema de Televisión (Televisor y STB): 150 W</w:t>
            </w:r>
          </w:p>
          <w:p w14:paraId="03A265EE" w14:textId="77777777" w:rsidR="005E2C74" w:rsidRPr="00574965" w:rsidRDefault="005E2C74" w:rsidP="00DD1602">
            <w:pPr>
              <w:pStyle w:val="Prrafodelista"/>
              <w:numPr>
                <w:ilvl w:val="0"/>
                <w:numId w:val="51"/>
              </w:numPr>
              <w:tabs>
                <w:tab w:val="left" w:pos="8789"/>
              </w:tabs>
              <w:autoSpaceDE w:val="0"/>
              <w:autoSpaceDN w:val="0"/>
              <w:adjustRightInd w:val="0"/>
              <w:ind w:left="356" w:hanging="142"/>
              <w:rPr>
                <w:rFonts w:ascii="Tahoma" w:hAnsi="Tahoma" w:cs="Tahoma"/>
                <w:b/>
                <w:bCs/>
                <w:color w:val="004990"/>
                <w:sz w:val="18"/>
                <w:szCs w:val="18"/>
              </w:rPr>
            </w:pPr>
            <w:r w:rsidRPr="00574965">
              <w:rPr>
                <w:rFonts w:ascii="Tahoma" w:hAnsi="Tahoma" w:cs="Tahoma"/>
                <w:color w:val="004990"/>
                <w:sz w:val="18"/>
                <w:szCs w:val="18"/>
                <w:lang w:val="es-BO" w:eastAsia="es-BO"/>
              </w:rPr>
              <w:t>Iluminación ambiente: 30 W</w:t>
            </w:r>
          </w:p>
          <w:p w14:paraId="082D1F6D" w14:textId="77777777" w:rsidR="005E2C74" w:rsidRPr="009C090F" w:rsidRDefault="005E2C74" w:rsidP="009C090F">
            <w:pPr>
              <w:tabs>
                <w:tab w:val="left" w:pos="8789"/>
              </w:tabs>
              <w:autoSpaceDE w:val="0"/>
              <w:autoSpaceDN w:val="0"/>
              <w:adjustRightInd w:val="0"/>
              <w:ind w:left="214"/>
              <w:rPr>
                <w:rFonts w:ascii="Tahoma" w:hAnsi="Tahoma" w:cs="Tahoma"/>
                <w:b/>
                <w:bCs/>
                <w:strike/>
                <w:color w:val="004990"/>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1B4268"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CF7742"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1EF2E6"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32A8F667" w14:textId="77777777" w:rsidTr="005E2C74">
        <w:trPr>
          <w:trHeight w:val="225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0C889C"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E19FD0" w14:textId="77777777" w:rsidR="005E2C74" w:rsidRPr="00574965" w:rsidRDefault="005E2C74" w:rsidP="005E2C74">
            <w:pPr>
              <w:tabs>
                <w:tab w:val="left" w:pos="8789"/>
              </w:tabs>
              <w:autoSpaceDE w:val="0"/>
              <w:autoSpaceDN w:val="0"/>
              <w:adjustRightInd w:val="0"/>
              <w:jc w:val="both"/>
              <w:rPr>
                <w:rFonts w:ascii="Tahoma" w:hAnsi="Tahoma" w:cs="Tahoma"/>
                <w:b/>
                <w:color w:val="004990"/>
                <w:sz w:val="18"/>
                <w:szCs w:val="18"/>
                <w:lang w:eastAsia="es-BO"/>
              </w:rPr>
            </w:pPr>
            <w:r w:rsidRPr="00574965">
              <w:rPr>
                <w:rFonts w:ascii="Tahoma" w:hAnsi="Tahoma" w:cs="Tahoma"/>
                <w:b/>
                <w:color w:val="004990"/>
                <w:sz w:val="18"/>
                <w:szCs w:val="18"/>
                <w:lang w:val="es-BO" w:eastAsia="es-BO"/>
              </w:rPr>
              <w:t>TIEMPO DE OPERACIÓN DIARIA</w:t>
            </w:r>
          </w:p>
          <w:p w14:paraId="56BCD1EB" w14:textId="77777777" w:rsidR="005E2C74" w:rsidRPr="00574965" w:rsidRDefault="005E2C74" w:rsidP="005E2C74">
            <w:pPr>
              <w:tabs>
                <w:tab w:val="left" w:pos="8789"/>
              </w:tabs>
              <w:autoSpaceDE w:val="0"/>
              <w:autoSpaceDN w:val="0"/>
              <w:adjustRightInd w:val="0"/>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Para los cálculos de potencia, el oferente deberá considerar los siguientes periodos de utilización diarios de los equipos del telecentro: </w:t>
            </w:r>
          </w:p>
          <w:p w14:paraId="24CDF8AB"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VSAT satelital: 24 horas </w:t>
            </w:r>
          </w:p>
          <w:p w14:paraId="0CC978DD"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Computadores: 8 </w:t>
            </w:r>
            <w:proofErr w:type="spellStart"/>
            <w:r w:rsidRPr="00574965">
              <w:rPr>
                <w:rFonts w:ascii="Tahoma" w:hAnsi="Tahoma" w:cs="Tahoma"/>
                <w:color w:val="004990"/>
                <w:sz w:val="18"/>
                <w:szCs w:val="18"/>
                <w:lang w:val="es-BO" w:eastAsia="es-BO"/>
              </w:rPr>
              <w:t>Hrs</w:t>
            </w:r>
            <w:proofErr w:type="spellEnd"/>
          </w:p>
          <w:p w14:paraId="282E675D"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Impresora: 2 horas </w:t>
            </w:r>
          </w:p>
          <w:p w14:paraId="174033A7"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Telefonía pública: 16 horas </w:t>
            </w:r>
          </w:p>
          <w:p w14:paraId="150A517B"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proofErr w:type="spellStart"/>
            <w:r w:rsidRPr="00574965">
              <w:rPr>
                <w:rFonts w:ascii="Tahoma" w:hAnsi="Tahoma" w:cs="Tahoma"/>
                <w:color w:val="004990"/>
                <w:sz w:val="18"/>
                <w:szCs w:val="18"/>
                <w:lang w:val="es-BO" w:eastAsia="es-BO"/>
              </w:rPr>
              <w:t>HotSpot</w:t>
            </w:r>
            <w:proofErr w:type="spellEnd"/>
            <w:r w:rsidRPr="00574965">
              <w:rPr>
                <w:rFonts w:ascii="Tahoma" w:hAnsi="Tahoma" w:cs="Tahoma"/>
                <w:color w:val="004990"/>
                <w:sz w:val="18"/>
                <w:szCs w:val="18"/>
                <w:lang w:val="es-BO" w:eastAsia="es-BO"/>
              </w:rPr>
              <w:t xml:space="preserve"> </w:t>
            </w:r>
            <w:proofErr w:type="spellStart"/>
            <w:r w:rsidRPr="00574965">
              <w:rPr>
                <w:rFonts w:ascii="Tahoma" w:hAnsi="Tahoma" w:cs="Tahoma"/>
                <w:color w:val="004990"/>
                <w:sz w:val="18"/>
                <w:szCs w:val="18"/>
                <w:lang w:val="es-BO" w:eastAsia="es-BO"/>
              </w:rPr>
              <w:t>Wi</w:t>
            </w:r>
            <w:proofErr w:type="spellEnd"/>
            <w:r w:rsidRPr="00574965">
              <w:rPr>
                <w:rFonts w:ascii="Tahoma" w:hAnsi="Tahoma" w:cs="Tahoma"/>
                <w:color w:val="004990"/>
                <w:sz w:val="18"/>
                <w:szCs w:val="18"/>
                <w:lang w:val="es-BO" w:eastAsia="es-BO"/>
              </w:rPr>
              <w:t>-Fi: 16 horas</w:t>
            </w:r>
          </w:p>
          <w:p w14:paraId="47E49DEC"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eastAsia="es-BO"/>
              </w:rPr>
            </w:pPr>
            <w:r w:rsidRPr="00574965">
              <w:rPr>
                <w:rFonts w:ascii="Tahoma" w:hAnsi="Tahoma" w:cs="Tahoma"/>
                <w:color w:val="004990"/>
                <w:sz w:val="18"/>
                <w:szCs w:val="18"/>
                <w:lang w:val="es-BO" w:eastAsia="es-BO"/>
              </w:rPr>
              <w:t xml:space="preserve">Sistema de Televisión (Televisor y STB): 8 horas </w:t>
            </w:r>
          </w:p>
          <w:p w14:paraId="288B3017"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Lámpara de bajo consumo para iluminación ambiente: 4 horas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C0B586" w14:textId="77777777" w:rsidR="005E2C74" w:rsidRPr="00574965" w:rsidRDefault="00B03A8B"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00C759"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EC69F0"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5EA195BD" w14:textId="77777777" w:rsidTr="005E2C74">
        <w:trPr>
          <w:trHeight w:val="70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19B92"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B9F4D3" w14:textId="77777777" w:rsidR="005E2C74" w:rsidRPr="00574965" w:rsidRDefault="005E2C74" w:rsidP="005E2C74">
            <w:pPr>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CARACTERÍSTICAS AMBIENTALES</w:t>
            </w:r>
          </w:p>
          <w:p w14:paraId="7FF212BF"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equipos deberán ser seleccionados para operar bajo las siguientes condiciones ambientales:</w:t>
            </w:r>
          </w:p>
          <w:p w14:paraId="04C63043"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Temperatura ambiente. -10°C a 45°C.</w:t>
            </w:r>
          </w:p>
          <w:p w14:paraId="42362C04"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Altura: 0 msnm a 4000 msnm</w:t>
            </w:r>
          </w:p>
          <w:p w14:paraId="33437FB4" w14:textId="77777777" w:rsidR="005E2C74" w:rsidRPr="00574965" w:rsidRDefault="005E2C74" w:rsidP="00DD1602">
            <w:pPr>
              <w:pStyle w:val="Prrafodelista"/>
              <w:numPr>
                <w:ilvl w:val="0"/>
                <w:numId w:val="52"/>
              </w:numPr>
              <w:tabs>
                <w:tab w:val="left" w:pos="8789"/>
              </w:tabs>
              <w:autoSpaceDE w:val="0"/>
              <w:autoSpaceDN w:val="0"/>
              <w:adjustRightInd w:val="0"/>
              <w:ind w:left="356" w:hanging="142"/>
              <w:jc w:val="both"/>
              <w:rPr>
                <w:rFonts w:ascii="Tahoma" w:hAnsi="Tahoma" w:cs="Tahoma"/>
                <w:b/>
                <w:bCs/>
                <w:color w:val="004990"/>
                <w:sz w:val="18"/>
                <w:szCs w:val="18"/>
                <w:lang w:eastAsia="es-BO"/>
              </w:rPr>
            </w:pPr>
            <w:r w:rsidRPr="00574965">
              <w:rPr>
                <w:rFonts w:ascii="Tahoma" w:hAnsi="Tahoma" w:cs="Tahoma"/>
                <w:color w:val="004990"/>
                <w:sz w:val="18"/>
                <w:szCs w:val="18"/>
                <w:lang w:val="es-BO" w:eastAsia="es-BO"/>
              </w:rPr>
              <w:t>Humedad relativa: 50% a 95%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86E599" w14:textId="77777777" w:rsidR="005E2C74" w:rsidRPr="00574965" w:rsidRDefault="00B03A8B"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22E3D1"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8A9C79"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206545F2" w14:textId="77777777" w:rsidTr="005E2C74">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FA4DF2"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lastRenderedPageBreak/>
              <w:t>E6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8D3865"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oferente debe presentar en la oferta el diseño de la solución propuesta, incluyendo las características descritas en los puntos E3, E4 y E5., indicando los cálculos del dimensionamiento, características de los equipos seleccionados, cantidades y esquemas de montaje.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B961B8" w14:textId="77777777" w:rsidR="005E2C74" w:rsidRPr="00574965" w:rsidRDefault="00B03A8B"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E6A051"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A12069"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5E3ADD7C" w14:textId="77777777" w:rsidTr="005E2C74">
        <w:trPr>
          <w:trHeight w:val="18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391AAC"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C11671"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diseño y dimensionamiento de los sistemas fotovoltaicos propuestos deben contemplar la provisión de todos los elementos necesarios para su instalación y puesta en operación, como ser:</w:t>
            </w:r>
          </w:p>
          <w:p w14:paraId="1786E4B7" w14:textId="77777777"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Paneles Solares</w:t>
            </w:r>
          </w:p>
          <w:p w14:paraId="2D00F71B" w14:textId="77777777"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Regulador solar</w:t>
            </w:r>
          </w:p>
          <w:p w14:paraId="19148A3F" w14:textId="77777777"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Banco de baterías</w:t>
            </w:r>
          </w:p>
          <w:p w14:paraId="440858A5" w14:textId="77777777"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Inversor</w:t>
            </w:r>
          </w:p>
          <w:p w14:paraId="0F3D8FE8" w14:textId="3DF489E3" w:rsidR="005E2C74" w:rsidRPr="00486B44" w:rsidRDefault="005E2C74" w:rsidP="00DD1602">
            <w:pPr>
              <w:pStyle w:val="Prrafodelista"/>
              <w:numPr>
                <w:ilvl w:val="0"/>
                <w:numId w:val="53"/>
              </w:numPr>
              <w:jc w:val="both"/>
              <w:rPr>
                <w:rFonts w:ascii="Tahoma" w:hAnsi="Tahoma" w:cs="Tahoma"/>
                <w:color w:val="004990"/>
                <w:sz w:val="18"/>
                <w:szCs w:val="18"/>
                <w:lang w:val="es-BO" w:eastAsia="es-BO"/>
              </w:rPr>
            </w:pPr>
            <w:r w:rsidRPr="00486B44">
              <w:rPr>
                <w:rFonts w:ascii="Tahoma" w:hAnsi="Tahoma" w:cs="Tahoma"/>
                <w:color w:val="004990"/>
                <w:sz w:val="18"/>
                <w:szCs w:val="18"/>
                <w:lang w:val="es-BO" w:eastAsia="es-BO"/>
              </w:rPr>
              <w:t xml:space="preserve">Gabinetes </w:t>
            </w:r>
            <w:proofErr w:type="spellStart"/>
            <w:r w:rsidRPr="00486B44">
              <w:rPr>
                <w:rFonts w:ascii="Tahoma" w:hAnsi="Tahoma" w:cs="Tahoma"/>
                <w:color w:val="004990"/>
                <w:sz w:val="18"/>
                <w:szCs w:val="18"/>
                <w:lang w:val="es-BO" w:eastAsia="es-BO"/>
              </w:rPr>
              <w:t>outdoor</w:t>
            </w:r>
            <w:proofErr w:type="spellEnd"/>
            <w:ins w:id="21" w:author="Nicolas Togo" w:date="2015-11-17T12:24:00Z">
              <w:r w:rsidR="00154F2A">
                <w:rPr>
                  <w:rFonts w:ascii="Tahoma" w:hAnsi="Tahoma" w:cs="Tahoma"/>
                  <w:color w:val="004990"/>
                  <w:sz w:val="18"/>
                  <w:szCs w:val="18"/>
                  <w:lang w:val="es-BO" w:eastAsia="es-BO"/>
                </w:rPr>
                <w:t xml:space="preserve"> para baterías y otros componentes</w:t>
              </w:r>
            </w:ins>
          </w:p>
          <w:p w14:paraId="34867D05" w14:textId="3449771C" w:rsidR="0021004D" w:rsidRDefault="005E2C74" w:rsidP="009C090F">
            <w:pPr>
              <w:pStyle w:val="Prrafodelista"/>
              <w:numPr>
                <w:ilvl w:val="0"/>
                <w:numId w:val="53"/>
              </w:numPr>
              <w:jc w:val="both"/>
              <w:rPr>
                <w:ins w:id="22" w:author="Nicolas Togo" w:date="2015-11-17T18:49:00Z"/>
                <w:rFonts w:ascii="Tahoma" w:hAnsi="Tahoma" w:cs="Tahoma"/>
                <w:b/>
                <w:color w:val="004990"/>
                <w:sz w:val="18"/>
                <w:szCs w:val="18"/>
                <w:lang w:val="es-BO" w:eastAsia="es-BO"/>
              </w:rPr>
            </w:pPr>
            <w:r w:rsidRPr="00486B44">
              <w:rPr>
                <w:rFonts w:ascii="Tahoma" w:hAnsi="Tahoma" w:cs="Tahoma"/>
                <w:color w:val="004990"/>
                <w:sz w:val="18"/>
                <w:szCs w:val="18"/>
                <w:lang w:val="es-BO" w:eastAsia="es-BO"/>
              </w:rPr>
              <w:t>Estructuras metálicas de soporte para los paneles</w:t>
            </w:r>
            <w:r w:rsidR="009C090F" w:rsidRPr="00486B44">
              <w:rPr>
                <w:rFonts w:ascii="Tahoma" w:hAnsi="Tahoma" w:cs="Tahoma"/>
                <w:color w:val="004990"/>
                <w:sz w:val="18"/>
                <w:szCs w:val="18"/>
                <w:lang w:val="es-BO" w:eastAsia="es-BO"/>
              </w:rPr>
              <w:t xml:space="preserve">, </w:t>
            </w:r>
            <w:ins w:id="23" w:author="Nicolas Togo" w:date="2015-11-17T12:25:00Z">
              <w:r w:rsidR="00154F2A">
                <w:rPr>
                  <w:rFonts w:ascii="Tahoma" w:hAnsi="Tahoma" w:cs="Tahoma"/>
                  <w:color w:val="004990"/>
                  <w:sz w:val="18"/>
                  <w:szCs w:val="18"/>
                  <w:lang w:val="es-BO" w:eastAsia="es-BO"/>
                </w:rPr>
                <w:t>incluye la provisión de soportes de sujeci</w:t>
              </w:r>
            </w:ins>
            <w:ins w:id="24" w:author="Nicolas Togo" w:date="2015-11-17T12:26:00Z">
              <w:r w:rsidR="00154F2A">
                <w:rPr>
                  <w:rFonts w:ascii="Tahoma" w:hAnsi="Tahoma" w:cs="Tahoma"/>
                  <w:color w:val="004990"/>
                  <w:sz w:val="18"/>
                  <w:szCs w:val="18"/>
                  <w:lang w:val="es-BO" w:eastAsia="es-BO"/>
                </w:rPr>
                <w:t xml:space="preserve">ón hacia el piso </w:t>
              </w:r>
            </w:ins>
            <w:ins w:id="25" w:author="Nicolas Togo" w:date="2015-11-17T12:25:00Z">
              <w:r w:rsidR="00154F2A">
                <w:rPr>
                  <w:rFonts w:ascii="Tahoma" w:hAnsi="Tahoma" w:cs="Tahoma"/>
                  <w:color w:val="004990"/>
                  <w:sz w:val="18"/>
                  <w:szCs w:val="18"/>
                  <w:lang w:val="es-BO" w:eastAsia="es-BO"/>
                </w:rPr>
                <w:t>(patas metálicas</w:t>
              </w:r>
            </w:ins>
            <w:ins w:id="26" w:author="Nicolas Togo" w:date="2015-11-17T18:50:00Z">
              <w:r w:rsidR="0021004D">
                <w:rPr>
                  <w:rFonts w:ascii="Tahoma" w:hAnsi="Tahoma" w:cs="Tahoma"/>
                  <w:color w:val="004990"/>
                  <w:sz w:val="18"/>
                  <w:szCs w:val="18"/>
                  <w:lang w:val="es-BO" w:eastAsia="es-BO"/>
                </w:rPr>
                <w:t xml:space="preserve"> con base</w:t>
              </w:r>
            </w:ins>
            <w:ins w:id="27" w:author="Nicolas Togo" w:date="2015-11-17T12:26:00Z">
              <w:r w:rsidR="00154F2A">
                <w:rPr>
                  <w:rFonts w:ascii="Tahoma" w:hAnsi="Tahoma" w:cs="Tahoma"/>
                  <w:color w:val="004990"/>
                  <w:sz w:val="18"/>
                  <w:szCs w:val="18"/>
                  <w:lang w:val="es-BO" w:eastAsia="es-BO"/>
                </w:rPr>
                <w:t>)</w:t>
              </w:r>
            </w:ins>
            <w:del w:id="28" w:author="Nicolas Togo" w:date="2015-11-17T12:26:00Z">
              <w:r w:rsidR="009C090F" w:rsidRPr="00486B44" w:rsidDel="00154F2A">
                <w:rPr>
                  <w:rFonts w:ascii="Tahoma" w:hAnsi="Tahoma" w:cs="Tahoma"/>
                  <w:b/>
                  <w:color w:val="004990"/>
                  <w:sz w:val="18"/>
                  <w:szCs w:val="18"/>
                  <w:lang w:val="es-BO" w:eastAsia="es-BO"/>
                </w:rPr>
                <w:delText>no incluye la provisión de pedestales (patas de soporte)</w:delText>
              </w:r>
            </w:del>
            <w:ins w:id="29" w:author="Nicolas Togo" w:date="2015-11-17T18:49:00Z">
              <w:r w:rsidR="0021004D">
                <w:rPr>
                  <w:rFonts w:ascii="Tahoma" w:hAnsi="Tahoma" w:cs="Tahoma"/>
                  <w:b/>
                  <w:color w:val="004990"/>
                  <w:sz w:val="18"/>
                  <w:szCs w:val="18"/>
                  <w:lang w:val="es-BO" w:eastAsia="es-BO"/>
                </w:rPr>
                <w:t xml:space="preserve"> </w:t>
              </w:r>
            </w:ins>
          </w:p>
          <w:p w14:paraId="47C66237" w14:textId="618CB7A7" w:rsidR="009C090F" w:rsidRPr="00486B44" w:rsidDel="007F4229" w:rsidRDefault="009C090F" w:rsidP="009C090F">
            <w:pPr>
              <w:pStyle w:val="Prrafodelista"/>
              <w:numPr>
                <w:ilvl w:val="0"/>
                <w:numId w:val="53"/>
              </w:numPr>
              <w:jc w:val="both"/>
              <w:rPr>
                <w:del w:id="30" w:author="Nicolas Togo" w:date="2015-11-17T19:16:00Z"/>
                <w:rFonts w:ascii="Tahoma" w:hAnsi="Tahoma" w:cs="Tahoma"/>
                <w:b/>
                <w:color w:val="004990"/>
                <w:sz w:val="18"/>
                <w:szCs w:val="18"/>
                <w:lang w:val="es-BO" w:eastAsia="es-BO"/>
              </w:rPr>
            </w:pPr>
            <w:del w:id="31" w:author="Nicolas Togo" w:date="2015-11-17T18:49:00Z">
              <w:r w:rsidRPr="00486B44" w:rsidDel="0021004D">
                <w:rPr>
                  <w:rFonts w:ascii="Tahoma" w:hAnsi="Tahoma" w:cs="Tahoma"/>
                  <w:b/>
                  <w:color w:val="004990"/>
                  <w:sz w:val="18"/>
                  <w:szCs w:val="18"/>
                  <w:lang w:val="es-BO" w:eastAsia="es-BO"/>
                </w:rPr>
                <w:delText>.</w:delText>
              </w:r>
            </w:del>
            <w:del w:id="32" w:author="Nicolas Togo" w:date="2015-11-17T19:16:00Z">
              <w:r w:rsidRPr="00486B44" w:rsidDel="007F4229">
                <w:rPr>
                  <w:rFonts w:ascii="Tahoma" w:hAnsi="Tahoma" w:cs="Tahoma"/>
                  <w:b/>
                  <w:color w:val="004990"/>
                  <w:sz w:val="18"/>
                  <w:szCs w:val="18"/>
                  <w:lang w:val="es-BO" w:eastAsia="es-BO"/>
                </w:rPr>
                <w:delText xml:space="preserve"> La instalación será realizada por ENTEL S.A. sobre una base.  La estructura Metálica debe ser dimensionada para soportar 1,5 veces el peso de los paneles, accesorios y vientos hasta </w:delText>
              </w:r>
            </w:del>
            <w:del w:id="33" w:author="Nicolas Togo" w:date="2015-11-17T18:41:00Z">
              <w:r w:rsidRPr="00486B44" w:rsidDel="0060236A">
                <w:rPr>
                  <w:rFonts w:ascii="Tahoma" w:hAnsi="Tahoma" w:cs="Tahoma"/>
                  <w:b/>
                  <w:color w:val="004990"/>
                  <w:sz w:val="18"/>
                  <w:szCs w:val="18"/>
                  <w:lang w:val="es-BO" w:eastAsia="es-BO"/>
                </w:rPr>
                <w:delText xml:space="preserve">15 </w:delText>
              </w:r>
            </w:del>
            <w:del w:id="34" w:author="Nicolas Togo" w:date="2015-11-17T19:16:00Z">
              <w:r w:rsidRPr="00486B44" w:rsidDel="007F4229">
                <w:rPr>
                  <w:rFonts w:ascii="Tahoma" w:hAnsi="Tahoma" w:cs="Tahoma"/>
                  <w:b/>
                  <w:color w:val="004990"/>
                  <w:sz w:val="18"/>
                  <w:szCs w:val="18"/>
                  <w:lang w:val="es-BO" w:eastAsia="es-BO"/>
                </w:rPr>
                <w:delText xml:space="preserve">(m/s), además deberá contar con puntos de soporte para el acople de pedestales hacia la base. </w:delText>
              </w:r>
            </w:del>
          </w:p>
          <w:p w14:paraId="20B2B4E5" w14:textId="77777777" w:rsidR="005E2C74" w:rsidRPr="00486B44" w:rsidRDefault="005E2C74" w:rsidP="00DD1602">
            <w:pPr>
              <w:pStyle w:val="Prrafodelista"/>
              <w:numPr>
                <w:ilvl w:val="0"/>
                <w:numId w:val="53"/>
              </w:numPr>
              <w:jc w:val="both"/>
              <w:rPr>
                <w:rFonts w:ascii="Tahoma" w:hAnsi="Tahoma" w:cs="Tahoma"/>
                <w:color w:val="004990"/>
                <w:sz w:val="18"/>
                <w:szCs w:val="18"/>
                <w:lang w:val="es-BO" w:eastAsia="es-BO"/>
              </w:rPr>
            </w:pPr>
            <w:r w:rsidRPr="00486B44">
              <w:rPr>
                <w:rFonts w:ascii="Tahoma" w:hAnsi="Tahoma" w:cs="Tahoma"/>
                <w:color w:val="004990"/>
                <w:sz w:val="18"/>
                <w:szCs w:val="18"/>
                <w:lang w:val="es-BO" w:eastAsia="es-BO"/>
              </w:rPr>
              <w:t>Cables de energía</w:t>
            </w:r>
          </w:p>
          <w:p w14:paraId="02D271AA" w14:textId="77777777"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Ductos</w:t>
            </w:r>
          </w:p>
          <w:p w14:paraId="5E5F2A46" w14:textId="77777777"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Cajas de conexión entre paneles</w:t>
            </w:r>
          </w:p>
          <w:p w14:paraId="03E59D05" w14:textId="77777777" w:rsidR="005E2C74" w:rsidRPr="00574965" w:rsidRDefault="005E2C74" w:rsidP="00DD1602">
            <w:pPr>
              <w:pStyle w:val="Prrafodelista"/>
              <w:numPr>
                <w:ilvl w:val="0"/>
                <w:numId w:val="53"/>
              </w:num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Tablero de distribución de energía </w:t>
            </w:r>
          </w:p>
          <w:p w14:paraId="1AC58E47" w14:textId="77777777" w:rsidR="005E2C74" w:rsidRPr="00574965" w:rsidRDefault="005E2C74" w:rsidP="005E2C74">
            <w:pPr>
              <w:pStyle w:val="Prrafodelista"/>
              <w:ind w:hanging="364"/>
              <w:rPr>
                <w:color w:val="004990"/>
                <w:lang w:val="es-BO"/>
              </w:rPr>
            </w:pPr>
            <w:r w:rsidRPr="00574965">
              <w:rPr>
                <w:rFonts w:ascii="Tahoma" w:hAnsi="Tahoma" w:cs="Tahoma"/>
                <w:color w:val="004990"/>
                <w:sz w:val="18"/>
                <w:szCs w:val="18"/>
                <w:lang w:val="es-BO" w:eastAsia="es-BO"/>
              </w:rPr>
              <w:t>k)    Otros: soportes, materiales y accesorios para el montaje del sistema propuesto.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EFFBE2"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9EC885"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7F71BB"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320DBE1D" w14:textId="77777777" w:rsidTr="005E2C74">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4FD3FD" w14:textId="26770548"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E8</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8440A3" w14:textId="77777777" w:rsidR="005E2C74" w:rsidRPr="00574965" w:rsidRDefault="005E2C74" w:rsidP="005E2C74">
            <w:pPr>
              <w:rPr>
                <w:rFonts w:ascii="Tahoma" w:hAnsi="Tahoma" w:cs="Tahoma"/>
                <w:b/>
                <w:bCs/>
                <w:color w:val="004990"/>
                <w:sz w:val="18"/>
                <w:szCs w:val="18"/>
                <w:lang w:eastAsia="es-BO"/>
              </w:rPr>
            </w:pPr>
            <w:r w:rsidRPr="00574965">
              <w:rPr>
                <w:rFonts w:ascii="Tahoma" w:hAnsi="Tahoma" w:cs="Tahoma"/>
                <w:b/>
                <w:bCs/>
                <w:color w:val="004990"/>
                <w:sz w:val="18"/>
                <w:szCs w:val="18"/>
                <w:lang w:eastAsia="es-BO"/>
              </w:rPr>
              <w:t xml:space="preserve">PANELES </w:t>
            </w:r>
          </w:p>
          <w:p w14:paraId="04B0A21B"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Se debe considerar el Aprovechamiento óptimo del área de instalación del sistema fotovoltaico, para ello los paneles solares deberán cumplir las siguientes características, presentar documentación técnica </w:t>
            </w:r>
            <w:proofErr w:type="spellStart"/>
            <w:r w:rsidRPr="00574965">
              <w:rPr>
                <w:rFonts w:ascii="Tahoma" w:hAnsi="Tahoma" w:cs="Tahoma"/>
                <w:color w:val="004990"/>
                <w:sz w:val="18"/>
                <w:szCs w:val="18"/>
                <w:lang w:val="es-BO" w:eastAsia="es-BO"/>
              </w:rPr>
              <w:t>respaldatoria</w:t>
            </w:r>
            <w:proofErr w:type="spellEnd"/>
            <w:r w:rsidRPr="00574965">
              <w:rPr>
                <w:rFonts w:ascii="Tahoma" w:hAnsi="Tahoma" w:cs="Tahoma"/>
                <w:color w:val="004990"/>
                <w:sz w:val="18"/>
                <w:szCs w:val="18"/>
                <w:lang w:val="es-BO" w:eastAsia="es-BO"/>
              </w:rPr>
              <w:t>:</w:t>
            </w:r>
          </w:p>
          <w:p w14:paraId="0747A713" w14:textId="77777777"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Paneles modulares </w:t>
            </w:r>
          </w:p>
          <w:p w14:paraId="62E13F65" w14:textId="77777777"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Tecnología: Silicio </w:t>
            </w:r>
            <w:proofErr w:type="spellStart"/>
            <w:r w:rsidRPr="00574965">
              <w:rPr>
                <w:rFonts w:ascii="Tahoma" w:hAnsi="Tahoma" w:cs="Tahoma"/>
                <w:color w:val="004990"/>
                <w:sz w:val="18"/>
                <w:szCs w:val="18"/>
                <w:lang w:val="es-BO" w:eastAsia="es-BO"/>
              </w:rPr>
              <w:t>monocristalino</w:t>
            </w:r>
            <w:proofErr w:type="spellEnd"/>
            <w:r w:rsidRPr="00574965">
              <w:rPr>
                <w:rFonts w:ascii="Tahoma" w:hAnsi="Tahoma" w:cs="Tahoma"/>
                <w:color w:val="004990"/>
                <w:sz w:val="18"/>
                <w:szCs w:val="18"/>
                <w:lang w:val="es-BO" w:eastAsia="es-BO"/>
              </w:rPr>
              <w:t xml:space="preserve"> o </w:t>
            </w:r>
            <w:proofErr w:type="spellStart"/>
            <w:r w:rsidRPr="00574965">
              <w:rPr>
                <w:rFonts w:ascii="Tahoma" w:hAnsi="Tahoma" w:cs="Tahoma"/>
                <w:color w:val="004990"/>
                <w:sz w:val="18"/>
                <w:szCs w:val="18"/>
                <w:lang w:val="es-BO" w:eastAsia="es-BO"/>
              </w:rPr>
              <w:t>policristalino</w:t>
            </w:r>
            <w:proofErr w:type="spellEnd"/>
          </w:p>
          <w:p w14:paraId="7649E812" w14:textId="77777777"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Sujeción a la estructura mediante pernos de seguridad para evitar robos.</w:t>
            </w:r>
          </w:p>
          <w:p w14:paraId="0C58E757" w14:textId="77777777"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Marcado, </w:t>
            </w:r>
            <w:r w:rsidR="009C090F" w:rsidRPr="009C090F">
              <w:rPr>
                <w:rFonts w:ascii="Tahoma" w:hAnsi="Tahoma" w:cs="Tahoma"/>
                <w:b/>
                <w:color w:val="004990"/>
                <w:sz w:val="18"/>
                <w:szCs w:val="18"/>
                <w:lang w:val="es-BO" w:eastAsia="es-BO"/>
              </w:rPr>
              <w:t>grabado</w:t>
            </w:r>
            <w:r w:rsidR="009C090F">
              <w:rPr>
                <w:rFonts w:ascii="Tahoma" w:hAnsi="Tahoma" w:cs="Tahoma"/>
                <w:color w:val="004990"/>
                <w:sz w:val="18"/>
                <w:szCs w:val="18"/>
                <w:lang w:val="es-BO" w:eastAsia="es-BO"/>
              </w:rPr>
              <w:t xml:space="preserve"> </w:t>
            </w:r>
            <w:r w:rsidRPr="00574965">
              <w:rPr>
                <w:rFonts w:ascii="Tahoma" w:hAnsi="Tahoma" w:cs="Tahoma"/>
                <w:color w:val="004990"/>
                <w:sz w:val="18"/>
                <w:szCs w:val="18"/>
                <w:lang w:val="es-BO" w:eastAsia="es-BO"/>
              </w:rPr>
              <w:t>de fácil visualización y a prueba de borrado con el número de serie y el logo de ENTEL S.A.</w:t>
            </w:r>
          </w:p>
          <w:p w14:paraId="49AF9E31" w14:textId="77777777"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Alta durabilidad ante los rayos solares, humedad, temperatura, carga mecánica en cumplimiento con la norma IEC 61215 o equivalente </w:t>
            </w:r>
          </w:p>
          <w:p w14:paraId="7154905E" w14:textId="77777777" w:rsidR="005E2C74" w:rsidRPr="00574965" w:rsidRDefault="005E2C74" w:rsidP="00DD1602">
            <w:pPr>
              <w:pStyle w:val="Prrafodelista"/>
              <w:numPr>
                <w:ilvl w:val="0"/>
                <w:numId w:val="44"/>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Cualificación de la seguridad en cumplimiento a la norma IEC 61730 o equivalente</w:t>
            </w:r>
          </w:p>
          <w:p w14:paraId="1FEDA499" w14:textId="7AD0526D" w:rsidR="005E2C74" w:rsidRDefault="005E2C74" w:rsidP="00F2439C">
            <w:pPr>
              <w:pStyle w:val="Prrafodelista"/>
              <w:numPr>
                <w:ilvl w:val="0"/>
                <w:numId w:val="44"/>
              </w:numPr>
              <w:ind w:left="356" w:hanging="284"/>
              <w:rPr>
                <w:ins w:id="35" w:author="Nicolas Togo" w:date="2015-11-17T19:33:00Z"/>
                <w:rFonts w:ascii="Tahoma" w:hAnsi="Tahoma" w:cs="Tahoma"/>
                <w:color w:val="004990"/>
                <w:sz w:val="18"/>
                <w:szCs w:val="18"/>
                <w:lang w:val="es-BO" w:eastAsia="es-BO"/>
              </w:rPr>
              <w:pPrChange w:id="36" w:author="Nicolas Togo" w:date="2015-11-17T19:33:00Z">
                <w:pPr>
                  <w:pStyle w:val="Prrafodelista"/>
                  <w:ind w:left="356" w:hanging="284"/>
                </w:pPr>
              </w:pPrChange>
            </w:pPr>
            <w:del w:id="37" w:author="Nicolas Togo" w:date="2015-11-17T19:33:00Z">
              <w:r w:rsidRPr="00574965" w:rsidDel="00F2439C">
                <w:rPr>
                  <w:rFonts w:ascii="Tahoma" w:hAnsi="Tahoma" w:cs="Tahoma"/>
                  <w:color w:val="004990"/>
                  <w:sz w:val="18"/>
                  <w:szCs w:val="18"/>
                  <w:lang w:val="es-BO" w:eastAsia="es-BO"/>
                </w:rPr>
                <w:delText xml:space="preserve">g)  </w:delText>
              </w:r>
            </w:del>
            <w:r w:rsidRPr="00574965">
              <w:rPr>
                <w:rFonts w:ascii="Tahoma" w:hAnsi="Tahoma" w:cs="Tahoma"/>
                <w:color w:val="004990"/>
                <w:sz w:val="18"/>
                <w:szCs w:val="18"/>
                <w:lang w:val="es-BO" w:eastAsia="es-BO"/>
              </w:rPr>
              <w:t>Contar con protección contra choques eléctricos</w:t>
            </w:r>
            <w:r w:rsidR="009C090F">
              <w:rPr>
                <w:rFonts w:ascii="Tahoma" w:hAnsi="Tahoma" w:cs="Tahoma"/>
                <w:color w:val="004990"/>
                <w:sz w:val="18"/>
                <w:szCs w:val="18"/>
                <w:lang w:val="es-BO" w:eastAsia="es-BO"/>
              </w:rPr>
              <w:t xml:space="preserve"> (corto circuitos).</w:t>
            </w:r>
          </w:p>
          <w:p w14:paraId="54336CCB" w14:textId="1CB1784F" w:rsidR="00F2439C" w:rsidRPr="00F2439C" w:rsidRDefault="00F2439C" w:rsidP="00F2439C">
            <w:pPr>
              <w:rPr>
                <w:color w:val="004990"/>
                <w:rPrChange w:id="38" w:author="Nicolas Togo" w:date="2015-11-17T19:33:00Z">
                  <w:rPr/>
                </w:rPrChange>
              </w:rPr>
              <w:pPrChange w:id="39" w:author="Nicolas Togo" w:date="2015-11-17T19:33:00Z">
                <w:pPr>
                  <w:pStyle w:val="Prrafodelista"/>
                  <w:ind w:left="356" w:hanging="284"/>
                </w:pPr>
              </w:pPrChange>
            </w:pPr>
            <w:ins w:id="40" w:author="Nicolas Togo" w:date="2015-11-17T19:33:00Z">
              <w:r w:rsidRPr="00F67228">
                <w:rPr>
                  <w:b/>
                  <w:color w:val="004990"/>
                </w:rPr>
                <w:t>Nota</w:t>
              </w:r>
              <w:r>
                <w:rPr>
                  <w:color w:val="004990"/>
                </w:rPr>
                <w:t>. Adjuntar documentación técnica de respaldo.</w:t>
              </w:r>
            </w:ins>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E19152"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90CE02" w14:textId="77777777"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3BE6B0" w14:textId="77777777" w:rsidR="005E2C74" w:rsidRPr="00574965" w:rsidRDefault="005E2C74" w:rsidP="005E2C74">
            <w:pPr>
              <w:jc w:val="center"/>
              <w:rPr>
                <w:color w:val="004990"/>
              </w:rPr>
            </w:pPr>
          </w:p>
        </w:tc>
      </w:tr>
      <w:tr w:rsidR="005E2C74" w:rsidRPr="00574965" w14:paraId="4BEF4B8D"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431FA6"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E9</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21F73A" w14:textId="77777777" w:rsidR="005E2C74" w:rsidRPr="00574965" w:rsidRDefault="005E2C74" w:rsidP="005E2C74">
            <w:pPr>
              <w:rPr>
                <w:rFonts w:ascii="Tahoma" w:hAnsi="Tahoma" w:cs="Tahoma"/>
                <w:b/>
                <w:bCs/>
                <w:color w:val="004990"/>
                <w:sz w:val="18"/>
                <w:szCs w:val="18"/>
                <w:lang w:eastAsia="es-BO"/>
              </w:rPr>
            </w:pPr>
            <w:r w:rsidRPr="00574965">
              <w:rPr>
                <w:rFonts w:ascii="Tahoma" w:hAnsi="Tahoma" w:cs="Tahoma"/>
                <w:b/>
                <w:bCs/>
                <w:color w:val="004990"/>
                <w:sz w:val="18"/>
                <w:szCs w:val="18"/>
                <w:lang w:eastAsia="es-BO"/>
              </w:rPr>
              <w:t>REGULADOR</w:t>
            </w:r>
          </w:p>
          <w:p w14:paraId="68163054"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reguladores propuestos deberán cumplir las siguientes características presentar documentación técnica </w:t>
            </w:r>
            <w:proofErr w:type="spellStart"/>
            <w:r w:rsidRPr="00574965">
              <w:rPr>
                <w:rFonts w:ascii="Tahoma" w:hAnsi="Tahoma" w:cs="Tahoma"/>
                <w:color w:val="004990"/>
                <w:sz w:val="18"/>
                <w:szCs w:val="18"/>
                <w:lang w:val="es-BO" w:eastAsia="es-BO"/>
              </w:rPr>
              <w:t>respaldatoria</w:t>
            </w:r>
            <w:proofErr w:type="spellEnd"/>
            <w:r w:rsidRPr="00574965">
              <w:rPr>
                <w:rFonts w:ascii="Tahoma" w:hAnsi="Tahoma" w:cs="Tahoma"/>
                <w:color w:val="004990"/>
                <w:sz w:val="18"/>
                <w:szCs w:val="18"/>
                <w:lang w:val="es-BO" w:eastAsia="es-BO"/>
              </w:rPr>
              <w:t>:</w:t>
            </w:r>
          </w:p>
          <w:p w14:paraId="3648F290"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Capacidad:</w:t>
            </w:r>
            <w:r w:rsidRPr="00574965" w:rsidDel="005C6DD6">
              <w:rPr>
                <w:rFonts w:ascii="Tahoma" w:hAnsi="Tahoma" w:cs="Tahoma"/>
                <w:color w:val="004990"/>
                <w:sz w:val="18"/>
                <w:szCs w:val="18"/>
                <w:lang w:val="es-BO" w:eastAsia="es-BO"/>
              </w:rPr>
              <w:t xml:space="preserve"> </w:t>
            </w:r>
            <w:r w:rsidRPr="00574965">
              <w:rPr>
                <w:rFonts w:ascii="Tahoma" w:hAnsi="Tahoma" w:cs="Tahoma"/>
                <w:color w:val="004990"/>
                <w:sz w:val="18"/>
                <w:szCs w:val="18"/>
                <w:lang w:val="es-BO" w:eastAsia="es-BO"/>
              </w:rPr>
              <w:t xml:space="preserve">Determinada por el proyectista. </w:t>
            </w:r>
          </w:p>
          <w:p w14:paraId="278E554E" w14:textId="1170B875"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Voltaje de salida regulable entre 42 a </w:t>
            </w:r>
            <w:del w:id="41" w:author="Nicolas Togo" w:date="2015-11-17T18:28:00Z">
              <w:r w:rsidRPr="00574965" w:rsidDel="00F52DA5">
                <w:rPr>
                  <w:rFonts w:ascii="Tahoma" w:hAnsi="Tahoma" w:cs="Tahoma"/>
                  <w:color w:val="004990"/>
                  <w:sz w:val="18"/>
                  <w:szCs w:val="18"/>
                  <w:lang w:val="es-BO" w:eastAsia="es-BO"/>
                </w:rPr>
                <w:delText xml:space="preserve">54 </w:delText>
              </w:r>
            </w:del>
            <w:ins w:id="42" w:author="Nicolas Togo" w:date="2015-11-17T18:28:00Z">
              <w:r w:rsidR="00F52DA5" w:rsidRPr="00F52DA5">
                <w:rPr>
                  <w:rFonts w:ascii="Tahoma" w:hAnsi="Tahoma" w:cs="Tahoma"/>
                  <w:b/>
                  <w:color w:val="004990"/>
                  <w:sz w:val="18"/>
                  <w:szCs w:val="18"/>
                  <w:lang w:val="es-BO" w:eastAsia="es-BO"/>
                  <w:rPrChange w:id="43" w:author="Nicolas Togo" w:date="2015-11-17T18:28:00Z">
                    <w:rPr>
                      <w:rFonts w:ascii="Tahoma" w:hAnsi="Tahoma" w:cs="Tahoma"/>
                      <w:color w:val="004990"/>
                      <w:sz w:val="18"/>
                      <w:szCs w:val="18"/>
                      <w:lang w:val="es-BO" w:eastAsia="es-BO"/>
                    </w:rPr>
                  </w:rPrChange>
                </w:rPr>
                <w:t xml:space="preserve">58 </w:t>
              </w:r>
            </w:ins>
            <w:r w:rsidRPr="00574965">
              <w:rPr>
                <w:rFonts w:ascii="Tahoma" w:hAnsi="Tahoma" w:cs="Tahoma"/>
                <w:color w:val="004990"/>
                <w:sz w:val="18"/>
                <w:szCs w:val="18"/>
                <w:lang w:val="es-BO" w:eastAsia="es-BO"/>
              </w:rPr>
              <w:t>VDC</w:t>
            </w:r>
          </w:p>
          <w:p w14:paraId="1A6B66C2"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polaridad inversa</w:t>
            </w:r>
          </w:p>
          <w:p w14:paraId="2551D6A7"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ante cortocircuitos</w:t>
            </w:r>
          </w:p>
          <w:p w14:paraId="4FA484A8"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sobre intensidades</w:t>
            </w:r>
          </w:p>
          <w:p w14:paraId="7581FF83"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Protección contra alta temperatura</w:t>
            </w:r>
          </w:p>
          <w:p w14:paraId="173446AB"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Configuración de parámetros eléctricos para la carga y descarga de baterías</w:t>
            </w:r>
          </w:p>
          <w:p w14:paraId="4B87CE2F"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Rendimiento: mayor o igual a 90%.</w:t>
            </w:r>
          </w:p>
          <w:p w14:paraId="33FDC687" w14:textId="77777777" w:rsidR="005E2C74" w:rsidRPr="00574965" w:rsidRDefault="005E2C74" w:rsidP="00DD1602">
            <w:pPr>
              <w:pStyle w:val="Prrafodelista"/>
              <w:numPr>
                <w:ilvl w:val="0"/>
                <w:numId w:val="48"/>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Contar con indicadores luminosos de: Operación, observación y falla.</w:t>
            </w:r>
          </w:p>
          <w:p w14:paraId="29B600A3" w14:textId="77777777" w:rsidR="005E2C74" w:rsidRPr="00574965" w:rsidRDefault="005E2C74" w:rsidP="00DD1602">
            <w:pPr>
              <w:pStyle w:val="Prrafodelista"/>
              <w:numPr>
                <w:ilvl w:val="0"/>
                <w:numId w:val="48"/>
              </w:numPr>
              <w:spacing w:line="276" w:lineRule="auto"/>
              <w:ind w:left="356" w:hanging="284"/>
              <w:jc w:val="both"/>
              <w:rPr>
                <w:rFonts w:ascii="Tahoma" w:hAnsi="Tahoma" w:cs="Tahoma"/>
                <w:bCs/>
                <w:color w:val="004990"/>
                <w:sz w:val="18"/>
                <w:szCs w:val="18"/>
                <w:lang w:eastAsia="es-BO"/>
              </w:rPr>
            </w:pPr>
            <w:r w:rsidRPr="00574965">
              <w:rPr>
                <w:rFonts w:ascii="Tahoma" w:hAnsi="Tahoma" w:cs="Tahoma"/>
                <w:color w:val="004990"/>
                <w:sz w:val="18"/>
                <w:szCs w:val="18"/>
                <w:lang w:val="es-BO" w:eastAsia="es-BO"/>
              </w:rPr>
              <w:lastRenderedPageBreak/>
              <w:t>Compatibilidad electromagnética según IEC 61000 o equivalente</w:t>
            </w:r>
          </w:p>
          <w:p w14:paraId="46432DA7" w14:textId="016B3E19" w:rsidR="009C090F" w:rsidRPr="009C090F" w:rsidDel="0021004D" w:rsidRDefault="009C090F" w:rsidP="00DD1602">
            <w:pPr>
              <w:pStyle w:val="Prrafodelista"/>
              <w:numPr>
                <w:ilvl w:val="0"/>
                <w:numId w:val="48"/>
              </w:numPr>
              <w:ind w:left="356" w:hanging="284"/>
              <w:rPr>
                <w:del w:id="44" w:author="Nicolas Togo" w:date="2015-11-17T18:52:00Z"/>
                <w:b/>
                <w:bCs/>
                <w:color w:val="004990"/>
              </w:rPr>
            </w:pPr>
          </w:p>
          <w:p w14:paraId="7D8A8867" w14:textId="77777777" w:rsidR="005E2C74" w:rsidRPr="00F2439C" w:rsidRDefault="005E2C74" w:rsidP="00DD1602">
            <w:pPr>
              <w:pStyle w:val="Prrafodelista"/>
              <w:numPr>
                <w:ilvl w:val="0"/>
                <w:numId w:val="48"/>
              </w:numPr>
              <w:ind w:left="356" w:hanging="284"/>
              <w:rPr>
                <w:ins w:id="45" w:author="Nicolas Togo" w:date="2015-11-17T19:32:00Z"/>
                <w:b/>
                <w:bCs/>
                <w:color w:val="004990"/>
                <w:rPrChange w:id="46" w:author="Nicolas Togo" w:date="2015-11-17T19:32:00Z">
                  <w:rPr>
                    <w:ins w:id="47" w:author="Nicolas Togo" w:date="2015-11-17T19:32:00Z"/>
                    <w:rFonts w:ascii="Tahoma" w:hAnsi="Tahoma" w:cs="Tahoma"/>
                    <w:color w:val="004990"/>
                    <w:sz w:val="18"/>
                    <w:szCs w:val="18"/>
                    <w:lang w:val="es-BO" w:eastAsia="es-BO"/>
                  </w:rPr>
                </w:rPrChange>
              </w:rPr>
            </w:pPr>
            <w:r w:rsidRPr="00574965">
              <w:rPr>
                <w:rFonts w:ascii="Tahoma" w:hAnsi="Tahoma" w:cs="Tahoma"/>
                <w:color w:val="004990"/>
                <w:sz w:val="18"/>
                <w:szCs w:val="18"/>
                <w:lang w:val="es-BO" w:eastAsia="es-BO"/>
              </w:rPr>
              <w:t xml:space="preserve">Para cada equipo proveer los accesorios necesarios (hardware y software) para la configuración de parámetros. </w:t>
            </w:r>
          </w:p>
          <w:p w14:paraId="1A3B419A" w14:textId="51E02B65" w:rsidR="00F2439C" w:rsidRPr="00F2439C" w:rsidRDefault="00F2439C" w:rsidP="00F2439C">
            <w:pPr>
              <w:ind w:left="72"/>
              <w:rPr>
                <w:b/>
                <w:bCs/>
                <w:color w:val="004990"/>
                <w:rPrChange w:id="48" w:author="Nicolas Togo" w:date="2015-11-17T19:32:00Z">
                  <w:rPr/>
                </w:rPrChange>
              </w:rPr>
              <w:pPrChange w:id="49" w:author="Nicolas Togo" w:date="2015-11-17T19:32:00Z">
                <w:pPr>
                  <w:pStyle w:val="Prrafodelista"/>
                  <w:numPr>
                    <w:numId w:val="48"/>
                  </w:numPr>
                  <w:ind w:left="356" w:hanging="284"/>
                </w:pPr>
              </w:pPrChange>
            </w:pPr>
            <w:ins w:id="50" w:author="Nicolas Togo" w:date="2015-11-17T19:32:00Z">
              <w:r w:rsidRPr="00F67228">
                <w:rPr>
                  <w:b/>
                  <w:color w:val="004990"/>
                </w:rPr>
                <w:t>Nota</w:t>
              </w:r>
              <w:r>
                <w:rPr>
                  <w:color w:val="004990"/>
                </w:rPr>
                <w:t>. Adjuntar documentación técnica de respaldo.</w:t>
              </w:r>
            </w:ins>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5073EE" w14:textId="77777777" w:rsidR="005E2C74" w:rsidRPr="00574965" w:rsidRDefault="005E2C74" w:rsidP="005E2C74">
            <w:pPr>
              <w:jc w:val="center"/>
              <w:rPr>
                <w:b/>
                <w:color w:val="004990"/>
                <w:sz w:val="18"/>
                <w:szCs w:val="18"/>
              </w:rPr>
            </w:pPr>
            <w:r w:rsidRPr="00574965">
              <w:rPr>
                <w:b/>
                <w:color w:val="004990"/>
                <w:sz w:val="18"/>
                <w:szCs w:val="18"/>
              </w:rPr>
              <w:lastRenderedPageBreak/>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7C5A23" w14:textId="77777777" w:rsidR="005E2C74" w:rsidRPr="00574965" w:rsidRDefault="005E2C74" w:rsidP="005E2C74">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9AC11E" w14:textId="77777777" w:rsidR="005E2C74" w:rsidRPr="00574965" w:rsidRDefault="005E2C74" w:rsidP="005E2C74">
            <w:pPr>
              <w:jc w:val="center"/>
              <w:rPr>
                <w:b/>
                <w:color w:val="004990"/>
                <w:sz w:val="18"/>
                <w:szCs w:val="18"/>
              </w:rPr>
            </w:pPr>
          </w:p>
        </w:tc>
      </w:tr>
      <w:tr w:rsidR="005E2C74" w:rsidRPr="00574965" w14:paraId="7B3C82B1"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324E25"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lastRenderedPageBreak/>
              <w:t>E10</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ECB24A" w14:textId="77777777" w:rsidR="005E2C74" w:rsidRPr="00574965" w:rsidRDefault="005E2C74" w:rsidP="005E2C74">
            <w:pPr>
              <w:pStyle w:val="Prrafodelista"/>
              <w:spacing w:line="276" w:lineRule="auto"/>
              <w:ind w:left="0"/>
              <w:jc w:val="both"/>
              <w:rPr>
                <w:rFonts w:ascii="Tahoma" w:hAnsi="Tahoma" w:cs="Tahoma"/>
                <w:b/>
                <w:bCs/>
                <w:color w:val="004990"/>
                <w:sz w:val="18"/>
                <w:szCs w:val="18"/>
              </w:rPr>
            </w:pPr>
            <w:r w:rsidRPr="00574965">
              <w:rPr>
                <w:rFonts w:ascii="Tahoma" w:hAnsi="Tahoma" w:cs="Tahoma"/>
                <w:b/>
                <w:bCs/>
                <w:color w:val="004990"/>
                <w:sz w:val="18"/>
                <w:szCs w:val="18"/>
              </w:rPr>
              <w:t>INVERSORES</w:t>
            </w:r>
          </w:p>
          <w:p w14:paraId="0D809A5A"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Inversores DC/AC propuestos deberán cumplir las siguientes características, presentar documentación técnica </w:t>
            </w:r>
            <w:proofErr w:type="spellStart"/>
            <w:r w:rsidRPr="00574965">
              <w:rPr>
                <w:rFonts w:ascii="Tahoma" w:hAnsi="Tahoma" w:cs="Tahoma"/>
                <w:color w:val="004990"/>
                <w:sz w:val="18"/>
                <w:szCs w:val="18"/>
                <w:lang w:val="es-BO" w:eastAsia="es-BO"/>
              </w:rPr>
              <w:t>respaldatoria</w:t>
            </w:r>
            <w:proofErr w:type="spellEnd"/>
            <w:r w:rsidRPr="00574965">
              <w:rPr>
                <w:rFonts w:ascii="Tahoma" w:hAnsi="Tahoma" w:cs="Tahoma"/>
                <w:color w:val="004990"/>
                <w:sz w:val="18"/>
                <w:szCs w:val="18"/>
                <w:lang w:val="es-BO" w:eastAsia="es-BO"/>
              </w:rPr>
              <w:t>:</w:t>
            </w:r>
          </w:p>
          <w:p w14:paraId="19AE1D87" w14:textId="6E6E6C23"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Potencia de salida entre temperaturas (25°C/45°C), igual a 1</w:t>
            </w:r>
            <w:ins w:id="51" w:author="Nicolas Togo" w:date="2015-11-17T18:53:00Z">
              <w:r w:rsidR="0021004D">
                <w:rPr>
                  <w:rFonts w:ascii="Tahoma" w:hAnsi="Tahoma" w:cs="Tahoma"/>
                  <w:color w:val="004990"/>
                  <w:sz w:val="18"/>
                  <w:szCs w:val="18"/>
                  <w:lang w:eastAsia="es-BO"/>
                </w:rPr>
                <w:t>2</w:t>
              </w:r>
            </w:ins>
            <w:del w:id="52" w:author="Nicolas Togo" w:date="2015-11-17T18:53:00Z">
              <w:r w:rsidR="009C090F" w:rsidDel="0021004D">
                <w:rPr>
                  <w:rFonts w:ascii="Tahoma" w:hAnsi="Tahoma" w:cs="Tahoma"/>
                  <w:color w:val="004990"/>
                  <w:sz w:val="18"/>
                  <w:szCs w:val="18"/>
                  <w:lang w:eastAsia="es-BO"/>
                </w:rPr>
                <w:delText>0</w:delText>
              </w:r>
            </w:del>
            <w:r w:rsidRPr="00574965">
              <w:rPr>
                <w:rFonts w:ascii="Tahoma" w:hAnsi="Tahoma" w:cs="Tahoma"/>
                <w:color w:val="004990"/>
                <w:sz w:val="18"/>
                <w:szCs w:val="18"/>
                <w:lang w:eastAsia="es-BO"/>
              </w:rPr>
              <w:t>00</w:t>
            </w:r>
            <w:del w:id="53" w:author="Nicolas Togo" w:date="2015-11-17T19:16:00Z">
              <w:r w:rsidRPr="00574965" w:rsidDel="007F4229">
                <w:rPr>
                  <w:rFonts w:ascii="Tahoma" w:hAnsi="Tahoma" w:cs="Tahoma"/>
                  <w:color w:val="004990"/>
                  <w:sz w:val="18"/>
                  <w:szCs w:val="18"/>
                  <w:lang w:eastAsia="es-BO"/>
                </w:rPr>
                <w:delText xml:space="preserve"> </w:delText>
              </w:r>
            </w:del>
            <w:r w:rsidRPr="00574965">
              <w:rPr>
                <w:rFonts w:ascii="Tahoma" w:hAnsi="Tahoma" w:cs="Tahoma"/>
                <w:color w:val="004990"/>
                <w:sz w:val="18"/>
                <w:szCs w:val="18"/>
                <w:lang w:eastAsia="es-BO"/>
              </w:rPr>
              <w:t>W.</w:t>
            </w:r>
          </w:p>
          <w:p w14:paraId="47AF8BAD"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Voltaje / frecuencia AC de salida,  220VAC, 50Hz.</w:t>
            </w:r>
          </w:p>
          <w:p w14:paraId="348E3833"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Rango de tensión de entrada:  42.0 a 60.0 V</w:t>
            </w:r>
          </w:p>
          <w:p w14:paraId="4F0ED9E3"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Alarma de batería baja</w:t>
            </w:r>
            <w:r w:rsidRPr="00574965" w:rsidDel="000015D2">
              <w:rPr>
                <w:rFonts w:ascii="Tahoma" w:hAnsi="Tahoma" w:cs="Tahoma"/>
                <w:color w:val="004990"/>
                <w:sz w:val="18"/>
                <w:szCs w:val="18"/>
                <w:lang w:eastAsia="es-BO"/>
              </w:rPr>
              <w:t xml:space="preserve"> 44VDC</w:t>
            </w:r>
            <w:r w:rsidRPr="00574965">
              <w:rPr>
                <w:rFonts w:ascii="Tahoma" w:hAnsi="Tahoma" w:cs="Tahoma"/>
                <w:color w:val="004990"/>
                <w:sz w:val="18"/>
                <w:szCs w:val="18"/>
                <w:lang w:eastAsia="es-BO"/>
              </w:rPr>
              <w:t>.</w:t>
            </w:r>
          </w:p>
          <w:p w14:paraId="07C9BFBF"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Apagado por batería baja</w:t>
            </w:r>
            <w:r w:rsidRPr="00574965" w:rsidDel="000015D2">
              <w:rPr>
                <w:rFonts w:ascii="Tahoma" w:hAnsi="Tahoma" w:cs="Tahoma"/>
                <w:color w:val="004990"/>
                <w:sz w:val="18"/>
                <w:szCs w:val="18"/>
                <w:lang w:eastAsia="es-BO"/>
              </w:rPr>
              <w:t xml:space="preserve"> 42VDC</w:t>
            </w:r>
            <w:r w:rsidRPr="00574965">
              <w:rPr>
                <w:rFonts w:ascii="Tahoma" w:hAnsi="Tahoma" w:cs="Tahoma"/>
                <w:color w:val="004990"/>
                <w:sz w:val="18"/>
                <w:szCs w:val="18"/>
                <w:lang w:eastAsia="es-BO"/>
              </w:rPr>
              <w:t>.</w:t>
            </w:r>
          </w:p>
          <w:p w14:paraId="61CDB38A"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Eficiencia mayor al 90%.</w:t>
            </w:r>
          </w:p>
          <w:p w14:paraId="2B6D94F8"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Temperatura de funcionamiento, -10°C a 45°C.</w:t>
            </w:r>
          </w:p>
          <w:p w14:paraId="25F8ADC9"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Humedad (sin condensación), 50 a 95%</w:t>
            </w:r>
          </w:p>
          <w:p w14:paraId="502FBAA1" w14:textId="77777777" w:rsidR="005E2C74" w:rsidRPr="00574965" w:rsidDel="000015D2"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sidDel="000015D2">
              <w:rPr>
                <w:rFonts w:ascii="Tahoma" w:hAnsi="Tahoma" w:cs="Tahoma"/>
                <w:color w:val="004990"/>
                <w:sz w:val="18"/>
                <w:szCs w:val="18"/>
                <w:lang w:eastAsia="es-BO"/>
              </w:rPr>
              <w:t>Grado de protección externa IP 20</w:t>
            </w:r>
          </w:p>
          <w:p w14:paraId="52179EAF" w14:textId="77777777" w:rsidR="005E2C74" w:rsidRPr="00574965" w:rsidRDefault="005E2C74" w:rsidP="00DD1602">
            <w:pPr>
              <w:pStyle w:val="Prrafodelista"/>
              <w:numPr>
                <w:ilvl w:val="0"/>
                <w:numId w:val="45"/>
              </w:numPr>
              <w:ind w:left="356" w:hanging="284"/>
              <w:jc w:val="both"/>
              <w:rPr>
                <w:rFonts w:ascii="Tahoma" w:hAnsi="Tahoma" w:cs="Tahoma"/>
                <w:color w:val="004990"/>
                <w:sz w:val="18"/>
                <w:szCs w:val="18"/>
                <w:lang w:eastAsia="es-BO"/>
              </w:rPr>
            </w:pPr>
            <w:r w:rsidRPr="00574965">
              <w:rPr>
                <w:rFonts w:ascii="Tahoma" w:hAnsi="Tahoma" w:cs="Tahoma"/>
                <w:color w:val="004990"/>
                <w:sz w:val="18"/>
                <w:szCs w:val="18"/>
                <w:lang w:eastAsia="es-BO"/>
              </w:rPr>
              <w:t>Forma de onda a la salida: sinusoidal al 100% de carga.</w:t>
            </w:r>
          </w:p>
          <w:p w14:paraId="6F2F8480" w14:textId="77777777" w:rsidR="005E2C74" w:rsidRPr="00574965" w:rsidRDefault="005E2C74" w:rsidP="00DD1602">
            <w:pPr>
              <w:pStyle w:val="Prrafodelista"/>
              <w:numPr>
                <w:ilvl w:val="0"/>
                <w:numId w:val="45"/>
              </w:numPr>
              <w:ind w:left="356" w:hanging="284"/>
              <w:rPr>
                <w:rFonts w:ascii="Tahoma" w:hAnsi="Tahoma" w:cs="Tahoma"/>
                <w:color w:val="004990"/>
                <w:sz w:val="18"/>
                <w:szCs w:val="18"/>
                <w:lang w:eastAsia="es-BO"/>
              </w:rPr>
            </w:pPr>
            <w:r w:rsidRPr="00574965">
              <w:rPr>
                <w:rFonts w:ascii="Tahoma" w:hAnsi="Tahoma" w:cs="Tahoma"/>
                <w:color w:val="004990"/>
                <w:sz w:val="18"/>
                <w:szCs w:val="18"/>
                <w:lang w:eastAsia="es-BO"/>
              </w:rPr>
              <w:t>Contar con indicadores luminosos de operación, observación y fallo.</w:t>
            </w:r>
          </w:p>
          <w:p w14:paraId="197622B7" w14:textId="77777777" w:rsidR="005E2C74" w:rsidRPr="00F2439C" w:rsidRDefault="005E2C74" w:rsidP="00DD1602">
            <w:pPr>
              <w:pStyle w:val="Prrafodelista"/>
              <w:numPr>
                <w:ilvl w:val="0"/>
                <w:numId w:val="45"/>
              </w:numPr>
              <w:ind w:left="356" w:hanging="284"/>
              <w:rPr>
                <w:ins w:id="54" w:author="Nicolas Togo" w:date="2015-11-17T19:32:00Z"/>
                <w:color w:val="004990"/>
                <w:rPrChange w:id="55" w:author="Nicolas Togo" w:date="2015-11-17T19:32:00Z">
                  <w:rPr>
                    <w:ins w:id="56" w:author="Nicolas Togo" w:date="2015-11-17T19:32:00Z"/>
                    <w:rFonts w:ascii="Tahoma" w:hAnsi="Tahoma" w:cs="Tahoma"/>
                    <w:color w:val="004990"/>
                    <w:sz w:val="18"/>
                    <w:szCs w:val="18"/>
                    <w:lang w:val="es-BO" w:eastAsia="es-BO"/>
                  </w:rPr>
                </w:rPrChange>
              </w:rPr>
            </w:pPr>
            <w:r w:rsidRPr="00574965">
              <w:rPr>
                <w:rFonts w:ascii="Tahoma" w:hAnsi="Tahoma" w:cs="Tahoma"/>
                <w:color w:val="004990"/>
                <w:sz w:val="18"/>
                <w:szCs w:val="18"/>
                <w:lang w:val="es-BO" w:eastAsia="es-BO"/>
              </w:rPr>
              <w:t>Para cada equipo proveer los accesorios necesarios (hardware y software) para la configuración de parámetros.</w:t>
            </w:r>
          </w:p>
          <w:p w14:paraId="0CFB160B" w14:textId="44975AFE" w:rsidR="00F2439C" w:rsidRPr="00F2439C" w:rsidRDefault="00F2439C" w:rsidP="00F2439C">
            <w:pPr>
              <w:ind w:left="72"/>
              <w:rPr>
                <w:color w:val="004990"/>
                <w:rPrChange w:id="57" w:author="Nicolas Togo" w:date="2015-11-17T19:32:00Z">
                  <w:rPr/>
                </w:rPrChange>
              </w:rPr>
              <w:pPrChange w:id="58" w:author="Nicolas Togo" w:date="2015-11-17T19:32:00Z">
                <w:pPr>
                  <w:pStyle w:val="Prrafodelista"/>
                  <w:numPr>
                    <w:numId w:val="45"/>
                  </w:numPr>
                  <w:ind w:left="356" w:hanging="284"/>
                </w:pPr>
              </w:pPrChange>
            </w:pPr>
            <w:ins w:id="59" w:author="Nicolas Togo" w:date="2015-11-17T19:32:00Z">
              <w:r w:rsidRPr="00F67228">
                <w:rPr>
                  <w:b/>
                  <w:color w:val="004990"/>
                </w:rPr>
                <w:t>Nota</w:t>
              </w:r>
              <w:r>
                <w:rPr>
                  <w:color w:val="004990"/>
                </w:rPr>
                <w:t>. Adjuntar documentación técnica de respaldo.</w:t>
              </w:r>
            </w:ins>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895B12"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7886D" w14:textId="77777777"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B96AA2" w14:textId="77777777" w:rsidR="005E2C74" w:rsidRPr="00574965" w:rsidRDefault="005E2C74" w:rsidP="005E2C74">
            <w:pPr>
              <w:jc w:val="center"/>
              <w:rPr>
                <w:color w:val="004990"/>
              </w:rPr>
            </w:pPr>
          </w:p>
        </w:tc>
      </w:tr>
      <w:tr w:rsidR="005E2C74" w:rsidRPr="00574965" w14:paraId="318D70A0"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6EC932"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eastAsia="es-BO"/>
              </w:rPr>
              <w:t>E11</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29579C" w14:textId="77777777" w:rsidR="005E2C74" w:rsidRPr="00574965" w:rsidRDefault="005E2C74" w:rsidP="005E2C74">
            <w:pPr>
              <w:pStyle w:val="Prrafodelista"/>
              <w:spacing w:line="276" w:lineRule="auto"/>
              <w:ind w:left="0"/>
              <w:jc w:val="both"/>
              <w:rPr>
                <w:rFonts w:ascii="Tahoma" w:hAnsi="Tahoma" w:cs="Tahoma"/>
                <w:b/>
                <w:bCs/>
                <w:color w:val="004990"/>
                <w:sz w:val="18"/>
                <w:szCs w:val="18"/>
              </w:rPr>
            </w:pPr>
            <w:r w:rsidRPr="00574965">
              <w:rPr>
                <w:rFonts w:ascii="Tahoma" w:hAnsi="Tahoma" w:cs="Tahoma"/>
                <w:b/>
                <w:bCs/>
                <w:color w:val="004990"/>
                <w:sz w:val="18"/>
                <w:szCs w:val="18"/>
              </w:rPr>
              <w:t>BANCO DE BATERÍAS</w:t>
            </w:r>
          </w:p>
          <w:p w14:paraId="0112CA5A"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Las baterías </w:t>
            </w:r>
            <w:r w:rsidR="009C090F">
              <w:rPr>
                <w:rFonts w:ascii="Tahoma" w:hAnsi="Tahoma" w:cs="Tahoma"/>
                <w:color w:val="004990"/>
                <w:sz w:val="18"/>
                <w:szCs w:val="18"/>
                <w:lang w:val="es-BO" w:eastAsia="es-BO"/>
              </w:rPr>
              <w:t xml:space="preserve">o celdas </w:t>
            </w:r>
            <w:r w:rsidRPr="00574965">
              <w:rPr>
                <w:rFonts w:ascii="Tahoma" w:hAnsi="Tahoma" w:cs="Tahoma"/>
                <w:color w:val="004990"/>
                <w:sz w:val="18"/>
                <w:szCs w:val="18"/>
                <w:lang w:val="es-BO" w:eastAsia="es-BO"/>
              </w:rPr>
              <w:t>propuestas deberán cumplir las siguientes características, presentar documentación técnica:</w:t>
            </w:r>
          </w:p>
          <w:p w14:paraId="48E98788" w14:textId="77777777"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Tipo:</w:t>
            </w:r>
            <w:r w:rsidR="003261EF">
              <w:rPr>
                <w:rFonts w:ascii="Tahoma" w:hAnsi="Tahoma" w:cs="Tahoma"/>
                <w:color w:val="004990"/>
                <w:sz w:val="18"/>
                <w:szCs w:val="18"/>
                <w:lang w:val="es-BO" w:eastAsia="es-BO"/>
              </w:rPr>
              <w:t xml:space="preserve"> AGM</w:t>
            </w:r>
            <w:r w:rsidRPr="00574965">
              <w:rPr>
                <w:rFonts w:ascii="Tahoma" w:hAnsi="Tahoma" w:cs="Tahoma"/>
                <w:color w:val="004990"/>
                <w:sz w:val="18"/>
                <w:szCs w:val="18"/>
                <w:lang w:val="es-BO" w:eastAsia="es-BO"/>
              </w:rPr>
              <w:t xml:space="preserve"> selladas y libres de mantenimiento</w:t>
            </w:r>
          </w:p>
          <w:p w14:paraId="42014606" w14:textId="77777777"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Voltaje 12 VDC</w:t>
            </w:r>
            <w:r w:rsidR="003261EF">
              <w:rPr>
                <w:rFonts w:ascii="Tahoma" w:hAnsi="Tahoma" w:cs="Tahoma"/>
                <w:color w:val="004990"/>
                <w:sz w:val="18"/>
                <w:szCs w:val="18"/>
                <w:lang w:val="es-BO" w:eastAsia="es-BO"/>
              </w:rPr>
              <w:t xml:space="preserve"> </w:t>
            </w:r>
            <w:r w:rsidR="003261EF" w:rsidRPr="007F4229">
              <w:rPr>
                <w:rFonts w:ascii="Tahoma" w:hAnsi="Tahoma" w:cs="Tahoma"/>
                <w:color w:val="004990"/>
                <w:sz w:val="18"/>
                <w:szCs w:val="18"/>
                <w:lang w:val="es-BO" w:eastAsia="es-BO"/>
                <w:rPrChange w:id="60" w:author="Nicolas Togo" w:date="2015-11-17T19:16:00Z">
                  <w:rPr>
                    <w:rFonts w:ascii="Tahoma" w:hAnsi="Tahoma" w:cs="Tahoma"/>
                    <w:b/>
                    <w:color w:val="004990"/>
                    <w:sz w:val="18"/>
                    <w:szCs w:val="18"/>
                    <w:lang w:val="es-BO" w:eastAsia="es-BO"/>
                  </w:rPr>
                </w:rPrChange>
              </w:rPr>
              <w:t>o celdas de 2V</w:t>
            </w:r>
            <w:r w:rsidR="003261EF">
              <w:rPr>
                <w:rFonts w:ascii="Tahoma" w:hAnsi="Tahoma" w:cs="Tahoma"/>
                <w:color w:val="004990"/>
                <w:sz w:val="18"/>
                <w:szCs w:val="18"/>
                <w:lang w:val="es-BO" w:eastAsia="es-BO"/>
              </w:rPr>
              <w:t>, capacidad determinada</w:t>
            </w:r>
            <w:r w:rsidRPr="00574965">
              <w:rPr>
                <w:rFonts w:ascii="Tahoma" w:hAnsi="Tahoma" w:cs="Tahoma"/>
                <w:color w:val="004990"/>
                <w:sz w:val="18"/>
                <w:szCs w:val="18"/>
                <w:lang w:val="es-BO" w:eastAsia="es-BO"/>
              </w:rPr>
              <w:t xml:space="preserve"> por el proyectista.</w:t>
            </w:r>
          </w:p>
          <w:p w14:paraId="45E81C69" w14:textId="77777777"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Norma de fabricación: IEC 60896, UL94 o equivalentes</w:t>
            </w:r>
          </w:p>
          <w:p w14:paraId="7496C5E0" w14:textId="77777777" w:rsidR="005E2C74" w:rsidRPr="00574965" w:rsidRDefault="005E2C74" w:rsidP="00DD1602">
            <w:pPr>
              <w:pStyle w:val="Prrafodelista"/>
              <w:numPr>
                <w:ilvl w:val="0"/>
                <w:numId w:val="49"/>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Al tiempo de provisión la fecha de fabricación no podrá superar los 6 meses</w:t>
            </w:r>
          </w:p>
          <w:p w14:paraId="57322B7E" w14:textId="77777777" w:rsidR="003261EF" w:rsidRPr="007F4229" w:rsidRDefault="005E2C74" w:rsidP="003261EF">
            <w:pPr>
              <w:pStyle w:val="Prrafodelista"/>
              <w:numPr>
                <w:ilvl w:val="0"/>
                <w:numId w:val="49"/>
              </w:numPr>
              <w:ind w:left="356" w:hanging="284"/>
              <w:jc w:val="both"/>
              <w:rPr>
                <w:color w:val="004990"/>
                <w:rPrChange w:id="61" w:author="Nicolas Togo" w:date="2015-11-17T19:17:00Z">
                  <w:rPr>
                    <w:color w:val="004990"/>
                  </w:rPr>
                </w:rPrChange>
              </w:rPr>
            </w:pPr>
            <w:r w:rsidRPr="007F4229">
              <w:rPr>
                <w:rFonts w:ascii="Tahoma" w:hAnsi="Tahoma" w:cs="Tahoma"/>
                <w:color w:val="004990"/>
                <w:sz w:val="18"/>
                <w:szCs w:val="18"/>
                <w:lang w:val="es-BO" w:eastAsia="es-BO"/>
                <w:rPrChange w:id="62" w:author="Nicolas Togo" w:date="2015-11-17T19:17:00Z">
                  <w:rPr>
                    <w:rFonts w:ascii="Tahoma" w:hAnsi="Tahoma" w:cs="Tahoma"/>
                    <w:b/>
                    <w:color w:val="004990"/>
                    <w:sz w:val="18"/>
                    <w:szCs w:val="18"/>
                    <w:lang w:val="es-BO" w:eastAsia="es-BO"/>
                  </w:rPr>
                </w:rPrChange>
              </w:rPr>
              <w:t xml:space="preserve">Vida útil: </w:t>
            </w:r>
            <w:r w:rsidR="003261EF" w:rsidRPr="007F4229">
              <w:rPr>
                <w:rFonts w:ascii="Tahoma" w:hAnsi="Tahoma" w:cs="Tahoma"/>
                <w:color w:val="004990"/>
                <w:sz w:val="18"/>
                <w:szCs w:val="18"/>
                <w:lang w:val="es-BO" w:eastAsia="es-BO"/>
                <w:rPrChange w:id="63" w:author="Nicolas Togo" w:date="2015-11-17T19:17:00Z">
                  <w:rPr>
                    <w:rFonts w:ascii="Tahoma" w:hAnsi="Tahoma" w:cs="Tahoma"/>
                    <w:b/>
                    <w:color w:val="004990"/>
                    <w:sz w:val="18"/>
                    <w:szCs w:val="18"/>
                    <w:lang w:val="es-BO" w:eastAsia="es-BO"/>
                  </w:rPr>
                </w:rPrChange>
              </w:rPr>
              <w:t>Para el dimensionamiento de las Baterías considerar 10 años de vida útil a 25 °C y 1000 m.s.n.m. (condiciones normales de operación).</w:t>
            </w:r>
          </w:p>
          <w:p w14:paraId="3F1DBA53" w14:textId="77777777" w:rsidR="005E2C74" w:rsidRPr="00F2439C" w:rsidRDefault="005E2C74" w:rsidP="003261EF">
            <w:pPr>
              <w:pStyle w:val="Prrafodelista"/>
              <w:numPr>
                <w:ilvl w:val="0"/>
                <w:numId w:val="49"/>
              </w:numPr>
              <w:ind w:left="356" w:hanging="284"/>
              <w:jc w:val="both"/>
              <w:rPr>
                <w:ins w:id="64" w:author="Nicolas Togo" w:date="2015-11-17T19:32:00Z"/>
                <w:color w:val="004990"/>
                <w:rPrChange w:id="65" w:author="Nicolas Togo" w:date="2015-11-17T19:32:00Z">
                  <w:rPr>
                    <w:ins w:id="66" w:author="Nicolas Togo" w:date="2015-11-17T19:32:00Z"/>
                    <w:rFonts w:ascii="Tahoma" w:hAnsi="Tahoma" w:cs="Tahoma"/>
                    <w:color w:val="004990"/>
                    <w:sz w:val="18"/>
                    <w:szCs w:val="18"/>
                    <w:lang w:val="es-BO" w:eastAsia="es-BO"/>
                  </w:rPr>
                </w:rPrChange>
              </w:rPr>
            </w:pPr>
            <w:r w:rsidRPr="00574965">
              <w:rPr>
                <w:rFonts w:ascii="Tahoma" w:hAnsi="Tahoma" w:cs="Tahoma"/>
                <w:color w:val="004990"/>
                <w:sz w:val="18"/>
                <w:szCs w:val="18"/>
                <w:lang w:val="es-BO" w:eastAsia="es-BO"/>
              </w:rPr>
              <w:t>Cada banco de baterías deberá contar con una cubierta y  aislamiento de los bornes e interconexiones entre baterías</w:t>
            </w:r>
          </w:p>
          <w:p w14:paraId="3ABB6A33" w14:textId="1F8389FE" w:rsidR="00F2439C" w:rsidRPr="00F2439C" w:rsidRDefault="00F2439C" w:rsidP="00F2439C">
            <w:pPr>
              <w:ind w:left="72"/>
              <w:jc w:val="both"/>
              <w:rPr>
                <w:color w:val="004990"/>
                <w:rPrChange w:id="67" w:author="Nicolas Togo" w:date="2015-11-17T19:32:00Z">
                  <w:rPr/>
                </w:rPrChange>
              </w:rPr>
              <w:pPrChange w:id="68" w:author="Nicolas Togo" w:date="2015-11-17T19:32:00Z">
                <w:pPr>
                  <w:pStyle w:val="Prrafodelista"/>
                  <w:numPr>
                    <w:numId w:val="49"/>
                  </w:numPr>
                  <w:ind w:left="356" w:hanging="284"/>
                  <w:jc w:val="both"/>
                </w:pPr>
              </w:pPrChange>
            </w:pPr>
            <w:ins w:id="69" w:author="Nicolas Togo" w:date="2015-11-17T19:32:00Z">
              <w:r w:rsidRPr="00F2439C">
                <w:rPr>
                  <w:b/>
                  <w:color w:val="004990"/>
                  <w:rPrChange w:id="70" w:author="Nicolas Togo" w:date="2015-11-17T19:32:00Z">
                    <w:rPr>
                      <w:color w:val="004990"/>
                    </w:rPr>
                  </w:rPrChange>
                </w:rPr>
                <w:t>Nota</w:t>
              </w:r>
              <w:r>
                <w:rPr>
                  <w:color w:val="004990"/>
                </w:rPr>
                <w:t>. Adjuntar documentación técnica de respaldo.</w:t>
              </w:r>
            </w:ins>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E5EFCF"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2DA468" w14:textId="77777777" w:rsidR="005E2C74" w:rsidRPr="00574965" w:rsidRDefault="005E2C74" w:rsidP="005E2C74">
            <w:pPr>
              <w:jc w:val="center"/>
              <w:rPr>
                <w:color w:val="00499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08D2D8" w14:textId="77777777" w:rsidR="005E2C74" w:rsidRPr="00574965" w:rsidRDefault="005E2C74" w:rsidP="005E2C74">
            <w:pPr>
              <w:jc w:val="center"/>
              <w:rPr>
                <w:color w:val="004990"/>
              </w:rPr>
            </w:pPr>
          </w:p>
        </w:tc>
      </w:tr>
      <w:tr w:rsidR="005E2C74" w:rsidRPr="00574965" w14:paraId="59D25C04"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2680E5" w14:textId="77777777"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522B91B4" w14:textId="77777777" w:rsidR="005E2C74" w:rsidRPr="00574965" w:rsidRDefault="005E2C74" w:rsidP="005E2C74">
            <w:pPr>
              <w:tabs>
                <w:tab w:val="left" w:pos="498"/>
              </w:tabs>
              <w:autoSpaceDE w:val="0"/>
              <w:autoSpaceDN w:val="0"/>
              <w:adjustRightInd w:val="0"/>
              <w:contextualSpacing/>
              <w:jc w:val="both"/>
              <w:rPr>
                <w:rFonts w:ascii="Tahoma" w:hAnsi="Tahoma" w:cs="Tahoma"/>
                <w:b/>
                <w:bCs/>
                <w:color w:val="004990"/>
                <w:sz w:val="18"/>
                <w:szCs w:val="18"/>
              </w:rPr>
            </w:pPr>
            <w:r w:rsidRPr="00574965">
              <w:rPr>
                <w:rFonts w:ascii="Tahoma" w:hAnsi="Tahoma" w:cs="Tahoma"/>
                <w:b/>
                <w:bCs/>
                <w:color w:val="004990"/>
                <w:sz w:val="18"/>
                <w:szCs w:val="18"/>
              </w:rPr>
              <w:t>SOPORTES, MATERIALES Y ACCESORIOS DE MONTAJE</w:t>
            </w:r>
          </w:p>
          <w:p w14:paraId="6C818F4A" w14:textId="77777777" w:rsidR="005E2C74" w:rsidRPr="00486B44"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El diseño y dimensionamiento de los sistemas fotovoltaicos propuestos deben contemplar la provisión de todos los elementos necesarios para </w:t>
            </w:r>
            <w:r w:rsidRPr="00486B44">
              <w:rPr>
                <w:rFonts w:ascii="Tahoma" w:hAnsi="Tahoma" w:cs="Tahoma"/>
                <w:color w:val="004990"/>
                <w:sz w:val="18"/>
                <w:szCs w:val="18"/>
                <w:lang w:val="es-BO" w:eastAsia="es-BO"/>
              </w:rPr>
              <w:t>su montaje, como ser:</w:t>
            </w:r>
          </w:p>
          <w:p w14:paraId="4162EF1C" w14:textId="7FDAECA1" w:rsidR="003261EF" w:rsidRDefault="005E2C74" w:rsidP="003261EF">
            <w:pPr>
              <w:pStyle w:val="Prrafodelista"/>
              <w:numPr>
                <w:ilvl w:val="0"/>
                <w:numId w:val="47"/>
              </w:numPr>
              <w:ind w:left="356" w:hanging="284"/>
              <w:jc w:val="both"/>
              <w:rPr>
                <w:ins w:id="71" w:author="Nicolas Togo" w:date="2015-11-17T18:57:00Z"/>
                <w:rFonts w:ascii="Tahoma" w:hAnsi="Tahoma" w:cs="Tahoma"/>
                <w:color w:val="004990"/>
                <w:sz w:val="18"/>
                <w:szCs w:val="18"/>
                <w:lang w:val="es-BO" w:eastAsia="es-BO"/>
              </w:rPr>
            </w:pPr>
            <w:r w:rsidRPr="00486B44">
              <w:rPr>
                <w:rFonts w:ascii="Tahoma" w:hAnsi="Tahoma" w:cs="Tahoma"/>
                <w:color w:val="004990"/>
                <w:sz w:val="18"/>
                <w:szCs w:val="18"/>
                <w:lang w:val="es-BO" w:eastAsia="es-BO"/>
              </w:rPr>
              <w:t>Estructuras metálicas de soporte para los paneles</w:t>
            </w:r>
            <w:r w:rsidR="003261EF" w:rsidRPr="00486B44">
              <w:rPr>
                <w:rFonts w:ascii="Tahoma" w:hAnsi="Tahoma" w:cs="Tahoma"/>
                <w:color w:val="004990"/>
                <w:sz w:val="18"/>
                <w:szCs w:val="18"/>
                <w:lang w:val="es-BO" w:eastAsia="es-BO"/>
              </w:rPr>
              <w:t xml:space="preserve">: </w:t>
            </w:r>
            <w:del w:id="72" w:author="Nicolas Togo" w:date="2015-11-17T18:55:00Z">
              <w:r w:rsidR="003261EF" w:rsidRPr="00486B44" w:rsidDel="0021004D">
                <w:rPr>
                  <w:rFonts w:ascii="Tahoma" w:hAnsi="Tahoma" w:cs="Tahoma"/>
                  <w:color w:val="004990"/>
                  <w:sz w:val="18"/>
                  <w:szCs w:val="18"/>
                  <w:lang w:val="es-BO" w:eastAsia="es-BO"/>
                </w:rPr>
                <w:delText xml:space="preserve">No </w:delText>
              </w:r>
            </w:del>
            <w:r w:rsidR="003261EF" w:rsidRPr="00486B44">
              <w:rPr>
                <w:rFonts w:ascii="Tahoma" w:hAnsi="Tahoma" w:cs="Tahoma"/>
                <w:color w:val="004990"/>
                <w:sz w:val="18"/>
                <w:szCs w:val="18"/>
                <w:lang w:val="es-BO" w:eastAsia="es-BO"/>
              </w:rPr>
              <w:t>incluye la provisión de pedestales</w:t>
            </w:r>
            <w:ins w:id="73" w:author="Nicolas Togo" w:date="2015-11-17T19:24:00Z">
              <w:r w:rsidR="007F4229">
                <w:rPr>
                  <w:rFonts w:ascii="Tahoma" w:hAnsi="Tahoma" w:cs="Tahoma"/>
                  <w:color w:val="004990"/>
                  <w:sz w:val="18"/>
                  <w:szCs w:val="18"/>
                  <w:lang w:val="es-BO" w:eastAsia="es-BO"/>
                </w:rPr>
                <w:t xml:space="preserve"> </w:t>
              </w:r>
            </w:ins>
            <w:ins w:id="74" w:author="Nicolas Togo" w:date="2015-11-17T19:25:00Z">
              <w:r w:rsidR="00F2439C">
                <w:rPr>
                  <w:rFonts w:ascii="Tahoma" w:hAnsi="Tahoma" w:cs="Tahoma"/>
                  <w:color w:val="004990"/>
                  <w:sz w:val="18"/>
                  <w:szCs w:val="18"/>
                  <w:lang w:val="es-BO" w:eastAsia="es-BO"/>
                </w:rPr>
                <w:t>ajustable</w:t>
              </w:r>
            </w:ins>
            <w:ins w:id="75" w:author="Nicolas Togo" w:date="2015-11-17T19:26:00Z">
              <w:r w:rsidR="00F2439C">
                <w:rPr>
                  <w:rFonts w:ascii="Tahoma" w:hAnsi="Tahoma" w:cs="Tahoma"/>
                  <w:color w:val="004990"/>
                  <w:sz w:val="18"/>
                  <w:szCs w:val="18"/>
                  <w:lang w:val="es-BO" w:eastAsia="es-BO"/>
                </w:rPr>
                <w:t xml:space="preserve"> </w:t>
              </w:r>
            </w:ins>
            <w:ins w:id="76" w:author="Nicolas Togo" w:date="2015-11-17T19:28:00Z">
              <w:r w:rsidR="00F2439C">
                <w:rPr>
                  <w:rFonts w:ascii="Tahoma" w:hAnsi="Tahoma" w:cs="Tahoma"/>
                  <w:color w:val="004990"/>
                  <w:sz w:val="18"/>
                  <w:szCs w:val="18"/>
                  <w:lang w:val="es-BO" w:eastAsia="es-BO"/>
                </w:rPr>
                <w:t>en</w:t>
              </w:r>
            </w:ins>
            <w:ins w:id="77" w:author="Nicolas Togo" w:date="2015-11-17T19:26:00Z">
              <w:r w:rsidR="00F2439C">
                <w:rPr>
                  <w:rFonts w:ascii="Tahoma" w:hAnsi="Tahoma" w:cs="Tahoma"/>
                  <w:color w:val="004990"/>
                  <w:sz w:val="18"/>
                  <w:szCs w:val="18"/>
                  <w:lang w:val="es-BO" w:eastAsia="es-BO"/>
                </w:rPr>
                <w:t xml:space="preserve"> ángulo </w:t>
              </w:r>
            </w:ins>
            <w:ins w:id="78" w:author="Nicolas Togo" w:date="2015-11-17T19:25:00Z">
              <w:r w:rsidR="00F2439C">
                <w:rPr>
                  <w:rFonts w:ascii="Tahoma" w:hAnsi="Tahoma" w:cs="Tahoma"/>
                  <w:color w:val="004990"/>
                  <w:sz w:val="18"/>
                  <w:szCs w:val="18"/>
                  <w:lang w:val="es-BO" w:eastAsia="es-BO"/>
                </w:rPr>
                <w:t xml:space="preserve"> en</w:t>
              </w:r>
            </w:ins>
            <w:ins w:id="79" w:author="Nicolas Togo" w:date="2015-11-17T19:28:00Z">
              <w:r w:rsidR="00F2439C">
                <w:rPr>
                  <w:rFonts w:ascii="Tahoma" w:hAnsi="Tahoma" w:cs="Tahoma"/>
                  <w:color w:val="004990"/>
                  <w:sz w:val="18"/>
                  <w:szCs w:val="18"/>
                  <w:lang w:val="es-BO" w:eastAsia="es-BO"/>
                </w:rPr>
                <w:t>tr</w:t>
              </w:r>
              <w:r w:rsidR="00B40963">
                <w:rPr>
                  <w:rFonts w:ascii="Tahoma" w:hAnsi="Tahoma" w:cs="Tahoma"/>
                  <w:color w:val="004990"/>
                  <w:sz w:val="18"/>
                  <w:szCs w:val="18"/>
                  <w:lang w:val="es-BO" w:eastAsia="es-BO"/>
                </w:rPr>
                <w:t>e el soporte de panel y la pata</w:t>
              </w:r>
            </w:ins>
            <w:ins w:id="80" w:author="Nicolas Togo" w:date="2015-11-17T19:54:00Z">
              <w:r w:rsidR="00B40963">
                <w:rPr>
                  <w:rFonts w:ascii="Tahoma" w:hAnsi="Tahoma" w:cs="Tahoma"/>
                  <w:color w:val="004990"/>
                  <w:sz w:val="18"/>
                  <w:szCs w:val="18"/>
                  <w:lang w:val="es-BO" w:eastAsia="es-BO"/>
                </w:rPr>
                <w:t>,</w:t>
              </w:r>
            </w:ins>
            <w:del w:id="81" w:author="Nicolas Togo" w:date="2015-11-17T19:28:00Z">
              <w:r w:rsidR="003261EF" w:rsidRPr="00486B44" w:rsidDel="00F2439C">
                <w:rPr>
                  <w:rFonts w:ascii="Tahoma" w:hAnsi="Tahoma" w:cs="Tahoma"/>
                  <w:color w:val="004990"/>
                  <w:sz w:val="18"/>
                  <w:szCs w:val="18"/>
                  <w:lang w:val="es-BO" w:eastAsia="es-BO"/>
                </w:rPr>
                <w:delText xml:space="preserve"> (</w:delText>
              </w:r>
            </w:del>
            <w:del w:id="82" w:author="Nicolas Togo" w:date="2015-11-17T19:54:00Z">
              <w:r w:rsidR="003261EF" w:rsidRPr="00486B44" w:rsidDel="00B40963">
                <w:rPr>
                  <w:rFonts w:ascii="Tahoma" w:hAnsi="Tahoma" w:cs="Tahoma"/>
                  <w:color w:val="004990"/>
                  <w:sz w:val="18"/>
                  <w:szCs w:val="18"/>
                  <w:lang w:val="es-BO" w:eastAsia="es-BO"/>
                </w:rPr>
                <w:delText>patas</w:delText>
              </w:r>
            </w:del>
            <w:r w:rsidR="003261EF" w:rsidRPr="00486B44">
              <w:rPr>
                <w:rFonts w:ascii="Tahoma" w:hAnsi="Tahoma" w:cs="Tahoma"/>
                <w:color w:val="004990"/>
                <w:sz w:val="18"/>
                <w:szCs w:val="18"/>
                <w:lang w:val="es-BO" w:eastAsia="es-BO"/>
              </w:rPr>
              <w:t xml:space="preserve"> </w:t>
            </w:r>
            <w:ins w:id="83" w:author="Nicolas Togo" w:date="2015-11-17T18:55:00Z">
              <w:r w:rsidR="0021004D">
                <w:rPr>
                  <w:rFonts w:ascii="Tahoma" w:hAnsi="Tahoma" w:cs="Tahoma"/>
                  <w:color w:val="004990"/>
                  <w:sz w:val="18"/>
                  <w:szCs w:val="18"/>
                  <w:lang w:val="es-BO" w:eastAsia="es-BO"/>
                </w:rPr>
                <w:t>con base</w:t>
              </w:r>
            </w:ins>
            <w:del w:id="84" w:author="Nicolas Togo" w:date="2015-11-17T18:55:00Z">
              <w:r w:rsidR="003261EF" w:rsidRPr="00486B44" w:rsidDel="0021004D">
                <w:rPr>
                  <w:rFonts w:ascii="Tahoma" w:hAnsi="Tahoma" w:cs="Tahoma"/>
                  <w:color w:val="004990"/>
                  <w:sz w:val="18"/>
                  <w:szCs w:val="18"/>
                  <w:lang w:val="es-BO" w:eastAsia="es-BO"/>
                </w:rPr>
                <w:delText>de soporte</w:delText>
              </w:r>
            </w:del>
            <w:ins w:id="85" w:author="Nicolas Togo" w:date="2015-11-17T18:55:00Z">
              <w:r w:rsidR="0021004D">
                <w:rPr>
                  <w:rFonts w:ascii="Tahoma" w:hAnsi="Tahoma" w:cs="Tahoma"/>
                  <w:color w:val="004990"/>
                  <w:sz w:val="18"/>
                  <w:szCs w:val="18"/>
                  <w:lang w:val="es-BO" w:eastAsia="es-BO"/>
                </w:rPr>
                <w:t xml:space="preserve"> para su sujeción</w:t>
              </w:r>
            </w:ins>
            <w:ins w:id="86" w:author="Nicolas Togo" w:date="2015-11-17T19:23:00Z">
              <w:r w:rsidR="007F4229">
                <w:rPr>
                  <w:rFonts w:ascii="Tahoma" w:hAnsi="Tahoma" w:cs="Tahoma"/>
                  <w:color w:val="004990"/>
                  <w:sz w:val="18"/>
                  <w:szCs w:val="18"/>
                  <w:lang w:val="es-BO" w:eastAsia="es-BO"/>
                </w:rPr>
                <w:t xml:space="preserve"> al piso</w:t>
              </w:r>
            </w:ins>
            <w:del w:id="87" w:author="Nicolas Togo" w:date="2015-11-17T19:28:00Z">
              <w:r w:rsidR="003261EF" w:rsidRPr="00486B44" w:rsidDel="00F2439C">
                <w:rPr>
                  <w:rFonts w:ascii="Tahoma" w:hAnsi="Tahoma" w:cs="Tahoma"/>
                  <w:color w:val="004990"/>
                  <w:sz w:val="18"/>
                  <w:szCs w:val="18"/>
                  <w:lang w:val="es-BO" w:eastAsia="es-BO"/>
                </w:rPr>
                <w:delText>)</w:delText>
              </w:r>
            </w:del>
            <w:ins w:id="88" w:author="Nicolas Togo" w:date="2015-11-17T19:28:00Z">
              <w:r w:rsidR="00F2439C">
                <w:rPr>
                  <w:rFonts w:ascii="Tahoma" w:hAnsi="Tahoma" w:cs="Tahoma"/>
                  <w:color w:val="004990"/>
                  <w:sz w:val="18"/>
                  <w:szCs w:val="18"/>
                  <w:lang w:val="es-BO" w:eastAsia="es-BO"/>
                </w:rPr>
                <w:t>;</w:t>
              </w:r>
            </w:ins>
            <w:ins w:id="89" w:author="Nicolas Togo" w:date="2015-11-17T19:18:00Z">
              <w:r w:rsidR="007F4229">
                <w:rPr>
                  <w:rFonts w:ascii="Tahoma" w:hAnsi="Tahoma" w:cs="Tahoma"/>
                  <w:color w:val="004990"/>
                  <w:sz w:val="18"/>
                  <w:szCs w:val="18"/>
                  <w:lang w:val="es-BO" w:eastAsia="es-BO"/>
                </w:rPr>
                <w:t xml:space="preserve"> considerar que la altura m</w:t>
              </w:r>
              <w:r w:rsidR="00F2439C">
                <w:rPr>
                  <w:rFonts w:ascii="Tahoma" w:hAnsi="Tahoma" w:cs="Tahoma"/>
                  <w:color w:val="004990"/>
                  <w:sz w:val="18"/>
                  <w:szCs w:val="18"/>
                  <w:lang w:val="es-BO" w:eastAsia="es-BO"/>
                </w:rPr>
                <w:t>ínima des</w:t>
              </w:r>
              <w:r w:rsidR="007F4229">
                <w:rPr>
                  <w:rFonts w:ascii="Tahoma" w:hAnsi="Tahoma" w:cs="Tahoma"/>
                  <w:color w:val="004990"/>
                  <w:sz w:val="18"/>
                  <w:szCs w:val="18"/>
                  <w:lang w:val="es-BO" w:eastAsia="es-BO"/>
                </w:rPr>
                <w:t xml:space="preserve">de el piso hasta el borde inferior del </w:t>
              </w:r>
            </w:ins>
            <w:ins w:id="90" w:author="Nicolas Togo" w:date="2015-11-17T19:29:00Z">
              <w:r w:rsidR="00F2439C">
                <w:rPr>
                  <w:rFonts w:ascii="Tahoma" w:hAnsi="Tahoma" w:cs="Tahoma"/>
                  <w:color w:val="004990"/>
                  <w:sz w:val="18"/>
                  <w:szCs w:val="18"/>
                  <w:lang w:val="es-BO" w:eastAsia="es-BO"/>
                </w:rPr>
                <w:t>soporte de paneles</w:t>
              </w:r>
            </w:ins>
            <w:ins w:id="91" w:author="Nicolas Togo" w:date="2015-11-17T19:18:00Z">
              <w:r w:rsidR="007F4229">
                <w:rPr>
                  <w:rFonts w:ascii="Tahoma" w:hAnsi="Tahoma" w:cs="Tahoma"/>
                  <w:color w:val="004990"/>
                  <w:sz w:val="18"/>
                  <w:szCs w:val="18"/>
                  <w:lang w:val="es-BO" w:eastAsia="es-BO"/>
                </w:rPr>
                <w:t xml:space="preserve"> debe ser de 1m</w:t>
              </w:r>
            </w:ins>
            <w:r w:rsidR="003261EF" w:rsidRPr="00486B44">
              <w:rPr>
                <w:rFonts w:ascii="Tahoma" w:hAnsi="Tahoma" w:cs="Tahoma"/>
                <w:color w:val="004990"/>
                <w:sz w:val="18"/>
                <w:szCs w:val="18"/>
                <w:lang w:val="es-BO" w:eastAsia="es-BO"/>
              </w:rPr>
              <w:t>. La instalación será realizada por ENTEL S.A. sobre una base</w:t>
            </w:r>
            <w:ins w:id="92" w:author="Nicolas Togo" w:date="2015-11-17T19:29:00Z">
              <w:r w:rsidR="00F2439C">
                <w:rPr>
                  <w:rFonts w:ascii="Tahoma" w:hAnsi="Tahoma" w:cs="Tahoma"/>
                  <w:color w:val="004990"/>
                  <w:sz w:val="18"/>
                  <w:szCs w:val="18"/>
                  <w:lang w:val="es-BO" w:eastAsia="es-BO"/>
                </w:rPr>
                <w:t xml:space="preserve"> de obra civil</w:t>
              </w:r>
            </w:ins>
            <w:r w:rsidR="003261EF" w:rsidRPr="00486B44">
              <w:rPr>
                <w:rFonts w:ascii="Tahoma" w:hAnsi="Tahoma" w:cs="Tahoma"/>
                <w:color w:val="004990"/>
                <w:sz w:val="18"/>
                <w:szCs w:val="18"/>
                <w:lang w:val="es-BO" w:eastAsia="es-BO"/>
              </w:rPr>
              <w:t xml:space="preserve">.  </w:t>
            </w:r>
            <w:del w:id="93" w:author="Nicolas Togo" w:date="2015-11-17T19:30:00Z">
              <w:r w:rsidR="003261EF" w:rsidRPr="00486B44" w:rsidDel="00F2439C">
                <w:rPr>
                  <w:rFonts w:ascii="Tahoma" w:hAnsi="Tahoma" w:cs="Tahoma"/>
                  <w:color w:val="004990"/>
                  <w:sz w:val="18"/>
                  <w:szCs w:val="18"/>
                  <w:lang w:val="es-BO" w:eastAsia="es-BO"/>
                </w:rPr>
                <w:delText xml:space="preserve">La </w:delText>
              </w:r>
            </w:del>
            <w:ins w:id="94" w:author="Nicolas Togo" w:date="2015-11-17T19:30:00Z">
              <w:r w:rsidR="00F2439C">
                <w:rPr>
                  <w:rFonts w:ascii="Tahoma" w:hAnsi="Tahoma" w:cs="Tahoma"/>
                  <w:color w:val="004990"/>
                  <w:sz w:val="18"/>
                  <w:szCs w:val="18"/>
                  <w:lang w:val="es-BO" w:eastAsia="es-BO"/>
                </w:rPr>
                <w:t>El soporte de panel</w:t>
              </w:r>
            </w:ins>
            <w:del w:id="95" w:author="Nicolas Togo" w:date="2015-11-17T19:30:00Z">
              <w:r w:rsidR="003261EF" w:rsidRPr="00486B44" w:rsidDel="00F2439C">
                <w:rPr>
                  <w:rFonts w:ascii="Tahoma" w:hAnsi="Tahoma" w:cs="Tahoma"/>
                  <w:color w:val="004990"/>
                  <w:sz w:val="18"/>
                  <w:szCs w:val="18"/>
                  <w:lang w:val="es-BO" w:eastAsia="es-BO"/>
                </w:rPr>
                <w:delText>estructura Metálica</w:delText>
              </w:r>
            </w:del>
            <w:r w:rsidR="003261EF" w:rsidRPr="00486B44">
              <w:rPr>
                <w:rFonts w:ascii="Tahoma" w:hAnsi="Tahoma" w:cs="Tahoma"/>
                <w:color w:val="004990"/>
                <w:sz w:val="18"/>
                <w:szCs w:val="18"/>
                <w:lang w:val="es-BO" w:eastAsia="es-BO"/>
              </w:rPr>
              <w:t xml:space="preserve"> debe ser dimensionad</w:t>
            </w:r>
            <w:ins w:id="96" w:author="Nicolas Togo" w:date="2015-11-17T19:30:00Z">
              <w:r w:rsidR="00F2439C">
                <w:rPr>
                  <w:rFonts w:ascii="Tahoma" w:hAnsi="Tahoma" w:cs="Tahoma"/>
                  <w:color w:val="004990"/>
                  <w:sz w:val="18"/>
                  <w:szCs w:val="18"/>
                  <w:lang w:val="es-BO" w:eastAsia="es-BO"/>
                </w:rPr>
                <w:t>o</w:t>
              </w:r>
            </w:ins>
            <w:del w:id="97" w:author="Nicolas Togo" w:date="2015-11-17T19:30:00Z">
              <w:r w:rsidR="003261EF" w:rsidRPr="00486B44" w:rsidDel="00F2439C">
                <w:rPr>
                  <w:rFonts w:ascii="Tahoma" w:hAnsi="Tahoma" w:cs="Tahoma"/>
                  <w:color w:val="004990"/>
                  <w:sz w:val="18"/>
                  <w:szCs w:val="18"/>
                  <w:lang w:val="es-BO" w:eastAsia="es-BO"/>
                </w:rPr>
                <w:delText>a</w:delText>
              </w:r>
            </w:del>
            <w:r w:rsidR="003261EF" w:rsidRPr="00486B44">
              <w:rPr>
                <w:rFonts w:ascii="Tahoma" w:hAnsi="Tahoma" w:cs="Tahoma"/>
                <w:color w:val="004990"/>
                <w:sz w:val="18"/>
                <w:szCs w:val="18"/>
                <w:lang w:val="es-BO" w:eastAsia="es-BO"/>
              </w:rPr>
              <w:t xml:space="preserve"> para soportar 1,5 veces el peso de los paneles, accesorios y vientos hasta </w:t>
            </w:r>
            <w:ins w:id="98" w:author="Nicolas Togo" w:date="2015-11-17T18:56:00Z">
              <w:r w:rsidR="0021004D">
                <w:rPr>
                  <w:rFonts w:ascii="Tahoma" w:hAnsi="Tahoma" w:cs="Tahoma"/>
                  <w:color w:val="004990"/>
                  <w:sz w:val="18"/>
                  <w:szCs w:val="18"/>
                  <w:lang w:val="es-BO" w:eastAsia="es-BO"/>
                </w:rPr>
                <w:t>30</w:t>
              </w:r>
            </w:ins>
            <w:del w:id="99" w:author="Nicolas Togo" w:date="2015-11-17T18:56:00Z">
              <w:r w:rsidR="003261EF" w:rsidRPr="00486B44" w:rsidDel="0021004D">
                <w:rPr>
                  <w:rFonts w:ascii="Tahoma" w:hAnsi="Tahoma" w:cs="Tahoma"/>
                  <w:color w:val="004990"/>
                  <w:sz w:val="18"/>
                  <w:szCs w:val="18"/>
                  <w:lang w:val="es-BO" w:eastAsia="es-BO"/>
                </w:rPr>
                <w:delText>15</w:delText>
              </w:r>
            </w:del>
            <w:r w:rsidR="003261EF" w:rsidRPr="00486B44">
              <w:rPr>
                <w:rFonts w:ascii="Tahoma" w:hAnsi="Tahoma" w:cs="Tahoma"/>
                <w:color w:val="004990"/>
                <w:sz w:val="18"/>
                <w:szCs w:val="18"/>
                <w:lang w:val="es-BO" w:eastAsia="es-BO"/>
              </w:rPr>
              <w:t xml:space="preserve"> (m/s</w:t>
            </w:r>
            <w:del w:id="100" w:author="Nicolas Togo" w:date="2015-11-17T19:30:00Z">
              <w:r w:rsidR="003261EF" w:rsidRPr="00486B44" w:rsidDel="00F2439C">
                <w:rPr>
                  <w:rFonts w:ascii="Tahoma" w:hAnsi="Tahoma" w:cs="Tahoma"/>
                  <w:color w:val="004990"/>
                  <w:sz w:val="18"/>
                  <w:szCs w:val="18"/>
                  <w:lang w:val="es-BO" w:eastAsia="es-BO"/>
                </w:rPr>
                <w:delText xml:space="preserve">), además deberá contar con puntos de soporte para el acople de pedestales hacia la base. </w:delText>
              </w:r>
            </w:del>
            <w:ins w:id="101" w:author="Nicolas Togo" w:date="2015-11-17T19:30:00Z">
              <w:r w:rsidR="00F2439C">
                <w:rPr>
                  <w:rFonts w:ascii="Tahoma" w:hAnsi="Tahoma" w:cs="Tahoma"/>
                  <w:color w:val="004990"/>
                  <w:sz w:val="18"/>
                  <w:szCs w:val="18"/>
                  <w:lang w:val="es-BO" w:eastAsia="es-BO"/>
                </w:rPr>
                <w:t>)</w:t>
              </w:r>
            </w:ins>
            <w:ins w:id="102" w:author="Nicolas Togo" w:date="2015-11-17T18:57:00Z">
              <w:r w:rsidR="0021004D">
                <w:rPr>
                  <w:rFonts w:ascii="Tahoma" w:hAnsi="Tahoma" w:cs="Tahoma"/>
                  <w:color w:val="004990"/>
                  <w:sz w:val="18"/>
                  <w:szCs w:val="18"/>
                  <w:lang w:val="es-BO" w:eastAsia="es-BO"/>
                </w:rPr>
                <w:t xml:space="preserve"> de los paneles debe</w:t>
              </w:r>
            </w:ins>
            <w:ins w:id="103" w:author="Nicolas Togo" w:date="2015-11-17T18:58:00Z">
              <w:r w:rsidR="00F66907">
                <w:rPr>
                  <w:rFonts w:ascii="Tahoma" w:hAnsi="Tahoma" w:cs="Tahoma"/>
                  <w:color w:val="004990"/>
                  <w:sz w:val="18"/>
                  <w:szCs w:val="18"/>
                  <w:lang w:val="es-BO" w:eastAsia="es-BO"/>
                </w:rPr>
                <w:t>n</w:t>
              </w:r>
            </w:ins>
            <w:ins w:id="104" w:author="Nicolas Togo" w:date="2015-11-17T18:57:00Z">
              <w:r w:rsidR="0021004D">
                <w:rPr>
                  <w:rFonts w:ascii="Tahoma" w:hAnsi="Tahoma" w:cs="Tahoma"/>
                  <w:color w:val="004990"/>
                  <w:sz w:val="18"/>
                  <w:szCs w:val="18"/>
                  <w:lang w:val="es-BO" w:eastAsia="es-BO"/>
                </w:rPr>
                <w:t xml:space="preserve"> ser</w:t>
              </w:r>
            </w:ins>
            <w:ins w:id="105" w:author="Nicolas Togo" w:date="2015-11-17T18:58:00Z">
              <w:r w:rsidR="0021004D">
                <w:rPr>
                  <w:rFonts w:ascii="Tahoma" w:hAnsi="Tahoma" w:cs="Tahoma"/>
                  <w:color w:val="004990"/>
                  <w:sz w:val="18"/>
                  <w:szCs w:val="18"/>
                  <w:lang w:val="es-BO" w:eastAsia="es-BO"/>
                </w:rPr>
                <w:t xml:space="preserve"> </w:t>
              </w:r>
            </w:ins>
            <w:ins w:id="106" w:author="Nicolas Togo" w:date="2015-11-17T18:59:00Z">
              <w:r w:rsidR="00F2439C">
                <w:rPr>
                  <w:rFonts w:ascii="Tahoma" w:hAnsi="Tahoma" w:cs="Tahoma"/>
                  <w:color w:val="004990"/>
                  <w:sz w:val="18"/>
                  <w:szCs w:val="18"/>
                  <w:lang w:val="es-BO" w:eastAsia="es-BO"/>
                </w:rPr>
                <w:t>regulables</w:t>
              </w:r>
            </w:ins>
            <w:ins w:id="107" w:author="Nicolas Togo" w:date="2015-11-17T20:09:00Z">
              <w:r w:rsidR="00E71E38">
                <w:rPr>
                  <w:rFonts w:ascii="Tahoma" w:hAnsi="Tahoma" w:cs="Tahoma"/>
                  <w:color w:val="004990"/>
                  <w:sz w:val="18"/>
                  <w:szCs w:val="18"/>
                  <w:lang w:val="es-BO" w:eastAsia="es-BO"/>
                </w:rPr>
                <w:t xml:space="preserve"> (Ver esquema referencial ER-1)</w:t>
              </w:r>
            </w:ins>
            <w:ins w:id="108" w:author="Nicolas Togo" w:date="2015-11-17T19:30:00Z">
              <w:r w:rsidR="00F2439C">
                <w:rPr>
                  <w:rFonts w:ascii="Tahoma" w:hAnsi="Tahoma" w:cs="Tahoma"/>
                  <w:color w:val="004990"/>
                  <w:sz w:val="18"/>
                  <w:szCs w:val="18"/>
                  <w:lang w:val="es-BO" w:eastAsia="es-BO"/>
                </w:rPr>
                <w:t>.</w:t>
              </w:r>
            </w:ins>
          </w:p>
          <w:p w14:paraId="3CA04A67" w14:textId="6587DCBD" w:rsidR="0021004D" w:rsidRPr="0021004D" w:rsidDel="0021004D" w:rsidRDefault="0021004D" w:rsidP="0021004D">
            <w:pPr>
              <w:jc w:val="both"/>
              <w:rPr>
                <w:del w:id="109" w:author="Nicolas Togo" w:date="2015-11-17T18:57:00Z"/>
                <w:rFonts w:ascii="Tahoma" w:hAnsi="Tahoma" w:cs="Tahoma"/>
                <w:color w:val="004990"/>
                <w:sz w:val="18"/>
                <w:szCs w:val="18"/>
                <w:lang w:val="es-BO" w:eastAsia="es-BO"/>
                <w:rPrChange w:id="110" w:author="Nicolas Togo" w:date="2015-11-17T18:57:00Z">
                  <w:rPr>
                    <w:del w:id="111" w:author="Nicolas Togo" w:date="2015-11-17T18:57:00Z"/>
                    <w:lang w:val="es-BO" w:eastAsia="es-BO"/>
                  </w:rPr>
                </w:rPrChange>
              </w:rPr>
              <w:pPrChange w:id="112" w:author="Nicolas Togo" w:date="2015-11-17T18:57:00Z">
                <w:pPr>
                  <w:pStyle w:val="Prrafodelista"/>
                  <w:numPr>
                    <w:numId w:val="47"/>
                  </w:numPr>
                  <w:ind w:left="356" w:hanging="284"/>
                  <w:jc w:val="both"/>
                </w:pPr>
              </w:pPrChange>
            </w:pPr>
          </w:p>
          <w:p w14:paraId="0B7BEE4D" w14:textId="77777777" w:rsidR="005E2C74" w:rsidRPr="00486B44"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486B44">
              <w:rPr>
                <w:rFonts w:ascii="Tahoma" w:hAnsi="Tahoma" w:cs="Tahoma"/>
                <w:color w:val="004990"/>
                <w:sz w:val="18"/>
                <w:szCs w:val="18"/>
                <w:lang w:val="es-BO" w:eastAsia="es-BO"/>
              </w:rPr>
              <w:t>Cables de energía</w:t>
            </w:r>
          </w:p>
          <w:p w14:paraId="2C71AD61" w14:textId="77777777" w:rsidR="005E2C74" w:rsidRPr="00486B44"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486B44">
              <w:rPr>
                <w:rFonts w:ascii="Tahoma" w:hAnsi="Tahoma" w:cs="Tahoma"/>
                <w:color w:val="004990"/>
                <w:sz w:val="18"/>
                <w:szCs w:val="18"/>
                <w:lang w:val="es-BO" w:eastAsia="es-BO"/>
              </w:rPr>
              <w:t>Ductos</w:t>
            </w:r>
          </w:p>
          <w:p w14:paraId="20153EED" w14:textId="77777777" w:rsidR="005E2C74" w:rsidRPr="00486B44"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486B44">
              <w:rPr>
                <w:rFonts w:ascii="Tahoma" w:hAnsi="Tahoma" w:cs="Tahoma"/>
                <w:color w:val="004990"/>
                <w:sz w:val="18"/>
                <w:szCs w:val="18"/>
                <w:lang w:val="es-BO" w:eastAsia="es-BO"/>
              </w:rPr>
              <w:lastRenderedPageBreak/>
              <w:t>Cajas de conexión entre paneles</w:t>
            </w:r>
          </w:p>
          <w:p w14:paraId="6A1BD805" w14:textId="1F6D4C88" w:rsidR="005E2C74" w:rsidRPr="00486B44" w:rsidRDefault="005E2C74" w:rsidP="00DD1602">
            <w:pPr>
              <w:pStyle w:val="Prrafodelista"/>
              <w:numPr>
                <w:ilvl w:val="0"/>
                <w:numId w:val="47"/>
              </w:numPr>
              <w:ind w:left="356" w:hanging="284"/>
              <w:jc w:val="both"/>
              <w:rPr>
                <w:rFonts w:ascii="Tahoma" w:hAnsi="Tahoma" w:cs="Tahoma"/>
                <w:color w:val="004990"/>
                <w:sz w:val="18"/>
                <w:szCs w:val="18"/>
                <w:lang w:val="es-BO" w:eastAsia="es-BO"/>
              </w:rPr>
            </w:pPr>
            <w:r w:rsidRPr="00486B44">
              <w:rPr>
                <w:rFonts w:ascii="Tahoma" w:hAnsi="Tahoma" w:cs="Tahoma"/>
                <w:color w:val="004990"/>
                <w:sz w:val="18"/>
                <w:szCs w:val="18"/>
                <w:lang w:val="es-BO" w:eastAsia="es-BO"/>
              </w:rPr>
              <w:t>Tablero</w:t>
            </w:r>
            <w:ins w:id="113" w:author="Nicolas Togo" w:date="2015-11-17T19:31:00Z">
              <w:r w:rsidR="00F2439C">
                <w:rPr>
                  <w:rFonts w:ascii="Tahoma" w:hAnsi="Tahoma" w:cs="Tahoma"/>
                  <w:color w:val="004990"/>
                  <w:sz w:val="18"/>
                  <w:szCs w:val="18"/>
                  <w:lang w:val="es-BO" w:eastAsia="es-BO"/>
                </w:rPr>
                <w:t xml:space="preserve"> </w:t>
              </w:r>
            </w:ins>
            <w:del w:id="114" w:author="Nicolas Togo" w:date="2015-11-17T19:31:00Z">
              <w:r w:rsidRPr="00486B44" w:rsidDel="00F2439C">
                <w:rPr>
                  <w:rFonts w:ascii="Tahoma" w:hAnsi="Tahoma" w:cs="Tahoma"/>
                  <w:color w:val="004990"/>
                  <w:sz w:val="18"/>
                  <w:szCs w:val="18"/>
                  <w:lang w:val="es-BO" w:eastAsia="es-BO"/>
                </w:rPr>
                <w:delText xml:space="preserve"> </w:delText>
              </w:r>
            </w:del>
            <w:r w:rsidRPr="00486B44">
              <w:rPr>
                <w:rFonts w:ascii="Tahoma" w:hAnsi="Tahoma" w:cs="Tahoma"/>
                <w:color w:val="004990"/>
                <w:sz w:val="18"/>
                <w:szCs w:val="18"/>
                <w:lang w:val="es-BO" w:eastAsia="es-BO"/>
              </w:rPr>
              <w:t>de energía</w:t>
            </w:r>
            <w:ins w:id="115" w:author="Nicolas Togo" w:date="2015-11-17T19:31:00Z">
              <w:r w:rsidR="00F2439C">
                <w:rPr>
                  <w:rFonts w:ascii="Tahoma" w:hAnsi="Tahoma" w:cs="Tahoma"/>
                  <w:color w:val="004990"/>
                  <w:sz w:val="18"/>
                  <w:szCs w:val="18"/>
                  <w:lang w:val="es-BO" w:eastAsia="es-BO"/>
                </w:rPr>
                <w:t>.</w:t>
              </w:r>
            </w:ins>
          </w:p>
          <w:p w14:paraId="493B346C" w14:textId="77777777" w:rsidR="005E2C74" w:rsidRPr="00574965" w:rsidRDefault="005E2C74" w:rsidP="00DD1602">
            <w:pPr>
              <w:pStyle w:val="Prrafodelista"/>
              <w:numPr>
                <w:ilvl w:val="0"/>
                <w:numId w:val="47"/>
              </w:numPr>
              <w:ind w:left="356" w:hanging="284"/>
              <w:jc w:val="both"/>
              <w:rPr>
                <w:rFonts w:ascii="Tahoma" w:hAnsi="Tahoma" w:cs="Tahoma"/>
                <w:b/>
                <w:bCs/>
                <w:color w:val="004990"/>
                <w:sz w:val="18"/>
                <w:szCs w:val="18"/>
                <w:lang w:eastAsia="es-BO"/>
              </w:rPr>
            </w:pPr>
            <w:r w:rsidRPr="00486B44">
              <w:rPr>
                <w:rFonts w:ascii="Tahoma" w:hAnsi="Tahoma" w:cs="Tahoma"/>
                <w:color w:val="004990"/>
                <w:sz w:val="18"/>
                <w:szCs w:val="18"/>
                <w:lang w:val="es-BO" w:eastAsia="es-BO"/>
              </w:rPr>
              <w:t>Otros soportes, materiales y accesorios para el montaje del sistema</w:t>
            </w:r>
            <w:r w:rsidRPr="00574965">
              <w:rPr>
                <w:rFonts w:ascii="Tahoma" w:hAnsi="Tahoma" w:cs="Tahoma"/>
                <w:color w:val="004990"/>
                <w:sz w:val="18"/>
                <w:szCs w:val="18"/>
                <w:lang w:val="es-BO" w:eastAsia="es-BO"/>
              </w:rPr>
              <w:t xml:space="preserve"> propuesto.</w:t>
            </w:r>
          </w:p>
          <w:p w14:paraId="7F56EFB1" w14:textId="77777777" w:rsidR="005E2C74" w:rsidRPr="00574965" w:rsidRDefault="005E2C74" w:rsidP="005E2C74">
            <w:pPr>
              <w:pStyle w:val="Prrafodelista"/>
              <w:tabs>
                <w:tab w:val="left" w:pos="355"/>
              </w:tabs>
              <w:autoSpaceDE w:val="0"/>
              <w:autoSpaceDN w:val="0"/>
              <w:adjustRightInd w:val="0"/>
              <w:ind w:left="356"/>
              <w:contextualSpacing/>
              <w:jc w:val="both"/>
              <w:rPr>
                <w:rFonts w:ascii="Tahoma" w:hAnsi="Tahoma" w:cs="Tahoma"/>
                <w:bCs/>
                <w:color w:val="004990"/>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365F0C" w14:textId="77777777" w:rsidR="005E2C74" w:rsidRPr="00574965" w:rsidRDefault="005E2C74" w:rsidP="005E2C74">
            <w:pPr>
              <w:jc w:val="center"/>
              <w:rPr>
                <w:b/>
                <w:color w:val="004990"/>
                <w:sz w:val="18"/>
                <w:szCs w:val="18"/>
              </w:rPr>
            </w:pPr>
            <w:r w:rsidRPr="00574965">
              <w:rPr>
                <w:b/>
                <w:color w:val="004990"/>
                <w:sz w:val="18"/>
                <w:szCs w:val="18"/>
              </w:rPr>
              <w:lastRenderedPageBreak/>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9320A"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318BEF"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65C6C244"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20D998" w14:textId="77777777"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lastRenderedPageBreak/>
              <w:t>E13</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65489BBF" w14:textId="77777777" w:rsidR="005E2C74" w:rsidRPr="00574965" w:rsidRDefault="005E2C74" w:rsidP="005E2C74">
            <w:pPr>
              <w:jc w:val="both"/>
              <w:rPr>
                <w:rFonts w:ascii="Tahoma" w:hAnsi="Tahoma" w:cs="Tahoma"/>
                <w:b/>
                <w:color w:val="004990"/>
                <w:sz w:val="18"/>
                <w:szCs w:val="18"/>
                <w:lang w:val="es-BO" w:eastAsia="es-BO"/>
              </w:rPr>
            </w:pPr>
            <w:r w:rsidRPr="00574965">
              <w:rPr>
                <w:rFonts w:ascii="Tahoma" w:hAnsi="Tahoma" w:cs="Tahoma"/>
                <w:b/>
                <w:color w:val="004990"/>
                <w:sz w:val="18"/>
                <w:szCs w:val="18"/>
                <w:lang w:val="es-BO" w:eastAsia="es-BO"/>
              </w:rPr>
              <w:t>CABLEADO DE ENERGÍA ELÉCTRICA</w:t>
            </w:r>
          </w:p>
          <w:p w14:paraId="2D8BCE39" w14:textId="77777777"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Los cables de energía deben ser debidamente seleccionados en cuanto a su capacidad y aplicación de acuerdo a la NB 777 para la interconexión entre paneles, regulador solar, baterías, tablero y los dispositivos de protección eléctrica. </w:t>
            </w:r>
          </w:p>
          <w:p w14:paraId="67732065" w14:textId="77777777"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 xml:space="preserve">Estos deberán estar identificados por colores (cable rojo y cable negro), estar forrados, aislados e incluir las terminales. </w:t>
            </w:r>
          </w:p>
          <w:p w14:paraId="46AEABAA" w14:textId="77777777" w:rsidR="005E2C74" w:rsidRPr="00574965" w:rsidRDefault="005E2C74" w:rsidP="00DD1602">
            <w:pPr>
              <w:pStyle w:val="Prrafodelista"/>
              <w:numPr>
                <w:ilvl w:val="0"/>
                <w:numId w:val="54"/>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Los cables de energía deberán cumplir los requerimientos de la Norma NBR 247, IEC 60228, 60227, 60332 u otras normas equivalentes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FC84F5"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856992"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2FD338"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301AD1DC"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178A04" w14:textId="77777777"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E14</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670BA" w14:textId="77777777" w:rsidR="005E2C74" w:rsidRPr="00574965" w:rsidRDefault="005E2C74" w:rsidP="005E2C74">
            <w:pPr>
              <w:rPr>
                <w:rFonts w:ascii="Tahoma" w:hAnsi="Tahoma" w:cs="Tahoma"/>
                <w:color w:val="004990"/>
                <w:sz w:val="18"/>
                <w:szCs w:val="18"/>
                <w:lang w:val="es-BO" w:eastAsia="es-BO"/>
              </w:rPr>
            </w:pPr>
            <w:r w:rsidRPr="00574965">
              <w:rPr>
                <w:rFonts w:ascii="Tahoma" w:hAnsi="Tahoma" w:cs="Tahoma"/>
                <w:color w:val="004990"/>
                <w:sz w:val="18"/>
                <w:szCs w:val="18"/>
                <w:lang w:val="es-BO" w:eastAsia="es-BO"/>
              </w:rPr>
              <w:t>Se deberán proveer los elementos necesarios para la interconexión de seguridad entre el arreglo solar y la estructura, además de los puntos y terminales para la unión de estos al sistema de tierra.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EF6F07"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83491E"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98DB1E"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58430C9A"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F1B519" w14:textId="77777777"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E15</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BD4132" w14:textId="77777777" w:rsidR="005E2C74" w:rsidRPr="00574965" w:rsidRDefault="005E2C74" w:rsidP="005E2C74">
            <w:pPr>
              <w:rPr>
                <w:color w:val="004990"/>
                <w:lang w:val="es-BO" w:eastAsia="es-BO"/>
              </w:rPr>
            </w:pPr>
            <w:r w:rsidRPr="00574965">
              <w:rPr>
                <w:rFonts w:ascii="Tahoma" w:hAnsi="Tahoma" w:cs="Tahoma"/>
                <w:color w:val="004990"/>
                <w:sz w:val="18"/>
                <w:szCs w:val="18"/>
                <w:lang w:val="es-BO" w:eastAsia="es-BO"/>
              </w:rPr>
              <w:t>El sistema propuesto deberá cumplir las normas ambientales y de seguridad industrial vigentes en las leyes Bolivianas.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7AEF15" w14:textId="77777777" w:rsidR="005E2C74" w:rsidRPr="00574965" w:rsidRDefault="005E2C74"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32E341"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44FA4D"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516CD5EA" w14:textId="77777777" w:rsidTr="005E2C74">
        <w:trPr>
          <w:trHeight w:val="171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47455E" w14:textId="77777777"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E16</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3CDD53"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proveedor en su propuesta deberá indicar para cada equipo presentado (Paneles solares, Regulador,  Inversor AC/DC, Baterías y otros)</w:t>
            </w:r>
          </w:p>
          <w:p w14:paraId="16037925" w14:textId="77777777" w:rsidR="005E2C74" w:rsidRPr="00574965" w:rsidRDefault="005E2C74" w:rsidP="00DD1602">
            <w:pPr>
              <w:pStyle w:val="Prrafodelista"/>
              <w:numPr>
                <w:ilvl w:val="0"/>
                <w:numId w:val="46"/>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Marca, modelo y procedencia.</w:t>
            </w:r>
          </w:p>
          <w:p w14:paraId="1E4B3891" w14:textId="77777777" w:rsidR="005E2C74" w:rsidRPr="00574965" w:rsidRDefault="005E2C74" w:rsidP="00DD1602">
            <w:pPr>
              <w:pStyle w:val="Prrafodelista"/>
              <w:numPr>
                <w:ilvl w:val="0"/>
                <w:numId w:val="46"/>
              </w:numPr>
              <w:ind w:left="356" w:hanging="284"/>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Curvas de comportamiento en cuanto a temperatura, cargado, capacidad, tiempo de almacenaje (Según corresponda).</w:t>
            </w:r>
          </w:p>
          <w:p w14:paraId="46C5C806" w14:textId="77777777" w:rsidR="005E2C74" w:rsidRPr="00574965" w:rsidRDefault="005E2C74" w:rsidP="00DD1602">
            <w:pPr>
              <w:pStyle w:val="Prrafodelista"/>
              <w:numPr>
                <w:ilvl w:val="0"/>
                <w:numId w:val="46"/>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Planos de montaje.</w:t>
            </w:r>
          </w:p>
          <w:p w14:paraId="2C97749C" w14:textId="77777777" w:rsidR="005E2C74" w:rsidRPr="00574965" w:rsidRDefault="005E2C74" w:rsidP="00DD1602">
            <w:pPr>
              <w:pStyle w:val="Prrafodelista"/>
              <w:numPr>
                <w:ilvl w:val="0"/>
                <w:numId w:val="46"/>
              </w:numPr>
              <w:ind w:left="356" w:hanging="284"/>
              <w:rPr>
                <w:rFonts w:ascii="Tahoma" w:hAnsi="Tahoma" w:cs="Tahoma"/>
                <w:color w:val="004990"/>
                <w:sz w:val="18"/>
                <w:szCs w:val="18"/>
                <w:lang w:val="es-BO" w:eastAsia="es-BO"/>
              </w:rPr>
            </w:pPr>
            <w:r w:rsidRPr="00574965">
              <w:rPr>
                <w:rFonts w:ascii="Tahoma" w:hAnsi="Tahoma" w:cs="Tahoma"/>
                <w:color w:val="004990"/>
                <w:sz w:val="18"/>
                <w:szCs w:val="18"/>
                <w:lang w:val="es-BO" w:eastAsia="es-BO"/>
              </w:rPr>
              <w:t>Planos eléctricos de interconexión entre equipos.</w:t>
            </w:r>
          </w:p>
          <w:p w14:paraId="496143C3" w14:textId="77777777" w:rsidR="005E2C74" w:rsidRPr="00574965" w:rsidRDefault="005E2C74" w:rsidP="005E2C74">
            <w:pPr>
              <w:rPr>
                <w:b/>
                <w:bCs/>
                <w:color w:val="004990"/>
              </w:rPr>
            </w:pPr>
            <w:r w:rsidRPr="00574965">
              <w:rPr>
                <w:rFonts w:ascii="Tahoma" w:hAnsi="Tahoma" w:cs="Tahoma"/>
                <w:color w:val="004990"/>
                <w:sz w:val="18"/>
                <w:szCs w:val="18"/>
                <w:lang w:val="es-BO" w:eastAsia="es-BO"/>
              </w:rPr>
              <w:t xml:space="preserve"> d)  Certificado de pruebas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71676F" w14:textId="77777777" w:rsidR="005E2C74" w:rsidRPr="00574965" w:rsidRDefault="00B03A8B"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9CDC4"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7793C5"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3A63DC49" w14:textId="77777777" w:rsidTr="005E2C74">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575AAE" w14:textId="77777777"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w:t>
            </w:r>
            <w:r w:rsidRPr="00574965" w:rsidDel="005C6DD6">
              <w:rPr>
                <w:rFonts w:ascii="Tahoma" w:hAnsi="Tahoma" w:cs="Tahoma"/>
                <w:color w:val="004990"/>
                <w:lang w:val="es-BO" w:eastAsia="es-BO"/>
              </w:rPr>
              <w:t>17</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3EBBE6" w14:textId="77777777" w:rsidR="005E2C74" w:rsidRPr="00574965" w:rsidDel="005C6DD6" w:rsidRDefault="005E2C74" w:rsidP="005E2C74">
            <w:pPr>
              <w:jc w:val="both"/>
              <w:rPr>
                <w:rFonts w:ascii="Tahoma" w:hAnsi="Tahoma" w:cs="Tahoma"/>
                <w:color w:val="004990"/>
                <w:sz w:val="18"/>
                <w:szCs w:val="18"/>
              </w:rPr>
            </w:pPr>
            <w:r w:rsidRPr="00574965" w:rsidDel="005C6DD6">
              <w:rPr>
                <w:rFonts w:ascii="Tahoma" w:hAnsi="Tahoma" w:cs="Tahoma"/>
                <w:color w:val="004990"/>
                <w:sz w:val="18"/>
                <w:szCs w:val="18"/>
              </w:rPr>
              <w:t xml:space="preserve">El oferente, debe adjuntar a su propuesta técnica el detalle no valorizado de equipos a ser provistos en el siguiente formato: </w:t>
            </w:r>
          </w:p>
          <w:tbl>
            <w:tblPr>
              <w:tblStyle w:val="Tablaconcuadrcula"/>
              <w:tblW w:w="0" w:type="auto"/>
              <w:jc w:val="center"/>
              <w:tblLayout w:type="fixed"/>
              <w:tblLook w:val="04A0" w:firstRow="1" w:lastRow="0" w:firstColumn="1" w:lastColumn="0" w:noHBand="0" w:noVBand="1"/>
            </w:tblPr>
            <w:tblGrid>
              <w:gridCol w:w="492"/>
              <w:gridCol w:w="1706"/>
              <w:gridCol w:w="425"/>
              <w:gridCol w:w="426"/>
              <w:gridCol w:w="425"/>
              <w:gridCol w:w="354"/>
            </w:tblGrid>
            <w:tr w:rsidR="005E2C74" w:rsidRPr="00574965" w:rsidDel="005C6DD6" w14:paraId="00129493" w14:textId="77777777" w:rsidTr="005E2C74">
              <w:trPr>
                <w:cantSplit/>
                <w:trHeight w:val="1040"/>
                <w:jc w:val="center"/>
              </w:trPr>
              <w:tc>
                <w:tcPr>
                  <w:tcW w:w="492" w:type="dxa"/>
                  <w:textDirection w:val="btLr"/>
                </w:tcPr>
                <w:p w14:paraId="7ABB359A" w14:textId="77777777"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Ítem</w:t>
                  </w:r>
                </w:p>
              </w:tc>
              <w:tc>
                <w:tcPr>
                  <w:tcW w:w="1706" w:type="dxa"/>
                  <w:textDirection w:val="btLr"/>
                </w:tcPr>
                <w:p w14:paraId="7B0446FC" w14:textId="77777777"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Descripción</w:t>
                  </w:r>
                </w:p>
              </w:tc>
              <w:tc>
                <w:tcPr>
                  <w:tcW w:w="425" w:type="dxa"/>
                  <w:textDirection w:val="btLr"/>
                </w:tcPr>
                <w:p w14:paraId="6E241D11" w14:textId="77777777"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Marca</w:t>
                  </w:r>
                </w:p>
              </w:tc>
              <w:tc>
                <w:tcPr>
                  <w:tcW w:w="426" w:type="dxa"/>
                  <w:textDirection w:val="btLr"/>
                </w:tcPr>
                <w:p w14:paraId="7A7C0830" w14:textId="77777777"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Modelo</w:t>
                  </w:r>
                </w:p>
              </w:tc>
              <w:tc>
                <w:tcPr>
                  <w:tcW w:w="425" w:type="dxa"/>
                  <w:textDirection w:val="btLr"/>
                </w:tcPr>
                <w:p w14:paraId="035312C0" w14:textId="77777777"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Versión</w:t>
                  </w:r>
                </w:p>
              </w:tc>
              <w:tc>
                <w:tcPr>
                  <w:tcW w:w="354" w:type="dxa"/>
                  <w:textDirection w:val="btLr"/>
                </w:tcPr>
                <w:p w14:paraId="2503063A" w14:textId="77777777" w:rsidR="005E2C74" w:rsidRPr="00574965" w:rsidDel="005C6DD6" w:rsidRDefault="005E2C74" w:rsidP="005E2C74">
                  <w:pPr>
                    <w:ind w:left="113" w:right="113"/>
                    <w:jc w:val="center"/>
                    <w:rPr>
                      <w:rFonts w:ascii="Tahoma" w:hAnsi="Tahoma" w:cs="Tahoma"/>
                      <w:b/>
                      <w:color w:val="004990"/>
                    </w:rPr>
                  </w:pPr>
                  <w:r w:rsidRPr="00574965" w:rsidDel="005C6DD6">
                    <w:rPr>
                      <w:rFonts w:ascii="Tahoma" w:hAnsi="Tahoma" w:cs="Tahoma"/>
                      <w:b/>
                      <w:color w:val="004990"/>
                    </w:rPr>
                    <w:t>Cantidad</w:t>
                  </w:r>
                </w:p>
              </w:tc>
            </w:tr>
            <w:tr w:rsidR="005E2C74" w:rsidRPr="00574965" w:rsidDel="005C6DD6" w14:paraId="03923065" w14:textId="77777777" w:rsidTr="005E2C74">
              <w:trPr>
                <w:jc w:val="center"/>
              </w:trPr>
              <w:tc>
                <w:tcPr>
                  <w:tcW w:w="492" w:type="dxa"/>
                </w:tcPr>
                <w:p w14:paraId="63DA8A0A" w14:textId="77777777" w:rsidR="005E2C74" w:rsidRPr="00574965" w:rsidDel="005C6DD6" w:rsidRDefault="005E2C74" w:rsidP="005E2C74">
                  <w:pPr>
                    <w:rPr>
                      <w:rFonts w:ascii="Tahoma" w:hAnsi="Tahoma" w:cs="Tahoma"/>
                      <w:color w:val="004990"/>
                    </w:rPr>
                  </w:pPr>
                </w:p>
              </w:tc>
              <w:tc>
                <w:tcPr>
                  <w:tcW w:w="1706" w:type="dxa"/>
                </w:tcPr>
                <w:p w14:paraId="51EE9C24" w14:textId="77777777" w:rsidR="005E2C74" w:rsidRPr="00574965" w:rsidDel="005C6DD6" w:rsidRDefault="005E2C74" w:rsidP="005E2C74">
                  <w:pPr>
                    <w:rPr>
                      <w:rFonts w:ascii="Tahoma" w:hAnsi="Tahoma" w:cs="Tahoma"/>
                      <w:color w:val="004990"/>
                    </w:rPr>
                  </w:pPr>
                  <w:r w:rsidRPr="00574965" w:rsidDel="005C6DD6">
                    <w:rPr>
                      <w:rFonts w:ascii="Tahoma" w:hAnsi="Tahoma" w:cs="Tahoma"/>
                      <w:color w:val="004990"/>
                    </w:rPr>
                    <w:t>(Equipos/Software/Licencias/Materiales)</w:t>
                  </w:r>
                </w:p>
              </w:tc>
              <w:tc>
                <w:tcPr>
                  <w:tcW w:w="425" w:type="dxa"/>
                </w:tcPr>
                <w:p w14:paraId="49E8F7E1" w14:textId="77777777" w:rsidR="005E2C74" w:rsidRPr="00574965" w:rsidDel="005C6DD6" w:rsidRDefault="005E2C74" w:rsidP="005E2C74">
                  <w:pPr>
                    <w:rPr>
                      <w:rFonts w:ascii="Tahoma" w:hAnsi="Tahoma" w:cs="Tahoma"/>
                      <w:color w:val="004990"/>
                    </w:rPr>
                  </w:pPr>
                </w:p>
              </w:tc>
              <w:tc>
                <w:tcPr>
                  <w:tcW w:w="426" w:type="dxa"/>
                </w:tcPr>
                <w:p w14:paraId="097A54AC" w14:textId="77777777" w:rsidR="005E2C74" w:rsidRPr="00574965" w:rsidDel="005C6DD6" w:rsidRDefault="005E2C74" w:rsidP="005E2C74">
                  <w:pPr>
                    <w:rPr>
                      <w:rFonts w:ascii="Tahoma" w:hAnsi="Tahoma" w:cs="Tahoma"/>
                      <w:color w:val="004990"/>
                    </w:rPr>
                  </w:pPr>
                </w:p>
              </w:tc>
              <w:tc>
                <w:tcPr>
                  <w:tcW w:w="425" w:type="dxa"/>
                </w:tcPr>
                <w:p w14:paraId="350F0D79" w14:textId="77777777" w:rsidR="005E2C74" w:rsidRPr="00574965" w:rsidDel="005C6DD6" w:rsidRDefault="005E2C74" w:rsidP="005E2C74">
                  <w:pPr>
                    <w:rPr>
                      <w:rFonts w:ascii="Tahoma" w:hAnsi="Tahoma" w:cs="Tahoma"/>
                      <w:color w:val="004990"/>
                    </w:rPr>
                  </w:pPr>
                </w:p>
              </w:tc>
              <w:tc>
                <w:tcPr>
                  <w:tcW w:w="354" w:type="dxa"/>
                </w:tcPr>
                <w:p w14:paraId="1D849D45" w14:textId="77777777" w:rsidR="005E2C74" w:rsidRPr="00574965" w:rsidDel="005C6DD6" w:rsidRDefault="005E2C74" w:rsidP="005E2C74">
                  <w:pPr>
                    <w:rPr>
                      <w:rFonts w:ascii="Tahoma" w:hAnsi="Tahoma" w:cs="Tahoma"/>
                      <w:color w:val="004990"/>
                    </w:rPr>
                  </w:pPr>
                </w:p>
              </w:tc>
            </w:tr>
          </w:tbl>
          <w:p w14:paraId="1A573B61" w14:textId="77777777" w:rsidR="005E2C74" w:rsidRPr="00574965" w:rsidDel="005C6DD6" w:rsidRDefault="005E2C74" w:rsidP="005E2C74">
            <w:pPr>
              <w:rPr>
                <w:rFonts w:ascii="Tahoma" w:hAnsi="Tahoma" w:cs="Tahoma"/>
                <w:color w:val="004990"/>
                <w:sz w:val="18"/>
                <w:szCs w:val="18"/>
              </w:rPr>
            </w:pPr>
          </w:p>
          <w:p w14:paraId="1F8DC3EB" w14:textId="77777777" w:rsidR="005E2C74" w:rsidRPr="00574965" w:rsidRDefault="005E2C74" w:rsidP="005E2C74">
            <w:pPr>
              <w:rPr>
                <w:rFonts w:ascii="Tahoma" w:hAnsi="Tahoma" w:cs="Tahoma"/>
                <w:color w:val="004990"/>
                <w:sz w:val="18"/>
                <w:szCs w:val="18"/>
              </w:rPr>
            </w:pPr>
            <w:r w:rsidRPr="00574965" w:rsidDel="005C6DD6">
              <w:rPr>
                <w:rFonts w:ascii="Tahoma" w:hAnsi="Tahoma" w:cs="Tahoma"/>
                <w:color w:val="004990"/>
                <w:sz w:val="18"/>
                <w:szCs w:val="18"/>
              </w:rPr>
              <w:t>Las versiones y revisiones (</w:t>
            </w:r>
            <w:proofErr w:type="spellStart"/>
            <w:r w:rsidRPr="00574965" w:rsidDel="005C6DD6">
              <w:rPr>
                <w:rFonts w:ascii="Tahoma" w:hAnsi="Tahoma" w:cs="Tahoma"/>
                <w:color w:val="004990"/>
                <w:sz w:val="18"/>
                <w:szCs w:val="18"/>
              </w:rPr>
              <w:t>releases</w:t>
            </w:r>
            <w:proofErr w:type="spellEnd"/>
            <w:r w:rsidRPr="00574965" w:rsidDel="005C6DD6">
              <w:rPr>
                <w:rFonts w:ascii="Tahoma" w:hAnsi="Tahoma" w:cs="Tahoma"/>
                <w:color w:val="004990"/>
                <w:sz w:val="18"/>
                <w:szCs w:val="18"/>
              </w:rPr>
              <w:t xml:space="preserve">) de software para cada uno de los equipos y/o elementos que integren la solución propuesta deben ser las últimas disponibles en el mercado.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A1D362" w14:textId="77777777" w:rsidR="005E2C74" w:rsidRPr="00574965" w:rsidRDefault="00B03A8B" w:rsidP="005E2C74">
            <w:pPr>
              <w:jc w:val="center"/>
              <w:rPr>
                <w:b/>
                <w:color w:val="004990"/>
                <w:sz w:val="18"/>
                <w:szCs w:val="18"/>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37153F" w14:textId="77777777" w:rsidR="005E2C74" w:rsidRPr="00574965" w:rsidRDefault="005E2C74" w:rsidP="005E2C74">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36BFAA" w14:textId="77777777" w:rsidR="005E2C74" w:rsidRPr="00574965" w:rsidRDefault="005E2C74" w:rsidP="005E2C74">
            <w:pPr>
              <w:jc w:val="center"/>
              <w:rPr>
                <w:rFonts w:ascii="Tahoma" w:hAnsi="Tahoma" w:cs="Tahoma"/>
                <w:color w:val="004990"/>
                <w:sz w:val="18"/>
                <w:szCs w:val="18"/>
                <w:lang w:eastAsia="es-BO"/>
              </w:rPr>
            </w:pPr>
          </w:p>
        </w:tc>
      </w:tr>
    </w:tbl>
    <w:p w14:paraId="2406BC34" w14:textId="77777777" w:rsidR="00E6651C" w:rsidRPr="00574965" w:rsidRDefault="00E6651C" w:rsidP="00E6651C">
      <w:pPr>
        <w:rPr>
          <w:rFonts w:ascii="Tahoma" w:hAnsi="Tahoma" w:cs="Tahoma"/>
          <w:color w:val="004990"/>
          <w:lang w:val="es-BO"/>
        </w:rPr>
      </w:pPr>
    </w:p>
    <w:p w14:paraId="316EEF02" w14:textId="77777777"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16" w:name="_Toc418616526"/>
      <w:r w:rsidRPr="00574965">
        <w:rPr>
          <w:rFonts w:ascii="Tahoma" w:hAnsi="Tahoma" w:cs="Tahoma"/>
          <w:color w:val="004990"/>
          <w:sz w:val="22"/>
          <w:szCs w:val="28"/>
        </w:rPr>
        <w:t>TIEMPO y LUGAR DE ENTREGA</w:t>
      </w:r>
      <w:bookmarkEnd w:id="116"/>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14:paraId="5BAFD296" w14:textId="77777777"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14:paraId="07D3EA95"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14:paraId="67DB1B36"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14:paraId="490AC4FA" w14:textId="77777777"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14:paraId="032EBAE2" w14:textId="77777777"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14:paraId="32C42347"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TIEMPO DE ENTREGA</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14:paraId="298A36F5"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14:paraId="366B2F85"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14:paraId="0BBFA14F" w14:textId="77777777"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14:paraId="3D33857C" w14:textId="77777777"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14:paraId="7C94B7A4"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14:paraId="7056075C"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14:paraId="2F654D22" w14:textId="77777777"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14:paraId="5C4CDCCE"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14:paraId="39D00E3F" w14:textId="77777777" w:rsidTr="005E2C74">
        <w:trPr>
          <w:trHeight w:val="80"/>
        </w:trPr>
        <w:tc>
          <w:tcPr>
            <w:tcW w:w="426" w:type="dxa"/>
            <w:tcBorders>
              <w:top w:val="nil"/>
            </w:tcBorders>
            <w:shd w:val="clear" w:color="auto" w:fill="auto"/>
            <w:vAlign w:val="center"/>
            <w:hideMark/>
          </w:tcPr>
          <w:p w14:paraId="519BF857" w14:textId="77777777" w:rsidR="005E2C74" w:rsidRPr="00574965" w:rsidRDefault="005E2C74" w:rsidP="005E2C74">
            <w:pPr>
              <w:jc w:val="center"/>
              <w:rPr>
                <w:rFonts w:ascii="Tahoma" w:hAnsi="Tahoma" w:cs="Tahoma"/>
                <w:color w:val="004990"/>
                <w:lang w:val="es-BO" w:eastAsia="es-BO"/>
              </w:rPr>
            </w:pPr>
            <w:r w:rsidRPr="00574965">
              <w:rPr>
                <w:rFonts w:ascii="Tahoma" w:hAnsi="Tahoma" w:cs="Tahoma"/>
                <w:color w:val="004990"/>
                <w:lang w:val="es-BO" w:eastAsia="es-BO"/>
              </w:rPr>
              <w:t>E22</w:t>
            </w:r>
          </w:p>
          <w:p w14:paraId="6792F4A0" w14:textId="77777777" w:rsidR="005E2C74" w:rsidRPr="00574965" w:rsidRDefault="005E2C74" w:rsidP="005E2C74">
            <w:pPr>
              <w:jc w:val="center"/>
              <w:rPr>
                <w:rFonts w:ascii="Tahoma" w:hAnsi="Tahoma" w:cs="Tahoma"/>
                <w:color w:val="004990"/>
                <w:sz w:val="18"/>
                <w:szCs w:val="18"/>
                <w:lang w:eastAsia="es-BO"/>
              </w:rPr>
            </w:pPr>
          </w:p>
        </w:tc>
        <w:tc>
          <w:tcPr>
            <w:tcW w:w="6095" w:type="dxa"/>
            <w:tcBorders>
              <w:top w:val="nil"/>
            </w:tcBorders>
            <w:shd w:val="clear" w:color="auto" w:fill="auto"/>
            <w:vAlign w:val="center"/>
          </w:tcPr>
          <w:p w14:paraId="0BBF81DC"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Se requiere que los Sistemas de Energía  Fotovoltaicos</w:t>
            </w:r>
            <w:r w:rsidRPr="00574965">
              <w:rPr>
                <w:rFonts w:ascii="Tahoma" w:hAnsi="Tahoma" w:cs="Tahoma"/>
                <w:color w:val="004990"/>
                <w:sz w:val="18"/>
                <w:szCs w:val="18"/>
              </w:rPr>
              <w:t>, adquiridos mediante este proceso de adquisición sean entregados previa coordinación en almacenes propios de Entel S.A., ubicados en cada una de las capitales de departamento a nivel nacional, de acuerdo a la siguiente distribución</w:t>
            </w:r>
            <w:r w:rsidRPr="00574965">
              <w:rPr>
                <w:rFonts w:ascii="Tahoma" w:hAnsi="Tahoma" w:cs="Tahoma"/>
                <w:color w:val="004990"/>
                <w:sz w:val="18"/>
                <w:szCs w:val="18"/>
                <w:lang w:eastAsia="en-US"/>
              </w:rPr>
              <w:t>:</w:t>
            </w:r>
          </w:p>
          <w:tbl>
            <w:tblPr>
              <w:tblStyle w:val="Tablaconcuadrcula"/>
              <w:tblW w:w="0" w:type="auto"/>
              <w:tblLayout w:type="fixed"/>
              <w:tblLook w:val="04A0" w:firstRow="1" w:lastRow="0" w:firstColumn="1" w:lastColumn="0" w:noHBand="0" w:noVBand="1"/>
            </w:tblPr>
            <w:tblGrid>
              <w:gridCol w:w="2261"/>
              <w:gridCol w:w="2262"/>
            </w:tblGrid>
            <w:tr w:rsidR="005E2C74" w:rsidRPr="00574965" w14:paraId="4E91E630" w14:textId="77777777" w:rsidTr="005E2C74">
              <w:tc>
                <w:tcPr>
                  <w:tcW w:w="2261" w:type="dxa"/>
                </w:tcPr>
                <w:p w14:paraId="4CE57F55" w14:textId="77777777" w:rsidR="005E2C74" w:rsidRPr="00574965" w:rsidRDefault="005E2C74" w:rsidP="005E2C74">
                  <w:pPr>
                    <w:jc w:val="center"/>
                    <w:rPr>
                      <w:rFonts w:ascii="Tahoma" w:hAnsi="Tahoma" w:cs="Tahoma"/>
                      <w:b/>
                      <w:color w:val="004990"/>
                      <w:sz w:val="18"/>
                      <w:szCs w:val="18"/>
                      <w:lang w:eastAsia="en-US"/>
                    </w:rPr>
                  </w:pPr>
                  <w:r w:rsidRPr="00574965">
                    <w:rPr>
                      <w:rFonts w:ascii="Tahoma" w:hAnsi="Tahoma" w:cs="Tahoma"/>
                      <w:b/>
                      <w:color w:val="004990"/>
                      <w:sz w:val="18"/>
                      <w:szCs w:val="18"/>
                      <w:lang w:eastAsia="en-US"/>
                    </w:rPr>
                    <w:lastRenderedPageBreak/>
                    <w:t>CIUDAD</w:t>
                  </w:r>
                </w:p>
              </w:tc>
              <w:tc>
                <w:tcPr>
                  <w:tcW w:w="2262" w:type="dxa"/>
                </w:tcPr>
                <w:p w14:paraId="1B52B261" w14:textId="77777777" w:rsidR="005E2C74" w:rsidRPr="00574965" w:rsidRDefault="005E2C74" w:rsidP="005E2C74">
                  <w:pPr>
                    <w:jc w:val="center"/>
                    <w:rPr>
                      <w:rFonts w:ascii="Tahoma" w:hAnsi="Tahoma" w:cs="Tahoma"/>
                      <w:b/>
                      <w:color w:val="004990"/>
                      <w:sz w:val="18"/>
                      <w:szCs w:val="18"/>
                      <w:lang w:eastAsia="en-US"/>
                    </w:rPr>
                  </w:pPr>
                  <w:r w:rsidRPr="00574965">
                    <w:rPr>
                      <w:rFonts w:ascii="Tahoma" w:hAnsi="Tahoma" w:cs="Tahoma"/>
                      <w:b/>
                      <w:color w:val="004990"/>
                      <w:sz w:val="18"/>
                      <w:szCs w:val="18"/>
                      <w:lang w:eastAsia="en-US"/>
                    </w:rPr>
                    <w:t>CANTIDAD</w:t>
                  </w:r>
                </w:p>
              </w:tc>
            </w:tr>
            <w:tr w:rsidR="005E2C74" w:rsidRPr="00574965" w14:paraId="010483C2" w14:textId="77777777" w:rsidTr="005E2C74">
              <w:tc>
                <w:tcPr>
                  <w:tcW w:w="2261" w:type="dxa"/>
                </w:tcPr>
                <w:p w14:paraId="4E38AD0F"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Trinidad</w:t>
                  </w:r>
                </w:p>
              </w:tc>
              <w:tc>
                <w:tcPr>
                  <w:tcW w:w="2262" w:type="dxa"/>
                </w:tcPr>
                <w:p w14:paraId="6F53E852" w14:textId="77777777" w:rsidR="005E2C74"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27</w:t>
                  </w:r>
                </w:p>
              </w:tc>
            </w:tr>
            <w:tr w:rsidR="005E2C74" w:rsidRPr="00574965" w14:paraId="254F746E" w14:textId="77777777" w:rsidTr="005E2C74">
              <w:tc>
                <w:tcPr>
                  <w:tcW w:w="2261" w:type="dxa"/>
                </w:tcPr>
                <w:p w14:paraId="253F6798"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Sucre</w:t>
                  </w:r>
                </w:p>
              </w:tc>
              <w:tc>
                <w:tcPr>
                  <w:tcW w:w="2262" w:type="dxa"/>
                </w:tcPr>
                <w:p w14:paraId="0C75FBF4" w14:textId="77777777" w:rsidR="005E2C74"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44</w:t>
                  </w:r>
                </w:p>
              </w:tc>
            </w:tr>
            <w:tr w:rsidR="005E2C74" w:rsidRPr="00574965" w14:paraId="661B66D8" w14:textId="77777777" w:rsidTr="005E2C74">
              <w:tc>
                <w:tcPr>
                  <w:tcW w:w="2261" w:type="dxa"/>
                </w:tcPr>
                <w:p w14:paraId="7432654E"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Cochabamba</w:t>
                  </w:r>
                </w:p>
              </w:tc>
              <w:tc>
                <w:tcPr>
                  <w:tcW w:w="2262" w:type="dxa"/>
                </w:tcPr>
                <w:p w14:paraId="4C655284" w14:textId="77777777" w:rsidR="005E2C74"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19</w:t>
                  </w:r>
                </w:p>
              </w:tc>
            </w:tr>
            <w:tr w:rsidR="005E2C74" w:rsidRPr="00574965" w14:paraId="4391412F" w14:textId="77777777" w:rsidTr="005E2C74">
              <w:tc>
                <w:tcPr>
                  <w:tcW w:w="2261" w:type="dxa"/>
                </w:tcPr>
                <w:p w14:paraId="444564F4"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La Paz</w:t>
                  </w:r>
                </w:p>
              </w:tc>
              <w:tc>
                <w:tcPr>
                  <w:tcW w:w="2262" w:type="dxa"/>
                </w:tcPr>
                <w:p w14:paraId="353EC17A" w14:textId="77777777" w:rsidR="005E2C74"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73</w:t>
                  </w:r>
                </w:p>
              </w:tc>
            </w:tr>
            <w:tr w:rsidR="005E2C74" w:rsidRPr="00574965" w14:paraId="7532F4DF" w14:textId="77777777" w:rsidTr="005E2C74">
              <w:tc>
                <w:tcPr>
                  <w:tcW w:w="2261" w:type="dxa"/>
                </w:tcPr>
                <w:p w14:paraId="367E7613"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Oruro</w:t>
                  </w:r>
                </w:p>
              </w:tc>
              <w:tc>
                <w:tcPr>
                  <w:tcW w:w="2262" w:type="dxa"/>
                </w:tcPr>
                <w:p w14:paraId="2C84941D" w14:textId="77777777" w:rsidR="005E2C74"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2</w:t>
                  </w:r>
                </w:p>
              </w:tc>
            </w:tr>
            <w:tr w:rsidR="005E2C74" w:rsidRPr="00574965" w14:paraId="3FD68729" w14:textId="77777777" w:rsidTr="005E2C74">
              <w:tc>
                <w:tcPr>
                  <w:tcW w:w="2261" w:type="dxa"/>
                </w:tcPr>
                <w:p w14:paraId="3EE91522"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Cobija</w:t>
                  </w:r>
                </w:p>
              </w:tc>
              <w:tc>
                <w:tcPr>
                  <w:tcW w:w="2262" w:type="dxa"/>
                </w:tcPr>
                <w:p w14:paraId="0EDC9897" w14:textId="77777777" w:rsidR="005E2C74"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17</w:t>
                  </w:r>
                </w:p>
              </w:tc>
            </w:tr>
            <w:tr w:rsidR="005E2C74" w:rsidRPr="00574965" w14:paraId="757DC344" w14:textId="77777777" w:rsidTr="005E2C74">
              <w:tc>
                <w:tcPr>
                  <w:tcW w:w="2261" w:type="dxa"/>
                </w:tcPr>
                <w:p w14:paraId="240C137A"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Potosí</w:t>
                  </w:r>
                </w:p>
              </w:tc>
              <w:tc>
                <w:tcPr>
                  <w:tcW w:w="2262" w:type="dxa"/>
                </w:tcPr>
                <w:p w14:paraId="7E53F227" w14:textId="77777777" w:rsidR="005E2C74"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37</w:t>
                  </w:r>
                </w:p>
              </w:tc>
            </w:tr>
            <w:tr w:rsidR="005E2C74" w:rsidRPr="00574965" w14:paraId="1FA64BBA" w14:textId="77777777" w:rsidTr="005E2C74">
              <w:tc>
                <w:tcPr>
                  <w:tcW w:w="2261" w:type="dxa"/>
                </w:tcPr>
                <w:p w14:paraId="74B906B4"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Santa Cruz</w:t>
                  </w:r>
                </w:p>
              </w:tc>
              <w:tc>
                <w:tcPr>
                  <w:tcW w:w="2262" w:type="dxa"/>
                </w:tcPr>
                <w:p w14:paraId="79432318" w14:textId="77777777" w:rsidR="005E2C74" w:rsidRPr="00574965" w:rsidRDefault="005E2C74" w:rsidP="00B42ACD">
                  <w:pPr>
                    <w:jc w:val="center"/>
                    <w:rPr>
                      <w:rFonts w:ascii="Tahoma" w:hAnsi="Tahoma" w:cs="Tahoma"/>
                      <w:color w:val="004990"/>
                      <w:sz w:val="18"/>
                      <w:szCs w:val="18"/>
                      <w:lang w:eastAsia="en-US"/>
                    </w:rPr>
                  </w:pPr>
                  <w:r w:rsidRPr="00574965">
                    <w:rPr>
                      <w:rFonts w:ascii="Tahoma" w:hAnsi="Tahoma" w:cs="Tahoma"/>
                      <w:color w:val="004990"/>
                      <w:sz w:val="18"/>
                      <w:szCs w:val="18"/>
                      <w:lang w:eastAsia="en-US"/>
                    </w:rPr>
                    <w:t>2</w:t>
                  </w:r>
                  <w:r w:rsidR="00B42ACD">
                    <w:rPr>
                      <w:rFonts w:ascii="Tahoma" w:hAnsi="Tahoma" w:cs="Tahoma"/>
                      <w:color w:val="004990"/>
                      <w:sz w:val="18"/>
                      <w:szCs w:val="18"/>
                      <w:lang w:eastAsia="en-US"/>
                    </w:rPr>
                    <w:t>5</w:t>
                  </w:r>
                </w:p>
              </w:tc>
            </w:tr>
            <w:tr w:rsidR="00B42ACD" w:rsidRPr="00574965" w14:paraId="07F609C0" w14:textId="77777777" w:rsidTr="005E2C74">
              <w:tc>
                <w:tcPr>
                  <w:tcW w:w="2261" w:type="dxa"/>
                </w:tcPr>
                <w:p w14:paraId="49B3E9B9" w14:textId="77777777" w:rsidR="00B42ACD" w:rsidRPr="00574965" w:rsidRDefault="00B42ACD" w:rsidP="005E2C74">
                  <w:pPr>
                    <w:jc w:val="both"/>
                    <w:rPr>
                      <w:rFonts w:ascii="Tahoma" w:hAnsi="Tahoma" w:cs="Tahoma"/>
                      <w:color w:val="004990"/>
                      <w:sz w:val="18"/>
                      <w:szCs w:val="18"/>
                      <w:lang w:eastAsia="en-US"/>
                    </w:rPr>
                  </w:pPr>
                  <w:r>
                    <w:rPr>
                      <w:rFonts w:ascii="Tahoma" w:hAnsi="Tahoma" w:cs="Tahoma"/>
                      <w:color w:val="004990"/>
                      <w:sz w:val="18"/>
                      <w:szCs w:val="18"/>
                      <w:lang w:eastAsia="en-US"/>
                    </w:rPr>
                    <w:t>Tarija</w:t>
                  </w:r>
                </w:p>
              </w:tc>
              <w:tc>
                <w:tcPr>
                  <w:tcW w:w="2262" w:type="dxa"/>
                </w:tcPr>
                <w:p w14:paraId="161A3F2B" w14:textId="77777777" w:rsidR="00B42ACD" w:rsidRPr="00574965" w:rsidRDefault="00B42ACD" w:rsidP="00B42ACD">
                  <w:pPr>
                    <w:jc w:val="center"/>
                    <w:rPr>
                      <w:rFonts w:ascii="Tahoma" w:hAnsi="Tahoma" w:cs="Tahoma"/>
                      <w:color w:val="004990"/>
                      <w:sz w:val="18"/>
                      <w:szCs w:val="18"/>
                      <w:lang w:eastAsia="en-US"/>
                    </w:rPr>
                  </w:pPr>
                  <w:r>
                    <w:rPr>
                      <w:rFonts w:ascii="Tahoma" w:hAnsi="Tahoma" w:cs="Tahoma"/>
                      <w:color w:val="004990"/>
                      <w:sz w:val="18"/>
                      <w:szCs w:val="18"/>
                      <w:lang w:eastAsia="en-US"/>
                    </w:rPr>
                    <w:t>16</w:t>
                  </w:r>
                </w:p>
              </w:tc>
            </w:tr>
            <w:tr w:rsidR="00B42ACD" w:rsidRPr="00574965" w14:paraId="5578D08C" w14:textId="77777777" w:rsidTr="005E2C74">
              <w:tc>
                <w:tcPr>
                  <w:tcW w:w="2261" w:type="dxa"/>
                </w:tcPr>
                <w:p w14:paraId="04E0B5EA" w14:textId="77777777" w:rsidR="00B42ACD" w:rsidRPr="00B42ACD" w:rsidRDefault="00B42ACD" w:rsidP="00B42ACD">
                  <w:pPr>
                    <w:jc w:val="center"/>
                    <w:rPr>
                      <w:rFonts w:ascii="Tahoma" w:hAnsi="Tahoma" w:cs="Tahoma"/>
                      <w:b/>
                      <w:color w:val="004990"/>
                      <w:sz w:val="18"/>
                      <w:szCs w:val="18"/>
                      <w:lang w:eastAsia="en-US"/>
                    </w:rPr>
                  </w:pPr>
                  <w:r w:rsidRPr="00B42ACD">
                    <w:rPr>
                      <w:rFonts w:ascii="Tahoma" w:hAnsi="Tahoma" w:cs="Tahoma"/>
                      <w:b/>
                      <w:color w:val="004990"/>
                      <w:sz w:val="18"/>
                      <w:szCs w:val="18"/>
                      <w:lang w:eastAsia="en-US"/>
                    </w:rPr>
                    <w:t>TOTAL</w:t>
                  </w:r>
                </w:p>
              </w:tc>
              <w:tc>
                <w:tcPr>
                  <w:tcW w:w="2262" w:type="dxa"/>
                </w:tcPr>
                <w:p w14:paraId="3BAF7719" w14:textId="77777777" w:rsidR="00B42ACD" w:rsidRPr="00B42ACD" w:rsidRDefault="00B42ACD" w:rsidP="00B42ACD">
                  <w:pPr>
                    <w:jc w:val="center"/>
                    <w:rPr>
                      <w:rFonts w:ascii="Tahoma" w:hAnsi="Tahoma" w:cs="Tahoma"/>
                      <w:b/>
                      <w:color w:val="004990"/>
                      <w:sz w:val="18"/>
                      <w:szCs w:val="18"/>
                      <w:lang w:eastAsia="en-US"/>
                    </w:rPr>
                  </w:pPr>
                  <w:r w:rsidRPr="00B42ACD">
                    <w:rPr>
                      <w:rFonts w:ascii="Tahoma" w:hAnsi="Tahoma" w:cs="Tahoma"/>
                      <w:b/>
                      <w:color w:val="004990"/>
                      <w:sz w:val="18"/>
                      <w:szCs w:val="18"/>
                      <w:lang w:eastAsia="en-US"/>
                    </w:rPr>
                    <w:t>260</w:t>
                  </w:r>
                </w:p>
              </w:tc>
            </w:tr>
          </w:tbl>
          <w:p w14:paraId="16E57C3B" w14:textId="77777777" w:rsidR="00B42ACD" w:rsidRDefault="00B42ACD" w:rsidP="005E2C74">
            <w:pPr>
              <w:jc w:val="both"/>
              <w:rPr>
                <w:rFonts w:ascii="Tahoma" w:hAnsi="Tahoma" w:cs="Tahoma"/>
                <w:color w:val="004990"/>
                <w:sz w:val="18"/>
                <w:szCs w:val="18"/>
                <w:lang w:eastAsia="en-US"/>
              </w:rPr>
            </w:pPr>
          </w:p>
          <w:p w14:paraId="7CDB9016"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Estas cantidades de distribución podrán ser modificadas de acuerdo a los intereses de Entel S. A. hasta antes de la entrega de los bienes.</w:t>
            </w:r>
          </w:p>
          <w:p w14:paraId="0E33A617" w14:textId="77777777" w:rsidR="005E2C74" w:rsidRPr="00574965" w:rsidRDefault="005E2C74" w:rsidP="005E2C74">
            <w:pPr>
              <w:jc w:val="both"/>
              <w:rPr>
                <w:rFonts w:ascii="Tahoma" w:hAnsi="Tahoma" w:cs="Tahoma"/>
                <w:color w:val="004990"/>
                <w:sz w:val="18"/>
                <w:szCs w:val="18"/>
                <w:lang w:eastAsia="en-US"/>
              </w:rPr>
            </w:pPr>
            <w:r w:rsidRPr="00574965">
              <w:rPr>
                <w:rFonts w:ascii="Tahoma" w:hAnsi="Tahoma" w:cs="Tahoma"/>
                <w:color w:val="004990"/>
                <w:sz w:val="18"/>
                <w:szCs w:val="18"/>
                <w:lang w:eastAsia="en-US"/>
              </w:rPr>
              <w:t xml:space="preserve">Se aclara que para el caso de proveedores extranjeros, una vez concluido el proceso de </w:t>
            </w:r>
            <w:proofErr w:type="spellStart"/>
            <w:r w:rsidRPr="00574965">
              <w:rPr>
                <w:rFonts w:ascii="Tahoma" w:hAnsi="Tahoma" w:cs="Tahoma"/>
                <w:color w:val="004990"/>
                <w:sz w:val="18"/>
                <w:szCs w:val="18"/>
                <w:lang w:eastAsia="en-US"/>
              </w:rPr>
              <w:t>desaduanización</w:t>
            </w:r>
            <w:proofErr w:type="spellEnd"/>
            <w:r w:rsidRPr="00574965">
              <w:rPr>
                <w:rFonts w:ascii="Tahoma" w:hAnsi="Tahoma" w:cs="Tahoma"/>
                <w:color w:val="004990"/>
                <w:sz w:val="18"/>
                <w:szCs w:val="18"/>
                <w:lang w:eastAsia="en-US"/>
              </w:rPr>
              <w:t xml:space="preserve"> por parte  de Entel S.A. el oferente debe hacerse cargo del transporte a los almacenes designados.</w:t>
            </w:r>
          </w:p>
        </w:tc>
        <w:tc>
          <w:tcPr>
            <w:tcW w:w="1134" w:type="dxa"/>
            <w:tcBorders>
              <w:top w:val="nil"/>
            </w:tcBorders>
            <w:vAlign w:val="center"/>
          </w:tcPr>
          <w:p w14:paraId="6E776AD6" w14:textId="77777777"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lastRenderedPageBreak/>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14:paraId="764A9391" w14:textId="77777777"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14:paraId="260C1D62"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1797ECD6" w14:textId="77777777" w:rsidTr="005E2C74">
        <w:trPr>
          <w:trHeight w:val="395"/>
        </w:trPr>
        <w:tc>
          <w:tcPr>
            <w:tcW w:w="426" w:type="dxa"/>
            <w:shd w:val="clear" w:color="auto" w:fill="auto"/>
            <w:vAlign w:val="center"/>
            <w:hideMark/>
          </w:tcPr>
          <w:p w14:paraId="7DBF51F6" w14:textId="77777777" w:rsidR="005E2C74" w:rsidRPr="00574965" w:rsidRDefault="005E2C74" w:rsidP="005E2C74">
            <w:pPr>
              <w:jc w:val="center"/>
              <w:rPr>
                <w:rFonts w:ascii="Tahoma" w:hAnsi="Tahoma" w:cs="Tahoma"/>
                <w:bCs/>
                <w:color w:val="004990"/>
                <w:sz w:val="18"/>
                <w:szCs w:val="18"/>
                <w:lang w:eastAsia="es-BO"/>
              </w:rPr>
            </w:pPr>
            <w:r w:rsidRPr="00574965">
              <w:rPr>
                <w:rFonts w:ascii="Tahoma" w:hAnsi="Tahoma" w:cs="Tahoma"/>
                <w:color w:val="004990"/>
                <w:lang w:val="es-BO" w:eastAsia="es-BO"/>
              </w:rPr>
              <w:lastRenderedPageBreak/>
              <w:t>E23</w:t>
            </w:r>
          </w:p>
        </w:tc>
        <w:tc>
          <w:tcPr>
            <w:tcW w:w="6095" w:type="dxa"/>
            <w:shd w:val="clear" w:color="auto" w:fill="auto"/>
            <w:vAlign w:val="center"/>
          </w:tcPr>
          <w:p w14:paraId="2FB84AB8" w14:textId="77777777"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El oferente podrá realizar entregas parciales y debe adjuntar en su propuesta el cronograma respectivo, el cual hará parte del compromiso asumido. Sin exceder los 120 días calendario.</w:t>
            </w:r>
          </w:p>
        </w:tc>
        <w:tc>
          <w:tcPr>
            <w:tcW w:w="1134" w:type="dxa"/>
            <w:vAlign w:val="center"/>
          </w:tcPr>
          <w:p w14:paraId="4C175487" w14:textId="77777777"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14:paraId="36129729" w14:textId="77777777"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14:paraId="023DCAC1"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67D73B7D" w14:textId="77777777" w:rsidTr="005E2C74">
        <w:trPr>
          <w:trHeight w:val="604"/>
        </w:trPr>
        <w:tc>
          <w:tcPr>
            <w:tcW w:w="426" w:type="dxa"/>
            <w:shd w:val="clear" w:color="auto" w:fill="auto"/>
            <w:vAlign w:val="center"/>
          </w:tcPr>
          <w:p w14:paraId="3A65935B" w14:textId="77777777" w:rsidR="005E2C74" w:rsidRPr="00574965" w:rsidRDefault="005E2C74" w:rsidP="005E2C74">
            <w:pPr>
              <w:jc w:val="center"/>
              <w:rPr>
                <w:rFonts w:ascii="Tahoma" w:hAnsi="Tahoma" w:cs="Tahoma"/>
                <w:bCs/>
                <w:color w:val="004990"/>
                <w:sz w:val="18"/>
                <w:szCs w:val="18"/>
                <w:lang w:eastAsia="es-BO"/>
              </w:rPr>
            </w:pPr>
            <w:r w:rsidRPr="00574965">
              <w:rPr>
                <w:rFonts w:ascii="Tahoma" w:hAnsi="Tahoma" w:cs="Tahoma"/>
                <w:color w:val="004990"/>
                <w:lang w:val="es-BO" w:eastAsia="es-BO"/>
              </w:rPr>
              <w:t>E24</w:t>
            </w:r>
          </w:p>
        </w:tc>
        <w:tc>
          <w:tcPr>
            <w:tcW w:w="6095" w:type="dxa"/>
            <w:shd w:val="clear" w:color="auto" w:fill="auto"/>
            <w:vAlign w:val="center"/>
          </w:tcPr>
          <w:p w14:paraId="65D2CAB8" w14:textId="77777777" w:rsidR="005E2C74" w:rsidRPr="00574965" w:rsidRDefault="005E2C74" w:rsidP="005E2C74">
            <w:pPr>
              <w:jc w:val="both"/>
              <w:rPr>
                <w:rFonts w:ascii="Tahoma" w:hAnsi="Tahoma" w:cs="Tahoma"/>
                <w:b/>
                <w:color w:val="004990"/>
                <w:sz w:val="20"/>
                <w:szCs w:val="18"/>
                <w:lang w:eastAsia="en-US"/>
              </w:rPr>
            </w:pPr>
            <w:r w:rsidRPr="00574965">
              <w:rPr>
                <w:rFonts w:ascii="Tahoma" w:hAnsi="Tahoma" w:cs="Tahoma"/>
                <w:color w:val="004990"/>
                <w:sz w:val="18"/>
                <w:szCs w:val="18"/>
              </w:rPr>
              <w:t>El oferente adjudicado deberá facilitar la documentación necesaria para acreditar la procedencia de los equipos (documentos de importación) y permitir así el transporte de los mismos a nivel nacional. El proveedor deberá entregar 100 copias autenticadas o legalizadas de la documentación de importación de modo a no tener problemas con los controles aduaneros durante el traslado de los equipos (Requisito para el proveedor adjudicado).</w:t>
            </w:r>
          </w:p>
        </w:tc>
        <w:tc>
          <w:tcPr>
            <w:tcW w:w="1134" w:type="dxa"/>
            <w:vAlign w:val="center"/>
          </w:tcPr>
          <w:p w14:paraId="62B7EBAE" w14:textId="77777777" w:rsidR="005E2C74" w:rsidRPr="00574965" w:rsidRDefault="005E2C74" w:rsidP="005E2C74">
            <w:pPr>
              <w:jc w:val="center"/>
              <w:rPr>
                <w:color w:val="004990"/>
                <w:sz w:val="18"/>
                <w:szCs w:val="18"/>
                <w:lang w:val="es-BO"/>
              </w:rPr>
            </w:pPr>
            <w:r w:rsidRPr="00574965">
              <w:rPr>
                <w:b/>
                <w:color w:val="004990"/>
                <w:sz w:val="18"/>
                <w:szCs w:val="18"/>
              </w:rPr>
              <w:fldChar w:fldCharType="begin">
                <w:ffData>
                  <w:name w:val="Casilla1"/>
                  <w:enabled/>
                  <w:calcOnExit w:val="0"/>
                  <w:checkBox>
                    <w:sizeAuto/>
                    <w:default w:val="1"/>
                  </w:checkBox>
                </w:ffData>
              </w:fldChar>
            </w:r>
            <w:r w:rsidRPr="00574965">
              <w:rPr>
                <w:b/>
                <w:color w:val="004990"/>
                <w:sz w:val="18"/>
                <w:szCs w:val="18"/>
              </w:rPr>
              <w:instrText xml:space="preserve"> FORMCHECKBOX </w:instrText>
            </w:r>
            <w:r w:rsidR="00F52DA5">
              <w:rPr>
                <w:b/>
                <w:color w:val="004990"/>
                <w:sz w:val="18"/>
                <w:szCs w:val="18"/>
              </w:rPr>
            </w:r>
            <w:r w:rsidR="00F52DA5">
              <w:rPr>
                <w:b/>
                <w:color w:val="004990"/>
                <w:sz w:val="18"/>
                <w:szCs w:val="18"/>
              </w:rPr>
              <w:fldChar w:fldCharType="separate"/>
            </w:r>
            <w:r w:rsidRPr="00574965">
              <w:rPr>
                <w:b/>
                <w:color w:val="004990"/>
                <w:sz w:val="18"/>
                <w:szCs w:val="18"/>
              </w:rPr>
              <w:fldChar w:fldCharType="end"/>
            </w:r>
          </w:p>
        </w:tc>
        <w:tc>
          <w:tcPr>
            <w:tcW w:w="851" w:type="dxa"/>
            <w:shd w:val="clear" w:color="auto" w:fill="auto"/>
            <w:vAlign w:val="center"/>
          </w:tcPr>
          <w:p w14:paraId="44D94F32" w14:textId="77777777" w:rsidR="005E2C74" w:rsidRPr="00574965" w:rsidRDefault="005E2C74" w:rsidP="005E2C74">
            <w:pPr>
              <w:jc w:val="center"/>
              <w:rPr>
                <w:b/>
                <w:color w:val="004990"/>
                <w:sz w:val="18"/>
                <w:szCs w:val="18"/>
              </w:rPr>
            </w:pPr>
          </w:p>
        </w:tc>
        <w:tc>
          <w:tcPr>
            <w:tcW w:w="1134" w:type="dxa"/>
            <w:shd w:val="clear" w:color="auto" w:fill="auto"/>
            <w:vAlign w:val="center"/>
          </w:tcPr>
          <w:p w14:paraId="5FC01AF6" w14:textId="77777777" w:rsidR="005E2C74" w:rsidRPr="00574965" w:rsidRDefault="005E2C74" w:rsidP="005E2C74">
            <w:pPr>
              <w:jc w:val="center"/>
              <w:rPr>
                <w:rFonts w:ascii="Tahoma" w:hAnsi="Tahoma" w:cs="Tahoma"/>
                <w:color w:val="004990"/>
                <w:sz w:val="22"/>
                <w:lang w:val="es-ES_tradnl"/>
              </w:rPr>
            </w:pPr>
          </w:p>
        </w:tc>
      </w:tr>
    </w:tbl>
    <w:p w14:paraId="4712085F" w14:textId="77777777" w:rsidR="005E2C74" w:rsidRPr="00574965" w:rsidRDefault="005E2C74" w:rsidP="005E2C74">
      <w:pPr>
        <w:rPr>
          <w:color w:val="004990"/>
          <w:lang w:eastAsia="en-US" w:bidi="en-US"/>
        </w:rPr>
      </w:pPr>
    </w:p>
    <w:p w14:paraId="19D7F5D0" w14:textId="77777777"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17" w:name="_Toc359234694"/>
      <w:bookmarkStart w:id="118" w:name="_Toc418616527"/>
      <w:r w:rsidRPr="00574965">
        <w:rPr>
          <w:rFonts w:ascii="Tahoma" w:hAnsi="Tahoma" w:cs="Tahoma"/>
          <w:color w:val="004990"/>
          <w:sz w:val="22"/>
          <w:szCs w:val="28"/>
        </w:rPr>
        <w:t>GARANTÍA</w:t>
      </w:r>
      <w:bookmarkEnd w:id="117"/>
      <w:r w:rsidRPr="00574965">
        <w:rPr>
          <w:rFonts w:ascii="Tahoma" w:hAnsi="Tahoma" w:cs="Tahoma"/>
          <w:color w:val="004990"/>
          <w:sz w:val="22"/>
          <w:szCs w:val="28"/>
        </w:rPr>
        <w:t xml:space="preserve"> y SOPORTE TÉCNICO</w:t>
      </w:r>
      <w:bookmarkEnd w:id="118"/>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14:paraId="7A4DCC3D" w14:textId="77777777"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14:paraId="0CFDE31D"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14:paraId="02FE8C02"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14:paraId="5BED8452" w14:textId="77777777"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14:paraId="15A1441D" w14:textId="77777777"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14:paraId="66BED1FE"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GARANTÍA Y DOCUMENTACIÓN</w:t>
            </w:r>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14:paraId="418AE5B9"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14:paraId="089BCBFE"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14:paraId="26B4903E" w14:textId="77777777"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14:paraId="41FA2EB5" w14:textId="77777777"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14:paraId="35DEA554"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14:paraId="39795D9C"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14:paraId="0008F833" w14:textId="77777777"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14:paraId="73267DC9"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14:paraId="68BCE763" w14:textId="77777777" w:rsidTr="005E2C74">
        <w:trPr>
          <w:trHeight w:val="1517"/>
        </w:trPr>
        <w:tc>
          <w:tcPr>
            <w:tcW w:w="426" w:type="dxa"/>
            <w:tcBorders>
              <w:top w:val="nil"/>
            </w:tcBorders>
            <w:shd w:val="clear" w:color="auto" w:fill="auto"/>
            <w:vAlign w:val="center"/>
            <w:hideMark/>
          </w:tcPr>
          <w:p w14:paraId="780E6453" w14:textId="77777777" w:rsidR="005E2C74" w:rsidRPr="00574965" w:rsidRDefault="005E2C74" w:rsidP="005E2C74">
            <w:pPr>
              <w:jc w:val="center"/>
              <w:rPr>
                <w:rFonts w:ascii="Tahoma" w:hAnsi="Tahoma" w:cs="Tahoma"/>
                <w:color w:val="004990"/>
                <w:lang w:eastAsia="es-BO"/>
              </w:rPr>
            </w:pPr>
            <w:r w:rsidRPr="00574965">
              <w:rPr>
                <w:rFonts w:ascii="Tahoma" w:hAnsi="Tahoma" w:cs="Tahoma"/>
                <w:color w:val="004990"/>
                <w:lang w:val="es-BO" w:eastAsia="es-BO"/>
              </w:rPr>
              <w:t>E25</w:t>
            </w:r>
          </w:p>
        </w:tc>
        <w:tc>
          <w:tcPr>
            <w:tcW w:w="6095" w:type="dxa"/>
            <w:tcBorders>
              <w:top w:val="nil"/>
            </w:tcBorders>
            <w:shd w:val="clear" w:color="auto" w:fill="auto"/>
            <w:hideMark/>
          </w:tcPr>
          <w:p w14:paraId="5B2BC122" w14:textId="77777777" w:rsidR="005E2C74" w:rsidRPr="00574965" w:rsidRDefault="005E2C74" w:rsidP="005E2C74">
            <w:pPr>
              <w:jc w:val="both"/>
              <w:rPr>
                <w:rFonts w:ascii="Tahoma" w:hAnsi="Tahoma" w:cs="Tahoma"/>
                <w:b/>
                <w:bCs/>
                <w:color w:val="004990"/>
                <w:sz w:val="18"/>
                <w:szCs w:val="18"/>
              </w:rPr>
            </w:pPr>
            <w:r w:rsidRPr="00574965">
              <w:rPr>
                <w:rFonts w:ascii="Tahoma" w:hAnsi="Tahoma" w:cs="Tahoma"/>
                <w:b/>
                <w:bCs/>
                <w:color w:val="004990"/>
                <w:sz w:val="18"/>
                <w:szCs w:val="18"/>
              </w:rPr>
              <w:t>GARANTÍA.</w:t>
            </w:r>
          </w:p>
          <w:p w14:paraId="389D0E4B" w14:textId="77777777"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 xml:space="preserve">El oferente debe incluir en su propuesta una certificación de garantía de fábrica que cubra un periodo mínimo de veinticuatro meses a partir de la fecha de aceptación provisional del total del equipamiento. </w:t>
            </w:r>
          </w:p>
          <w:p w14:paraId="7C3A1E05" w14:textId="77777777"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Dicha garantía deberá cubrir:</w:t>
            </w:r>
          </w:p>
          <w:p w14:paraId="5C9EB0A8" w14:textId="77777777" w:rsidR="005E2C74" w:rsidRPr="00574965" w:rsidRDefault="005E2C74" w:rsidP="00DD1602">
            <w:pPr>
              <w:pStyle w:val="Continuarlista"/>
              <w:numPr>
                <w:ilvl w:val="1"/>
                <w:numId w:val="57"/>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Defectos de fábrica</w:t>
            </w:r>
          </w:p>
          <w:p w14:paraId="4EEC0D33" w14:textId="77777777" w:rsidR="005E2C74" w:rsidRPr="00574965" w:rsidRDefault="005E2C74" w:rsidP="00DD1602">
            <w:pPr>
              <w:pStyle w:val="Continuarlista"/>
              <w:numPr>
                <w:ilvl w:val="1"/>
                <w:numId w:val="57"/>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Fallas en funcionamiento normal.</w:t>
            </w:r>
          </w:p>
          <w:p w14:paraId="50C33425" w14:textId="77777777" w:rsidR="005E2C74" w:rsidRPr="00574965" w:rsidRDefault="005E2C74" w:rsidP="00DD1602">
            <w:pPr>
              <w:pStyle w:val="Continuarlista"/>
              <w:numPr>
                <w:ilvl w:val="1"/>
                <w:numId w:val="57"/>
              </w:numPr>
              <w:spacing w:after="0"/>
              <w:ind w:left="497"/>
              <w:rPr>
                <w:rFonts w:ascii="Tahoma" w:hAnsi="Tahoma" w:cs="Tahoma"/>
                <w:bCs/>
                <w:color w:val="004990"/>
                <w:sz w:val="18"/>
                <w:szCs w:val="18"/>
                <w:lang w:eastAsia="es-BO"/>
              </w:rPr>
            </w:pPr>
            <w:r w:rsidRPr="00574965">
              <w:rPr>
                <w:rFonts w:ascii="Tahoma" w:hAnsi="Tahoma" w:cs="Tahoma"/>
                <w:color w:val="004990"/>
                <w:sz w:val="18"/>
                <w:szCs w:val="18"/>
                <w:lang w:val="es-ES"/>
              </w:rPr>
              <w:t>La garantía deberá hacerse efectiva en los mismos lugares en que se entreguen los equipos</w:t>
            </w:r>
          </w:p>
        </w:tc>
        <w:tc>
          <w:tcPr>
            <w:tcW w:w="1134" w:type="dxa"/>
            <w:tcBorders>
              <w:top w:val="nil"/>
            </w:tcBorders>
            <w:vAlign w:val="center"/>
          </w:tcPr>
          <w:p w14:paraId="6BB44861" w14:textId="77777777"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14:paraId="7E49A260" w14:textId="77777777"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hideMark/>
          </w:tcPr>
          <w:p w14:paraId="69E747DD"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57A76120" w14:textId="77777777" w:rsidTr="005E2C74">
        <w:trPr>
          <w:trHeight w:val="700"/>
        </w:trPr>
        <w:tc>
          <w:tcPr>
            <w:tcW w:w="426" w:type="dxa"/>
            <w:tcBorders>
              <w:top w:val="nil"/>
            </w:tcBorders>
            <w:shd w:val="clear" w:color="auto" w:fill="auto"/>
            <w:vAlign w:val="center"/>
          </w:tcPr>
          <w:p w14:paraId="3205B5B4"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color w:val="004990"/>
                <w:lang w:val="es-BO" w:eastAsia="es-BO"/>
              </w:rPr>
              <w:t>E26</w:t>
            </w:r>
          </w:p>
        </w:tc>
        <w:tc>
          <w:tcPr>
            <w:tcW w:w="6095" w:type="dxa"/>
            <w:tcBorders>
              <w:top w:val="nil"/>
            </w:tcBorders>
            <w:shd w:val="clear" w:color="auto" w:fill="auto"/>
          </w:tcPr>
          <w:p w14:paraId="20189415" w14:textId="77777777" w:rsidR="005E2C74" w:rsidRPr="00574965" w:rsidRDefault="005E2C74" w:rsidP="005E2C74">
            <w:pPr>
              <w:tabs>
                <w:tab w:val="left" w:pos="342"/>
              </w:tabs>
              <w:jc w:val="both"/>
              <w:rPr>
                <w:rFonts w:ascii="Tahoma" w:hAnsi="Tahoma" w:cs="Tahoma"/>
                <w:b/>
                <w:bCs/>
                <w:color w:val="004990"/>
                <w:sz w:val="18"/>
                <w:szCs w:val="18"/>
              </w:rPr>
            </w:pPr>
            <w:r w:rsidRPr="00574965">
              <w:rPr>
                <w:rFonts w:ascii="Tahoma" w:hAnsi="Tahoma" w:cs="Tahoma"/>
                <w:bCs/>
                <w:color w:val="004990"/>
                <w:sz w:val="18"/>
                <w:szCs w:val="18"/>
                <w:lang w:val="es-BO" w:eastAsia="es-BO"/>
              </w:rPr>
              <w:t>El oferente deberá indicar el tipo de soporte técnico que ofrecerá, incluyendo el procedimiento para reportar fallas, escalamiento y soporte en sitio de entrega entre otros.</w:t>
            </w:r>
          </w:p>
        </w:tc>
        <w:tc>
          <w:tcPr>
            <w:tcW w:w="1134" w:type="dxa"/>
            <w:tcBorders>
              <w:top w:val="nil"/>
            </w:tcBorders>
            <w:vAlign w:val="center"/>
          </w:tcPr>
          <w:p w14:paraId="69F5AD5D" w14:textId="77777777"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14:paraId="1108AA6B" w14:textId="77777777"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14:paraId="147E985A" w14:textId="77777777" w:rsidR="005E2C74" w:rsidRPr="00574965" w:rsidRDefault="005E2C74" w:rsidP="005E2C74">
            <w:pPr>
              <w:jc w:val="center"/>
              <w:rPr>
                <w:rFonts w:ascii="Tahoma" w:hAnsi="Tahoma" w:cs="Tahoma"/>
                <w:color w:val="004990"/>
                <w:sz w:val="22"/>
                <w:lang w:val="es-ES_tradnl"/>
              </w:rPr>
            </w:pPr>
          </w:p>
        </w:tc>
      </w:tr>
      <w:tr w:rsidR="005E2C74" w:rsidRPr="00574965" w14:paraId="21741A4F" w14:textId="77777777" w:rsidTr="005E2C74">
        <w:trPr>
          <w:trHeight w:val="2289"/>
        </w:trPr>
        <w:tc>
          <w:tcPr>
            <w:tcW w:w="426" w:type="dxa"/>
            <w:tcBorders>
              <w:top w:val="nil"/>
            </w:tcBorders>
            <w:shd w:val="clear" w:color="auto" w:fill="auto"/>
            <w:vAlign w:val="center"/>
          </w:tcPr>
          <w:p w14:paraId="4B45FDD0"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color w:val="004990"/>
                <w:lang w:val="es-BO" w:eastAsia="es-BO"/>
              </w:rPr>
              <w:lastRenderedPageBreak/>
              <w:t>E27</w:t>
            </w:r>
          </w:p>
        </w:tc>
        <w:tc>
          <w:tcPr>
            <w:tcW w:w="6095" w:type="dxa"/>
            <w:tcBorders>
              <w:top w:val="nil"/>
            </w:tcBorders>
            <w:shd w:val="clear" w:color="auto" w:fill="auto"/>
            <w:vAlign w:val="center"/>
          </w:tcPr>
          <w:p w14:paraId="5726F1B3" w14:textId="77777777" w:rsidR="005E2C74" w:rsidRPr="00574965" w:rsidRDefault="005E2C74" w:rsidP="005E2C74">
            <w:pPr>
              <w:pStyle w:val="Continuarlista"/>
              <w:spacing w:after="0"/>
              <w:ind w:left="72"/>
              <w:rPr>
                <w:rFonts w:ascii="Tahoma" w:hAnsi="Tahoma" w:cs="Tahoma"/>
                <w:color w:val="004990"/>
                <w:sz w:val="18"/>
                <w:szCs w:val="18"/>
                <w:lang w:val="es-ES"/>
              </w:rPr>
            </w:pPr>
            <w:r w:rsidRPr="00574965">
              <w:rPr>
                <w:rFonts w:ascii="Tahoma" w:hAnsi="Tahoma" w:cs="Tahoma"/>
                <w:color w:val="004990"/>
                <w:sz w:val="18"/>
                <w:szCs w:val="18"/>
                <w:lang w:val="es-ES"/>
              </w:rPr>
              <w:t>Durante el periodo de garantía, los bienes que presenten fallas, deberán ser reparados y/o repuestos por el oferente adjudicado, sin costo para Entel S.A., para lo cual el oferente deberá disponer en Bolivia:</w:t>
            </w:r>
          </w:p>
          <w:p w14:paraId="0C133167" w14:textId="77777777" w:rsidR="005E2C74" w:rsidRPr="00574965" w:rsidRDefault="005E2C74" w:rsidP="00DD1602">
            <w:pPr>
              <w:pStyle w:val="Continuarlista"/>
              <w:numPr>
                <w:ilvl w:val="0"/>
                <w:numId w:val="58"/>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Laboratorio técnico, indicar nombre, dirección y teléfonos de referencia.</w:t>
            </w:r>
          </w:p>
          <w:p w14:paraId="575AF9EF" w14:textId="77777777" w:rsidR="005E2C74" w:rsidRPr="00574965" w:rsidRDefault="005E2C74" w:rsidP="00DD1602">
            <w:pPr>
              <w:pStyle w:val="Continuarlista"/>
              <w:numPr>
                <w:ilvl w:val="0"/>
                <w:numId w:val="58"/>
              </w:numPr>
              <w:spacing w:after="0"/>
              <w:ind w:left="497"/>
              <w:rPr>
                <w:rFonts w:ascii="Tahoma" w:hAnsi="Tahoma" w:cs="Tahoma"/>
                <w:color w:val="004990"/>
                <w:sz w:val="18"/>
                <w:szCs w:val="18"/>
                <w:lang w:val="es-ES"/>
              </w:rPr>
            </w:pPr>
            <w:r w:rsidRPr="00574965">
              <w:rPr>
                <w:rFonts w:ascii="Tahoma" w:hAnsi="Tahoma" w:cs="Tahoma"/>
                <w:color w:val="004990"/>
                <w:sz w:val="18"/>
                <w:szCs w:val="18"/>
                <w:lang w:val="es-ES"/>
              </w:rPr>
              <w:t>Personal capacitado para asegurar la asistencia técnica ofertada, que garantice el correcto funcionamiento del bien  y toda labor de soporte técnico necesario.</w:t>
            </w:r>
          </w:p>
          <w:p w14:paraId="58332488" w14:textId="77777777" w:rsidR="005E2C74" w:rsidRPr="00574965" w:rsidRDefault="005E2C74" w:rsidP="00DD1602">
            <w:pPr>
              <w:pStyle w:val="Continuarlista"/>
              <w:numPr>
                <w:ilvl w:val="0"/>
                <w:numId w:val="58"/>
              </w:numPr>
              <w:spacing w:after="0"/>
              <w:ind w:left="497"/>
              <w:rPr>
                <w:rFonts w:ascii="Tahoma" w:hAnsi="Tahoma" w:cs="Tahoma"/>
                <w:bCs/>
                <w:color w:val="004990"/>
                <w:sz w:val="18"/>
                <w:szCs w:val="18"/>
                <w:lang w:eastAsia="es-BO"/>
              </w:rPr>
            </w:pPr>
            <w:r w:rsidRPr="00574965">
              <w:rPr>
                <w:rFonts w:ascii="Tahoma" w:hAnsi="Tahoma" w:cs="Tahoma"/>
                <w:color w:val="004990"/>
                <w:sz w:val="18"/>
                <w:szCs w:val="18"/>
                <w:lang w:val="es-ES"/>
              </w:rPr>
              <w:t>Provisión y remplazo de partes (Hardware y Software), herramientas e instrumental para tareas de asistencia técnica, en caso de falla o funcionamiento defectuoso.</w:t>
            </w:r>
          </w:p>
          <w:p w14:paraId="3D0D6606" w14:textId="77777777" w:rsidR="005E2C74" w:rsidRPr="00574965" w:rsidRDefault="005E2C74" w:rsidP="00DD1602">
            <w:pPr>
              <w:pStyle w:val="Continuarlista"/>
              <w:numPr>
                <w:ilvl w:val="0"/>
                <w:numId w:val="58"/>
              </w:numPr>
              <w:spacing w:after="0"/>
              <w:ind w:left="497"/>
              <w:rPr>
                <w:rFonts w:ascii="Tahoma" w:hAnsi="Tahoma" w:cs="Tahoma"/>
                <w:bCs/>
                <w:color w:val="004990"/>
                <w:sz w:val="18"/>
                <w:szCs w:val="18"/>
                <w:lang w:eastAsia="es-BO"/>
              </w:rPr>
            </w:pPr>
            <w:r w:rsidRPr="00574965">
              <w:rPr>
                <w:rFonts w:ascii="Tahoma" w:hAnsi="Tahoma" w:cs="Tahoma"/>
                <w:color w:val="004990"/>
                <w:sz w:val="18"/>
                <w:szCs w:val="18"/>
              </w:rPr>
              <w:t>Presentar mensualmente, un informe detallado de las acciones correctivas realizadas cubiertas por garantía, en un formato a acordar con Entel S.A.</w:t>
            </w:r>
          </w:p>
        </w:tc>
        <w:tc>
          <w:tcPr>
            <w:tcW w:w="1134" w:type="dxa"/>
            <w:tcBorders>
              <w:top w:val="nil"/>
            </w:tcBorders>
            <w:vAlign w:val="center"/>
          </w:tcPr>
          <w:p w14:paraId="460FCE3E" w14:textId="77777777"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14:paraId="67680719" w14:textId="77777777"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14:paraId="1CE53D79" w14:textId="77777777" w:rsidR="005E2C74" w:rsidRPr="00574965" w:rsidRDefault="005E2C74" w:rsidP="005E2C74">
            <w:pPr>
              <w:jc w:val="center"/>
              <w:rPr>
                <w:rFonts w:ascii="Tahoma" w:hAnsi="Tahoma" w:cs="Tahoma"/>
                <w:color w:val="004990"/>
                <w:sz w:val="22"/>
                <w:lang w:val="es-ES_tradnl"/>
              </w:rPr>
            </w:pPr>
          </w:p>
        </w:tc>
      </w:tr>
      <w:tr w:rsidR="005E2C74" w:rsidRPr="00574965" w14:paraId="1E4604A4" w14:textId="77777777" w:rsidTr="005E2C74">
        <w:trPr>
          <w:trHeight w:val="519"/>
        </w:trPr>
        <w:tc>
          <w:tcPr>
            <w:tcW w:w="426" w:type="dxa"/>
            <w:tcBorders>
              <w:top w:val="nil"/>
            </w:tcBorders>
            <w:shd w:val="clear" w:color="auto" w:fill="auto"/>
            <w:vAlign w:val="center"/>
          </w:tcPr>
          <w:p w14:paraId="7E2209E2"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E28</w:t>
            </w:r>
          </w:p>
        </w:tc>
        <w:tc>
          <w:tcPr>
            <w:tcW w:w="6095" w:type="dxa"/>
            <w:tcBorders>
              <w:top w:val="nil"/>
            </w:tcBorders>
            <w:shd w:val="clear" w:color="auto" w:fill="auto"/>
            <w:vAlign w:val="center"/>
          </w:tcPr>
          <w:p w14:paraId="7AE22459" w14:textId="77777777" w:rsidR="005E2C74" w:rsidRPr="00574965" w:rsidRDefault="005E2C74" w:rsidP="005E2C74">
            <w:pPr>
              <w:pStyle w:val="Continuarlista"/>
              <w:spacing w:after="0"/>
              <w:ind w:left="0"/>
              <w:rPr>
                <w:rFonts w:ascii="Tahoma" w:hAnsi="Tahoma" w:cs="Tahoma"/>
                <w:color w:val="004990"/>
                <w:sz w:val="18"/>
                <w:szCs w:val="18"/>
                <w:lang w:val="es-ES"/>
              </w:rPr>
            </w:pPr>
            <w:r w:rsidRPr="00574965">
              <w:rPr>
                <w:rFonts w:ascii="Tahoma" w:hAnsi="Tahoma" w:cs="Tahoma"/>
                <w:bCs/>
                <w:color w:val="004990"/>
                <w:sz w:val="18"/>
                <w:szCs w:val="18"/>
                <w:lang w:eastAsia="es-BO"/>
              </w:rPr>
              <w:t>El oferente deberá indicar el tiempo en el que se compromete a reponer los equipos que hayan sido entregados con falla, sin costo alguno para ENTEL S.A. el cual no deberá superar los cinco (5) días hábiles.</w:t>
            </w:r>
          </w:p>
        </w:tc>
        <w:tc>
          <w:tcPr>
            <w:tcW w:w="1134" w:type="dxa"/>
            <w:tcBorders>
              <w:top w:val="nil"/>
            </w:tcBorders>
            <w:vAlign w:val="center"/>
          </w:tcPr>
          <w:p w14:paraId="50997745" w14:textId="77777777"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14:paraId="2A818588" w14:textId="77777777"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14:paraId="45EC88B9" w14:textId="77777777" w:rsidR="005E2C74" w:rsidRPr="00574965" w:rsidRDefault="005E2C74" w:rsidP="005E2C74">
            <w:pPr>
              <w:jc w:val="center"/>
              <w:rPr>
                <w:rFonts w:ascii="Tahoma" w:hAnsi="Tahoma" w:cs="Tahoma"/>
                <w:color w:val="004990"/>
                <w:sz w:val="22"/>
                <w:lang w:val="es-ES_tradnl"/>
              </w:rPr>
            </w:pPr>
          </w:p>
        </w:tc>
      </w:tr>
      <w:tr w:rsidR="005E2C74" w:rsidRPr="00574965" w14:paraId="75D11A47" w14:textId="77777777" w:rsidTr="005E2C74">
        <w:trPr>
          <w:trHeight w:val="197"/>
        </w:trPr>
        <w:tc>
          <w:tcPr>
            <w:tcW w:w="426" w:type="dxa"/>
            <w:shd w:val="clear" w:color="auto" w:fill="auto"/>
            <w:vAlign w:val="center"/>
          </w:tcPr>
          <w:p w14:paraId="7F2CBC79"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E29</w:t>
            </w:r>
          </w:p>
        </w:tc>
        <w:tc>
          <w:tcPr>
            <w:tcW w:w="6095" w:type="dxa"/>
            <w:shd w:val="clear" w:color="auto" w:fill="auto"/>
            <w:vAlign w:val="center"/>
          </w:tcPr>
          <w:p w14:paraId="7247774C" w14:textId="77777777" w:rsidR="005E2C74" w:rsidRPr="00574965" w:rsidRDefault="005E2C74" w:rsidP="005E2C74">
            <w:p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 xml:space="preserve">El oferente deberá presentar el Certificado de representación y soporte técnico en Bolivia con vigencia al 2017, garantizar la provisión de repuestos de fábrica para un periodo de dos (2) años o mayor, emitida por el Fabricante, computados a partir de la </w:t>
            </w:r>
            <w:r w:rsidRPr="00574965">
              <w:rPr>
                <w:rFonts w:ascii="Tahoma" w:hAnsi="Tahoma" w:cs="Tahoma"/>
                <w:color w:val="004990"/>
                <w:sz w:val="18"/>
                <w:szCs w:val="18"/>
              </w:rPr>
              <w:t>fecha de aceptación provisional del equipamiento total</w:t>
            </w:r>
            <w:r w:rsidRPr="00574965">
              <w:rPr>
                <w:rFonts w:ascii="Tahoma" w:hAnsi="Tahoma" w:cs="Tahoma"/>
                <w:bCs/>
                <w:color w:val="004990"/>
                <w:sz w:val="18"/>
                <w:szCs w:val="18"/>
                <w:lang w:val="es-BO" w:eastAsia="es-BO"/>
              </w:rPr>
              <w:t xml:space="preserve"> por Entel S.A.</w:t>
            </w:r>
          </w:p>
        </w:tc>
        <w:tc>
          <w:tcPr>
            <w:tcW w:w="1134" w:type="dxa"/>
            <w:vAlign w:val="center"/>
          </w:tcPr>
          <w:p w14:paraId="3AB89CDD" w14:textId="77777777"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14:paraId="5766A6AC" w14:textId="77777777"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hideMark/>
          </w:tcPr>
          <w:p w14:paraId="1814ECE7" w14:textId="77777777" w:rsidR="005E2C74" w:rsidRPr="00574965" w:rsidRDefault="005E2C74" w:rsidP="005E2C74">
            <w:pPr>
              <w:jc w:val="center"/>
              <w:rPr>
                <w:rFonts w:ascii="Tahoma" w:hAnsi="Tahoma" w:cs="Tahoma"/>
                <w:color w:val="004990"/>
                <w:sz w:val="18"/>
                <w:szCs w:val="18"/>
                <w:lang w:eastAsia="es-BO"/>
              </w:rPr>
            </w:pPr>
          </w:p>
        </w:tc>
      </w:tr>
    </w:tbl>
    <w:p w14:paraId="71EA171E" w14:textId="77777777" w:rsidR="005E2C74" w:rsidRPr="00574965" w:rsidRDefault="005E2C74" w:rsidP="005E2C74">
      <w:pPr>
        <w:rPr>
          <w:color w:val="004990"/>
          <w:lang w:eastAsia="en-US" w:bidi="en-US"/>
        </w:rPr>
      </w:pPr>
    </w:p>
    <w:p w14:paraId="3C85C785" w14:textId="77777777" w:rsidR="005E2C74" w:rsidRPr="00574965" w:rsidRDefault="005E2C74" w:rsidP="005E2C74">
      <w:pPr>
        <w:pStyle w:val="Ttulo"/>
        <w:spacing w:before="0" w:after="0" w:line="240" w:lineRule="auto"/>
        <w:ind w:left="1080"/>
        <w:jc w:val="left"/>
        <w:rPr>
          <w:rFonts w:ascii="Tahoma" w:hAnsi="Tahoma" w:cs="Tahoma"/>
          <w:color w:val="004990"/>
          <w:sz w:val="22"/>
          <w:szCs w:val="28"/>
        </w:rPr>
      </w:pPr>
    </w:p>
    <w:p w14:paraId="73440943" w14:textId="77777777" w:rsidR="005E2C74" w:rsidRPr="00574965" w:rsidRDefault="005E2C74" w:rsidP="005E2C74">
      <w:pPr>
        <w:pStyle w:val="Ttulo"/>
        <w:spacing w:before="0" w:after="0" w:line="240" w:lineRule="auto"/>
        <w:ind w:left="1080"/>
        <w:jc w:val="left"/>
        <w:rPr>
          <w:rFonts w:ascii="Tahoma" w:hAnsi="Tahoma" w:cs="Tahoma"/>
          <w:color w:val="004990"/>
          <w:sz w:val="22"/>
          <w:szCs w:val="28"/>
        </w:rPr>
      </w:pPr>
    </w:p>
    <w:p w14:paraId="14244847" w14:textId="77777777"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19" w:name="_Toc418616528"/>
      <w:r w:rsidRPr="00574965">
        <w:rPr>
          <w:rFonts w:ascii="Tahoma" w:hAnsi="Tahoma" w:cs="Tahoma"/>
          <w:color w:val="004990"/>
          <w:sz w:val="22"/>
          <w:szCs w:val="28"/>
        </w:rPr>
        <w:t>CONDICIONES DE ENTREGA</w:t>
      </w:r>
      <w:bookmarkEnd w:id="119"/>
    </w:p>
    <w:p w14:paraId="4EF585DD" w14:textId="77777777" w:rsidR="005E2C74" w:rsidRPr="00574965" w:rsidRDefault="005E2C74" w:rsidP="005E2C74">
      <w:pPr>
        <w:rPr>
          <w:color w:val="004990"/>
          <w:lang w:val="es-BO" w:eastAsia="en-US"/>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14:paraId="708131CA" w14:textId="77777777"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14:paraId="3C1D405C"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14:paraId="493AD16D"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14:paraId="370A553B" w14:textId="77777777"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14:paraId="27600181" w14:textId="77777777"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14:paraId="292673BA" w14:textId="77777777" w:rsidR="005E2C74" w:rsidRPr="00355D57" w:rsidRDefault="005E2C74" w:rsidP="005E2C74">
            <w:pPr>
              <w:pStyle w:val="Ttulo"/>
              <w:spacing w:before="0" w:after="0" w:line="240" w:lineRule="auto"/>
              <w:rPr>
                <w:rFonts w:ascii="Tahoma" w:hAnsi="Tahoma" w:cs="Tahoma"/>
                <w:b w:val="0"/>
                <w:bCs w:val="0"/>
                <w:color w:val="FFFFFF" w:themeColor="background1"/>
                <w:sz w:val="18"/>
                <w:szCs w:val="18"/>
                <w:lang w:eastAsia="es-BO"/>
              </w:rPr>
            </w:pPr>
            <w:bookmarkStart w:id="120" w:name="_Toc418616529"/>
            <w:r w:rsidRPr="00355D57">
              <w:rPr>
                <w:rFonts w:ascii="Tahoma" w:hAnsi="Tahoma" w:cs="Tahoma"/>
                <w:color w:val="FFFFFF" w:themeColor="background1"/>
                <w:sz w:val="18"/>
                <w:szCs w:val="18"/>
              </w:rPr>
              <w:t>CONDICIONES DE ENTREGA</w:t>
            </w:r>
            <w:bookmarkEnd w:id="120"/>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14:paraId="43327372"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14:paraId="0183C432"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14:paraId="048D5EAD" w14:textId="77777777"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14:paraId="22749293" w14:textId="77777777"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14:paraId="6D27E40C"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14:paraId="2E64879D"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14:paraId="61B35133" w14:textId="77777777"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14:paraId="373EF016"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14:paraId="564F0CC8" w14:textId="77777777" w:rsidTr="005E2C74">
        <w:trPr>
          <w:trHeight w:val="921"/>
        </w:trPr>
        <w:tc>
          <w:tcPr>
            <w:tcW w:w="426" w:type="dxa"/>
            <w:tcBorders>
              <w:top w:val="nil"/>
            </w:tcBorders>
            <w:shd w:val="clear" w:color="auto" w:fill="auto"/>
            <w:vAlign w:val="center"/>
            <w:hideMark/>
          </w:tcPr>
          <w:p w14:paraId="3E75CECA" w14:textId="77777777" w:rsidR="005E2C74" w:rsidRPr="00574965" w:rsidRDefault="005E2C74" w:rsidP="005E2C74">
            <w:pPr>
              <w:jc w:val="center"/>
              <w:rPr>
                <w:rFonts w:ascii="Tahoma" w:hAnsi="Tahoma" w:cs="Tahoma"/>
                <w:color w:val="004990"/>
                <w:lang w:eastAsia="es-BO"/>
              </w:rPr>
            </w:pPr>
            <w:r w:rsidRPr="00574965">
              <w:rPr>
                <w:rFonts w:ascii="Tahoma" w:hAnsi="Tahoma" w:cs="Tahoma"/>
                <w:bCs/>
                <w:color w:val="004990"/>
                <w:lang w:eastAsia="es-BO"/>
              </w:rPr>
              <w:t>E30</w:t>
            </w:r>
          </w:p>
        </w:tc>
        <w:tc>
          <w:tcPr>
            <w:tcW w:w="6095" w:type="dxa"/>
            <w:tcBorders>
              <w:top w:val="nil"/>
            </w:tcBorders>
            <w:shd w:val="clear" w:color="auto" w:fill="auto"/>
            <w:vAlign w:val="center"/>
            <w:hideMark/>
          </w:tcPr>
          <w:p w14:paraId="488B0136" w14:textId="77777777"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 xml:space="preserve">ENTEL S.A. </w:t>
            </w:r>
            <w:proofErr w:type="spellStart"/>
            <w:r w:rsidRPr="00574965">
              <w:rPr>
                <w:rFonts w:ascii="Tahoma" w:hAnsi="Tahoma" w:cs="Tahoma"/>
                <w:color w:val="004990"/>
                <w:sz w:val="18"/>
                <w:szCs w:val="18"/>
              </w:rPr>
              <w:t>recepcionará</w:t>
            </w:r>
            <w:proofErr w:type="spellEnd"/>
            <w:r w:rsidRPr="00574965">
              <w:rPr>
                <w:rFonts w:ascii="Tahoma" w:hAnsi="Tahoma" w:cs="Tahoma"/>
                <w:color w:val="004990"/>
                <w:sz w:val="18"/>
                <w:szCs w:val="18"/>
              </w:rPr>
              <w:t xml:space="preserve"> los bienes adquiridos de acuerdo a un cronograma de entrega elaborado por el oferente y aprobado por ENTEL S.A. </w:t>
            </w:r>
          </w:p>
          <w:p w14:paraId="17BA48B1" w14:textId="77777777" w:rsidR="005E2C74" w:rsidRPr="00574965" w:rsidRDefault="003261EF" w:rsidP="005E2C74">
            <w:pPr>
              <w:jc w:val="both"/>
              <w:rPr>
                <w:rFonts w:ascii="Tahoma" w:hAnsi="Tahoma" w:cs="Tahoma"/>
                <w:color w:val="004990"/>
                <w:sz w:val="18"/>
                <w:szCs w:val="18"/>
              </w:rPr>
            </w:pPr>
            <w:r>
              <w:rPr>
                <w:rFonts w:ascii="Tahoma" w:hAnsi="Tahoma" w:cs="Tahoma"/>
                <w:color w:val="004990"/>
                <w:sz w:val="18"/>
                <w:szCs w:val="18"/>
                <w:lang w:val="es-BO" w:eastAsia="es-BO"/>
              </w:rPr>
              <w:t xml:space="preserve">a) </w:t>
            </w:r>
            <w:r w:rsidR="005E2C74" w:rsidRPr="00574965">
              <w:rPr>
                <w:rFonts w:ascii="Tahoma" w:hAnsi="Tahoma" w:cs="Tahoma"/>
                <w:color w:val="004990"/>
                <w:sz w:val="18"/>
                <w:szCs w:val="18"/>
                <w:lang w:val="es-BO" w:eastAsia="es-BO"/>
              </w:rPr>
              <w:t>El oferente adjudicado deberá presentar en formato electrónico una planilla Excel en la que registre cada equipo entregado, bajo el siguiente formato: descripción, marca, modelo, número de serie y la (Departamento, Provincia y Ciudad), en idioma Español.</w:t>
            </w:r>
          </w:p>
          <w:p w14:paraId="60835A22" w14:textId="77777777" w:rsidR="005E2C74" w:rsidRDefault="005E2C74" w:rsidP="005E2C74">
            <w:pPr>
              <w:jc w:val="both"/>
              <w:rPr>
                <w:rFonts w:ascii="Tahoma" w:hAnsi="Tahoma" w:cs="Tahoma"/>
                <w:color w:val="004990"/>
                <w:sz w:val="18"/>
                <w:szCs w:val="18"/>
              </w:rPr>
            </w:pPr>
            <w:r w:rsidRPr="00574965">
              <w:rPr>
                <w:rFonts w:ascii="Tahoma" w:hAnsi="Tahoma" w:cs="Tahoma"/>
                <w:color w:val="004990"/>
                <w:sz w:val="18"/>
                <w:szCs w:val="18"/>
              </w:rPr>
              <w:t>Asimismo se verificará todo el material de acuerdo al detalle de inventario (</w:t>
            </w:r>
            <w:proofErr w:type="spellStart"/>
            <w:r w:rsidRPr="00574965">
              <w:rPr>
                <w:rFonts w:ascii="Tahoma" w:hAnsi="Tahoma" w:cs="Tahoma"/>
                <w:color w:val="004990"/>
                <w:sz w:val="18"/>
                <w:szCs w:val="18"/>
              </w:rPr>
              <w:t>Packing</w:t>
            </w:r>
            <w:proofErr w:type="spellEnd"/>
            <w:r w:rsidRPr="00574965">
              <w:rPr>
                <w:rFonts w:ascii="Tahoma" w:hAnsi="Tahoma" w:cs="Tahoma"/>
                <w:color w:val="004990"/>
                <w:sz w:val="18"/>
                <w:szCs w:val="18"/>
              </w:rPr>
              <w:t xml:space="preserve"> </w:t>
            </w:r>
            <w:proofErr w:type="spellStart"/>
            <w:r w:rsidRPr="00574965">
              <w:rPr>
                <w:rFonts w:ascii="Tahoma" w:hAnsi="Tahoma" w:cs="Tahoma"/>
                <w:color w:val="004990"/>
                <w:sz w:val="18"/>
                <w:szCs w:val="18"/>
              </w:rPr>
              <w:t>List</w:t>
            </w:r>
            <w:proofErr w:type="spellEnd"/>
            <w:r w:rsidRPr="00574965">
              <w:rPr>
                <w:rFonts w:ascii="Tahoma" w:hAnsi="Tahoma" w:cs="Tahoma"/>
                <w:color w:val="004990"/>
                <w:sz w:val="18"/>
                <w:szCs w:val="18"/>
              </w:rPr>
              <w:t>) entregado por el oferente.</w:t>
            </w:r>
          </w:p>
          <w:p w14:paraId="2A25AE28" w14:textId="0786555F" w:rsidR="002011F5" w:rsidRPr="005A377E" w:rsidRDefault="003261EF" w:rsidP="002011F5">
            <w:pPr>
              <w:jc w:val="both"/>
              <w:rPr>
                <w:rFonts w:ascii="Tahoma" w:hAnsi="Tahoma" w:cs="Tahoma"/>
                <w:b/>
                <w:color w:val="004990"/>
                <w:sz w:val="18"/>
                <w:szCs w:val="18"/>
                <w:lang w:eastAsia="es-BO"/>
              </w:rPr>
            </w:pPr>
            <w:r w:rsidRPr="005A377E">
              <w:rPr>
                <w:rFonts w:ascii="Tahoma" w:hAnsi="Tahoma" w:cs="Tahoma"/>
                <w:b/>
                <w:color w:val="004990"/>
                <w:sz w:val="18"/>
                <w:szCs w:val="18"/>
              </w:rPr>
              <w:t xml:space="preserve">b) </w:t>
            </w:r>
            <w:r w:rsidR="0076350C" w:rsidRPr="0076350C">
              <w:rPr>
                <w:rFonts w:ascii="Tahoma" w:hAnsi="Tahoma" w:cs="Tahoma"/>
                <w:b/>
                <w:color w:val="004990"/>
                <w:sz w:val="18"/>
                <w:szCs w:val="18"/>
              </w:rPr>
              <w:t>El oferente adjudicado al momento de realizar la entrega de los equipos, debe realizar el montaje y desmontaje de dos sistemas fotovoltaicos para realizar las pruebas de funcionamiento, operación y aceptación del producto de acuerdo a las especificaciones técnicas requeridas, mismas que se desarrollarán en ambientes de ENTEL S.A. que corresponden a las ciudades de La Paz y Santa Cruz.</w:t>
            </w:r>
            <w:r w:rsidR="002011F5">
              <w:rPr>
                <w:rFonts w:ascii="Tahoma" w:hAnsi="Tahoma" w:cs="Tahoma"/>
                <w:b/>
                <w:color w:val="004990"/>
                <w:sz w:val="18"/>
                <w:szCs w:val="18"/>
              </w:rPr>
              <w:t xml:space="preserve"> Así mismo este montaje y </w:t>
            </w:r>
            <w:r w:rsidR="007977CA">
              <w:rPr>
                <w:rFonts w:ascii="Tahoma" w:hAnsi="Tahoma" w:cs="Tahoma"/>
                <w:b/>
                <w:color w:val="004990"/>
                <w:sz w:val="18"/>
                <w:szCs w:val="18"/>
              </w:rPr>
              <w:t>desmontaje</w:t>
            </w:r>
            <w:r w:rsidR="002011F5">
              <w:rPr>
                <w:rFonts w:ascii="Tahoma" w:hAnsi="Tahoma" w:cs="Tahoma"/>
                <w:b/>
                <w:color w:val="004990"/>
                <w:sz w:val="18"/>
                <w:szCs w:val="18"/>
              </w:rPr>
              <w:t xml:space="preserve"> servirá como </w:t>
            </w:r>
            <w:r w:rsidR="002011F5" w:rsidRPr="002011F5">
              <w:rPr>
                <w:rFonts w:ascii="Tahoma" w:hAnsi="Tahoma" w:cs="Tahoma"/>
                <w:b/>
                <w:color w:val="004990"/>
                <w:sz w:val="18"/>
                <w:szCs w:val="18"/>
                <w:lang w:eastAsia="es-BO"/>
              </w:rPr>
              <w:t>una instrucción en sitio sobre el montaje, operación y mantenimiento de los sistemas fotovoltaicos adquiridos (15 personas por sitio).</w:t>
            </w:r>
          </w:p>
        </w:tc>
        <w:tc>
          <w:tcPr>
            <w:tcW w:w="1134" w:type="dxa"/>
            <w:tcBorders>
              <w:top w:val="nil"/>
            </w:tcBorders>
            <w:vAlign w:val="center"/>
          </w:tcPr>
          <w:p w14:paraId="02970C47" w14:textId="77777777"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14:paraId="77BEA7CD" w14:textId="77777777"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14:paraId="68386386"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5C95D32B" w14:textId="77777777" w:rsidTr="005E2C74">
        <w:trPr>
          <w:trHeight w:val="197"/>
        </w:trPr>
        <w:tc>
          <w:tcPr>
            <w:tcW w:w="426" w:type="dxa"/>
            <w:shd w:val="clear" w:color="auto" w:fill="auto"/>
            <w:vAlign w:val="center"/>
          </w:tcPr>
          <w:p w14:paraId="31AA2D39"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E31</w:t>
            </w:r>
          </w:p>
        </w:tc>
        <w:tc>
          <w:tcPr>
            <w:tcW w:w="6095" w:type="dxa"/>
            <w:shd w:val="clear" w:color="auto" w:fill="auto"/>
          </w:tcPr>
          <w:p w14:paraId="6895B201" w14:textId="77777777" w:rsidR="005E2C74" w:rsidRPr="00574965" w:rsidRDefault="005E2C74" w:rsidP="005E2C74">
            <w:pPr>
              <w:jc w:val="both"/>
              <w:rPr>
                <w:rFonts w:ascii="Tahoma" w:hAnsi="Tahoma" w:cs="Tahoma"/>
                <w:color w:val="004990"/>
                <w:sz w:val="18"/>
                <w:szCs w:val="18"/>
              </w:rPr>
            </w:pPr>
            <w:r w:rsidRPr="00574965">
              <w:rPr>
                <w:rFonts w:ascii="Tahoma" w:hAnsi="Tahoma" w:cs="Tahoma"/>
                <w:color w:val="004990"/>
                <w:sz w:val="18"/>
                <w:szCs w:val="18"/>
              </w:rPr>
              <w:t xml:space="preserve">El proveedor debe asegurar que todos los equipos y accesorios sean </w:t>
            </w:r>
            <w:r w:rsidRPr="00574965">
              <w:rPr>
                <w:rFonts w:ascii="Tahoma" w:hAnsi="Tahoma" w:cs="Tahoma"/>
                <w:color w:val="004990"/>
                <w:sz w:val="18"/>
                <w:szCs w:val="18"/>
              </w:rPr>
              <w:lastRenderedPageBreak/>
              <w:t>nuevos y no presenten defectos, debiendo reponer aquellos que estuviesen en mal estado, falto de accesorios o deficientemente embalados, sin costo alguno para ENTEL S.A.</w:t>
            </w:r>
          </w:p>
        </w:tc>
        <w:tc>
          <w:tcPr>
            <w:tcW w:w="1134" w:type="dxa"/>
            <w:vAlign w:val="center"/>
          </w:tcPr>
          <w:p w14:paraId="51DAC972" w14:textId="77777777" w:rsidR="005E2C74" w:rsidRPr="00574965" w:rsidRDefault="005E2C74" w:rsidP="005E2C74">
            <w:pPr>
              <w:jc w:val="center"/>
              <w:rPr>
                <w:color w:val="004990"/>
                <w:sz w:val="18"/>
                <w:szCs w:val="18"/>
                <w:lang w:val="es-BO"/>
              </w:rPr>
            </w:pPr>
          </w:p>
        </w:tc>
        <w:tc>
          <w:tcPr>
            <w:tcW w:w="851" w:type="dxa"/>
            <w:shd w:val="clear" w:color="auto" w:fill="auto"/>
            <w:vAlign w:val="center"/>
          </w:tcPr>
          <w:p w14:paraId="516F08A2" w14:textId="77777777"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14:paraId="2BAB101C"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7282B283" w14:textId="77777777" w:rsidTr="005E2C74">
        <w:trPr>
          <w:trHeight w:val="197"/>
        </w:trPr>
        <w:tc>
          <w:tcPr>
            <w:tcW w:w="426" w:type="dxa"/>
            <w:shd w:val="clear" w:color="auto" w:fill="auto"/>
            <w:vAlign w:val="center"/>
            <w:hideMark/>
          </w:tcPr>
          <w:p w14:paraId="7AD30005"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lastRenderedPageBreak/>
              <w:t>E32</w:t>
            </w:r>
          </w:p>
        </w:tc>
        <w:tc>
          <w:tcPr>
            <w:tcW w:w="6095" w:type="dxa"/>
            <w:shd w:val="clear" w:color="auto" w:fill="auto"/>
            <w:hideMark/>
          </w:tcPr>
          <w:p w14:paraId="0BB4B322" w14:textId="77777777"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color w:val="004990"/>
                <w:sz w:val="18"/>
                <w:szCs w:val="18"/>
              </w:rPr>
              <w:t xml:space="preserve">Todas las no conformidades identificadas deben ser subsanadas en un lapso de cinco (5) días hábiles, al término de los cuales ENTEL S.A. verificará nuevamente los bienes, para el caso de no encontrar nuevas observaciones se procederá a la correspondiente recepción. </w:t>
            </w:r>
          </w:p>
        </w:tc>
        <w:tc>
          <w:tcPr>
            <w:tcW w:w="1134" w:type="dxa"/>
            <w:vAlign w:val="center"/>
          </w:tcPr>
          <w:p w14:paraId="2E48E7CF" w14:textId="77777777"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14:paraId="3DF1BC7A" w14:textId="77777777" w:rsidR="005E2C74" w:rsidRPr="00574965" w:rsidRDefault="005E2C74" w:rsidP="005E2C74">
            <w:pPr>
              <w:jc w:val="center"/>
              <w:rPr>
                <w:rFonts w:ascii="Tahoma" w:hAnsi="Tahoma" w:cs="Tahoma"/>
                <w:color w:val="004990"/>
                <w:sz w:val="18"/>
                <w:szCs w:val="18"/>
                <w:lang w:val="es-BO" w:eastAsia="es-BO"/>
              </w:rPr>
            </w:pPr>
          </w:p>
        </w:tc>
        <w:tc>
          <w:tcPr>
            <w:tcW w:w="1134" w:type="dxa"/>
            <w:shd w:val="clear" w:color="auto" w:fill="auto"/>
            <w:vAlign w:val="center"/>
          </w:tcPr>
          <w:p w14:paraId="7DD86AB6"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27BD2EA2" w14:textId="77777777" w:rsidTr="005E2C74">
        <w:trPr>
          <w:trHeight w:val="197"/>
        </w:trPr>
        <w:tc>
          <w:tcPr>
            <w:tcW w:w="426" w:type="dxa"/>
            <w:shd w:val="clear" w:color="auto" w:fill="auto"/>
            <w:vAlign w:val="center"/>
          </w:tcPr>
          <w:p w14:paraId="1B074919"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E33</w:t>
            </w:r>
          </w:p>
        </w:tc>
        <w:tc>
          <w:tcPr>
            <w:tcW w:w="6095" w:type="dxa"/>
            <w:shd w:val="clear" w:color="auto" w:fill="auto"/>
            <w:vAlign w:val="center"/>
          </w:tcPr>
          <w:p w14:paraId="018C0127" w14:textId="77777777"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color w:val="004990"/>
                <w:sz w:val="18"/>
                <w:szCs w:val="18"/>
              </w:rPr>
              <w:t>Indicar claramente la(s) forma(s) sugeridas de traslado, manipuleo e instalación de los sistemas fotovoltaicos en sitio y los requerimientos necesarios, incluyendo aspectos de seguridad como puesta a tierra y otros.</w:t>
            </w:r>
          </w:p>
        </w:tc>
        <w:tc>
          <w:tcPr>
            <w:tcW w:w="1134" w:type="dxa"/>
            <w:vAlign w:val="center"/>
          </w:tcPr>
          <w:p w14:paraId="7314EA11" w14:textId="77777777" w:rsidR="005E2C74" w:rsidRPr="00574965" w:rsidRDefault="00410903"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14:paraId="04647129" w14:textId="77777777" w:rsidR="005E2C74" w:rsidRPr="00574965" w:rsidRDefault="005E2C74" w:rsidP="005E2C74">
            <w:pPr>
              <w:jc w:val="center"/>
              <w:rPr>
                <w:b/>
                <w:color w:val="004990"/>
                <w:sz w:val="18"/>
                <w:szCs w:val="18"/>
              </w:rPr>
            </w:pPr>
          </w:p>
        </w:tc>
        <w:tc>
          <w:tcPr>
            <w:tcW w:w="1134" w:type="dxa"/>
            <w:shd w:val="clear" w:color="auto" w:fill="auto"/>
            <w:vAlign w:val="center"/>
          </w:tcPr>
          <w:p w14:paraId="1C55EEF7" w14:textId="77777777" w:rsidR="005E2C74" w:rsidRPr="00574965" w:rsidRDefault="005E2C74" w:rsidP="005E2C74">
            <w:pPr>
              <w:jc w:val="center"/>
              <w:rPr>
                <w:rFonts w:ascii="Tahoma" w:hAnsi="Tahoma" w:cs="Tahoma"/>
                <w:color w:val="004990"/>
                <w:sz w:val="22"/>
                <w:lang w:val="es-ES_tradnl"/>
              </w:rPr>
            </w:pPr>
          </w:p>
        </w:tc>
      </w:tr>
      <w:tr w:rsidR="005E2C74" w:rsidRPr="00574965" w14:paraId="6EA4F616" w14:textId="77777777" w:rsidTr="005E2C74">
        <w:trPr>
          <w:trHeight w:val="197"/>
        </w:trPr>
        <w:tc>
          <w:tcPr>
            <w:tcW w:w="426" w:type="dxa"/>
            <w:shd w:val="clear" w:color="auto" w:fill="auto"/>
            <w:vAlign w:val="center"/>
          </w:tcPr>
          <w:p w14:paraId="1FB2B979"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E34</w:t>
            </w:r>
          </w:p>
        </w:tc>
        <w:tc>
          <w:tcPr>
            <w:tcW w:w="6095" w:type="dxa"/>
            <w:shd w:val="clear" w:color="auto" w:fill="auto"/>
            <w:vAlign w:val="center"/>
          </w:tcPr>
          <w:p w14:paraId="26820869" w14:textId="77777777" w:rsidR="005E2C74" w:rsidRPr="00574965" w:rsidRDefault="005E2C74" w:rsidP="005E2C74">
            <w:pPr>
              <w:jc w:val="both"/>
              <w:rPr>
                <w:rFonts w:ascii="Tahoma" w:hAnsi="Tahoma" w:cs="Tahoma"/>
                <w:bCs/>
                <w:color w:val="004990"/>
                <w:sz w:val="18"/>
                <w:szCs w:val="18"/>
                <w:lang w:eastAsia="es-BO"/>
              </w:rPr>
            </w:pPr>
            <w:r w:rsidRPr="00574965">
              <w:rPr>
                <w:rFonts w:ascii="Tahoma" w:hAnsi="Tahoma" w:cs="Tahoma"/>
                <w:bCs/>
                <w:color w:val="004990"/>
                <w:sz w:val="18"/>
                <w:szCs w:val="18"/>
                <w:lang w:eastAsia="es-BO"/>
              </w:rPr>
              <w:t>El oferente adjudicado deberá presentar la siguiente documentación de las baterías:</w:t>
            </w:r>
          </w:p>
          <w:p w14:paraId="6589797C" w14:textId="77777777" w:rsidR="005E2C74" w:rsidRPr="00574965" w:rsidRDefault="005E2C74" w:rsidP="00DD1602">
            <w:pPr>
              <w:pStyle w:val="Prrafodelista"/>
              <w:numPr>
                <w:ilvl w:val="0"/>
                <w:numId w:val="59"/>
              </w:numPr>
              <w:ind w:left="497" w:hanging="284"/>
              <w:jc w:val="both"/>
              <w:rPr>
                <w:rFonts w:ascii="Tahoma" w:hAnsi="Tahoma" w:cs="Tahoma"/>
                <w:bCs/>
                <w:color w:val="004990"/>
                <w:sz w:val="18"/>
                <w:szCs w:val="18"/>
                <w:lang w:eastAsia="es-BO"/>
              </w:rPr>
            </w:pPr>
            <w:r w:rsidRPr="00574965">
              <w:rPr>
                <w:rFonts w:ascii="Tahoma" w:hAnsi="Tahoma" w:cs="Tahoma"/>
                <w:bCs/>
                <w:color w:val="004990"/>
                <w:sz w:val="18"/>
                <w:szCs w:val="18"/>
                <w:lang w:eastAsia="es-BO"/>
              </w:rPr>
              <w:t>Facturación diferenciada para este ítem.</w:t>
            </w:r>
          </w:p>
          <w:p w14:paraId="660685FA" w14:textId="77777777"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Proforma de compra de original.</w:t>
            </w:r>
          </w:p>
          <w:p w14:paraId="234EB24C" w14:textId="77777777"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Ficha técnica de las baterías: marca, modelo, peso, características técnicas, etc.</w:t>
            </w:r>
          </w:p>
          <w:p w14:paraId="1D1AC55C" w14:textId="77777777"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Calculo del porcentaje de ácido sulfúrico de cada batería</w:t>
            </w:r>
          </w:p>
          <w:p w14:paraId="2712134B" w14:textId="77777777"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 xml:space="preserve">Cuadro de cálculo para determinar la cantidad de ácido sulfúrico en </w:t>
            </w:r>
            <w:proofErr w:type="spellStart"/>
            <w:r w:rsidRPr="00574965">
              <w:rPr>
                <w:rFonts w:ascii="Tahoma" w:hAnsi="Tahoma" w:cs="Tahoma"/>
                <w:bCs/>
                <w:color w:val="004990"/>
                <w:sz w:val="18"/>
                <w:szCs w:val="18"/>
                <w:lang w:eastAsia="es-BO"/>
              </w:rPr>
              <w:t>Lt</w:t>
            </w:r>
            <w:proofErr w:type="spellEnd"/>
            <w:r w:rsidRPr="00574965">
              <w:rPr>
                <w:rFonts w:ascii="Tahoma" w:hAnsi="Tahoma" w:cs="Tahoma"/>
                <w:bCs/>
                <w:color w:val="004990"/>
                <w:sz w:val="18"/>
                <w:szCs w:val="18"/>
                <w:lang w:eastAsia="es-BO"/>
              </w:rPr>
              <w:t>. en las baterías</w:t>
            </w:r>
          </w:p>
          <w:p w14:paraId="7B7AF8E9" w14:textId="77777777" w:rsidR="005E2C74" w:rsidRPr="00574965" w:rsidRDefault="005E2C74" w:rsidP="00DD1602">
            <w:pPr>
              <w:pStyle w:val="Prrafodelista"/>
              <w:numPr>
                <w:ilvl w:val="0"/>
                <w:numId w:val="59"/>
              </w:numPr>
              <w:ind w:left="497" w:hanging="284"/>
              <w:rPr>
                <w:rFonts w:ascii="Tahoma" w:hAnsi="Tahoma" w:cs="Tahoma"/>
                <w:bCs/>
                <w:color w:val="004990"/>
                <w:sz w:val="18"/>
                <w:szCs w:val="18"/>
                <w:lang w:eastAsia="es-BO"/>
              </w:rPr>
            </w:pPr>
            <w:r w:rsidRPr="00574965">
              <w:rPr>
                <w:rFonts w:ascii="Tahoma" w:hAnsi="Tahoma" w:cs="Tahoma"/>
                <w:bCs/>
                <w:color w:val="004990"/>
                <w:sz w:val="18"/>
                <w:szCs w:val="18"/>
                <w:lang w:eastAsia="es-BO"/>
              </w:rPr>
              <w:t>Fotocopia de certificado de inscripción ante Sustancias Controladas de la empresa proveedora (para empresas con presencia en Bolivia)</w:t>
            </w:r>
          </w:p>
        </w:tc>
        <w:tc>
          <w:tcPr>
            <w:tcW w:w="1134" w:type="dxa"/>
            <w:vAlign w:val="center"/>
          </w:tcPr>
          <w:p w14:paraId="37AC0C97" w14:textId="77777777"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14:paraId="5E6BBFC4" w14:textId="77777777" w:rsidR="005E2C74" w:rsidRPr="00574965" w:rsidRDefault="005E2C74" w:rsidP="005E2C74">
            <w:pPr>
              <w:jc w:val="center"/>
              <w:rPr>
                <w:b/>
                <w:color w:val="004990"/>
                <w:sz w:val="18"/>
                <w:szCs w:val="18"/>
              </w:rPr>
            </w:pPr>
          </w:p>
        </w:tc>
        <w:tc>
          <w:tcPr>
            <w:tcW w:w="1134" w:type="dxa"/>
            <w:shd w:val="clear" w:color="auto" w:fill="auto"/>
            <w:vAlign w:val="center"/>
          </w:tcPr>
          <w:p w14:paraId="66A8A3E8" w14:textId="77777777" w:rsidR="005E2C74" w:rsidRPr="00574965" w:rsidRDefault="005E2C74" w:rsidP="005E2C74">
            <w:pPr>
              <w:jc w:val="center"/>
              <w:rPr>
                <w:rFonts w:ascii="Tahoma" w:hAnsi="Tahoma" w:cs="Tahoma"/>
                <w:color w:val="004990"/>
                <w:sz w:val="22"/>
                <w:lang w:val="es-ES_tradnl"/>
              </w:rPr>
            </w:pPr>
          </w:p>
        </w:tc>
      </w:tr>
    </w:tbl>
    <w:p w14:paraId="49819F08" w14:textId="77777777" w:rsidR="005E2C74" w:rsidRPr="00574965" w:rsidRDefault="005E2C74" w:rsidP="005E2C74">
      <w:pPr>
        <w:rPr>
          <w:color w:val="004990"/>
          <w:sz w:val="12"/>
          <w:lang w:eastAsia="en-US" w:bidi="en-US"/>
        </w:rPr>
      </w:pPr>
    </w:p>
    <w:p w14:paraId="0CBEC542" w14:textId="77777777" w:rsidR="005E2C74" w:rsidRPr="00574965" w:rsidRDefault="005E2C74" w:rsidP="005E2C74">
      <w:pPr>
        <w:rPr>
          <w:color w:val="004990"/>
          <w:sz w:val="12"/>
          <w:lang w:eastAsia="en-US" w:bidi="en-US"/>
        </w:rPr>
      </w:pPr>
    </w:p>
    <w:p w14:paraId="0DA2362B" w14:textId="77777777" w:rsidR="005E2C74" w:rsidRPr="00574965" w:rsidRDefault="005E2C74" w:rsidP="00DD1602">
      <w:pPr>
        <w:pStyle w:val="Ttulo"/>
        <w:numPr>
          <w:ilvl w:val="1"/>
          <w:numId w:val="56"/>
        </w:numPr>
        <w:spacing w:before="0" w:after="0" w:line="240" w:lineRule="auto"/>
        <w:jc w:val="left"/>
        <w:rPr>
          <w:rFonts w:ascii="Tahoma" w:hAnsi="Tahoma" w:cs="Tahoma"/>
          <w:color w:val="004990"/>
          <w:sz w:val="22"/>
          <w:szCs w:val="28"/>
        </w:rPr>
      </w:pPr>
      <w:bookmarkStart w:id="121" w:name="_Toc359234695"/>
      <w:bookmarkStart w:id="122" w:name="_Toc418616530"/>
      <w:r w:rsidRPr="00574965">
        <w:rPr>
          <w:rFonts w:ascii="Tahoma" w:hAnsi="Tahoma" w:cs="Tahoma"/>
          <w:color w:val="004990"/>
          <w:sz w:val="22"/>
          <w:szCs w:val="28"/>
        </w:rPr>
        <w:t>DOCUMENTACIÓN/INFORMACIÓN TÉCNICA</w:t>
      </w:r>
      <w:bookmarkEnd w:id="121"/>
      <w:bookmarkEnd w:id="122"/>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1"/>
        <w:gridCol w:w="1134"/>
      </w:tblGrid>
      <w:tr w:rsidR="00355D57" w:rsidRPr="00574965" w14:paraId="6D1BFAF8" w14:textId="77777777" w:rsidTr="00355D57">
        <w:trPr>
          <w:trHeight w:val="542"/>
          <w:tblHeader/>
        </w:trPr>
        <w:tc>
          <w:tcPr>
            <w:tcW w:w="7655" w:type="dxa"/>
            <w:gridSpan w:val="3"/>
            <w:tcBorders>
              <w:top w:val="nil"/>
              <w:left w:val="nil"/>
              <w:bottom w:val="single" w:sz="6" w:space="0" w:color="FFFFFF"/>
              <w:right w:val="single" w:sz="6" w:space="0" w:color="FFFFFF"/>
            </w:tcBorders>
            <w:shd w:val="clear" w:color="auto" w:fill="004990"/>
            <w:vAlign w:val="center"/>
            <w:hideMark/>
          </w:tcPr>
          <w:p w14:paraId="2304C426"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color w:val="FFFFFF" w:themeColor="background1"/>
                <w:sz w:val="18"/>
                <w:szCs w:val="18"/>
              </w:rPr>
              <w:t>REQUERIMIENTO ESPECÍFICO DE ENTEL S.A.</w:t>
            </w:r>
          </w:p>
        </w:tc>
        <w:tc>
          <w:tcPr>
            <w:tcW w:w="1985" w:type="dxa"/>
            <w:gridSpan w:val="2"/>
            <w:tcBorders>
              <w:top w:val="nil"/>
              <w:left w:val="single" w:sz="6" w:space="0" w:color="FFFFFF"/>
              <w:bottom w:val="single" w:sz="6" w:space="0" w:color="FFFFFF"/>
              <w:right w:val="nil"/>
            </w:tcBorders>
            <w:shd w:val="clear" w:color="auto" w:fill="004990"/>
            <w:vAlign w:val="center"/>
            <w:hideMark/>
          </w:tcPr>
          <w:p w14:paraId="08E5A5F2"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 xml:space="preserve">RESPUESTA DEL OFERENTE </w:t>
            </w:r>
          </w:p>
        </w:tc>
      </w:tr>
      <w:tr w:rsidR="00355D57" w:rsidRPr="00574965" w14:paraId="607CFAC9" w14:textId="77777777" w:rsidTr="00355D57">
        <w:trPr>
          <w:trHeight w:val="279"/>
          <w:tblHeader/>
        </w:trPr>
        <w:tc>
          <w:tcPr>
            <w:tcW w:w="426" w:type="dxa"/>
            <w:tcBorders>
              <w:top w:val="single" w:sz="6" w:space="0" w:color="FFFFFF"/>
              <w:left w:val="nil"/>
              <w:bottom w:val="single" w:sz="6" w:space="0" w:color="FFFFFF"/>
              <w:right w:val="single" w:sz="6" w:space="0" w:color="FFFFFF"/>
            </w:tcBorders>
            <w:shd w:val="clear" w:color="auto" w:fill="004990"/>
            <w:vAlign w:val="center"/>
            <w:hideMark/>
          </w:tcPr>
          <w:p w14:paraId="6577F5ED" w14:textId="77777777" w:rsidR="005E2C74" w:rsidRPr="00355D57" w:rsidRDefault="005E2C74" w:rsidP="005E2C74">
            <w:pPr>
              <w:jc w:val="center"/>
              <w:rPr>
                <w:rFonts w:ascii="Tahoma" w:hAnsi="Tahoma" w:cs="Tahoma"/>
                <w:bCs/>
                <w:color w:val="FFFFFF" w:themeColor="background1"/>
                <w:sz w:val="18"/>
                <w:szCs w:val="18"/>
                <w:lang w:eastAsia="es-BO"/>
              </w:rPr>
            </w:pPr>
          </w:p>
        </w:tc>
        <w:tc>
          <w:tcPr>
            <w:tcW w:w="6095" w:type="dxa"/>
            <w:tcBorders>
              <w:top w:val="single" w:sz="6" w:space="0" w:color="FFFFFF"/>
              <w:left w:val="single" w:sz="6" w:space="0" w:color="FFFFFF"/>
              <w:bottom w:val="single" w:sz="6" w:space="0" w:color="FFFFFF"/>
              <w:right w:val="single" w:sz="6" w:space="0" w:color="FFFFFF"/>
            </w:tcBorders>
            <w:shd w:val="clear" w:color="auto" w:fill="004990"/>
            <w:vAlign w:val="center"/>
            <w:hideMark/>
          </w:tcPr>
          <w:p w14:paraId="46226C6C" w14:textId="77777777" w:rsidR="005E2C74" w:rsidRPr="00355D57" w:rsidRDefault="005E2C74" w:rsidP="005E2C74">
            <w:pPr>
              <w:pStyle w:val="Ttulo"/>
              <w:spacing w:before="0" w:after="0" w:line="240" w:lineRule="auto"/>
              <w:ind w:left="720"/>
              <w:jc w:val="left"/>
              <w:rPr>
                <w:rFonts w:ascii="Tahoma" w:hAnsi="Tahoma" w:cs="Tahoma"/>
                <w:b w:val="0"/>
                <w:bCs w:val="0"/>
                <w:color w:val="FFFFFF" w:themeColor="background1"/>
                <w:sz w:val="18"/>
                <w:szCs w:val="18"/>
                <w:lang w:eastAsia="es-BO"/>
              </w:rPr>
            </w:pPr>
            <w:bookmarkStart w:id="123" w:name="_Toc418616531"/>
            <w:r w:rsidRPr="00355D57">
              <w:rPr>
                <w:rFonts w:ascii="Tahoma" w:hAnsi="Tahoma" w:cs="Tahoma"/>
                <w:color w:val="FFFFFF" w:themeColor="background1"/>
                <w:sz w:val="18"/>
                <w:szCs w:val="18"/>
              </w:rPr>
              <w:t>DOCUMENTACIÓN/INFORMACIÓN TÉCNICA</w:t>
            </w:r>
            <w:bookmarkEnd w:id="123"/>
          </w:p>
        </w:tc>
        <w:tc>
          <w:tcPr>
            <w:tcW w:w="1134" w:type="dxa"/>
            <w:tcBorders>
              <w:top w:val="single" w:sz="6" w:space="0" w:color="FFFFFF"/>
              <w:left w:val="single" w:sz="6" w:space="0" w:color="FFFFFF"/>
              <w:bottom w:val="single" w:sz="6" w:space="0" w:color="FFFFFF"/>
              <w:right w:val="single" w:sz="6" w:space="0" w:color="FFFFFF"/>
            </w:tcBorders>
            <w:shd w:val="clear" w:color="auto" w:fill="004990"/>
            <w:vAlign w:val="center"/>
          </w:tcPr>
          <w:p w14:paraId="31A65795"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rPr>
              <w:t>CONDICIÓN</w:t>
            </w:r>
          </w:p>
        </w:tc>
        <w:tc>
          <w:tcPr>
            <w:tcW w:w="1985" w:type="dxa"/>
            <w:gridSpan w:val="2"/>
            <w:tcBorders>
              <w:top w:val="single" w:sz="6" w:space="0" w:color="FFFFFF"/>
              <w:left w:val="single" w:sz="6" w:space="0" w:color="FFFFFF"/>
              <w:bottom w:val="single" w:sz="6" w:space="0" w:color="FFFFFF"/>
              <w:right w:val="nil"/>
            </w:tcBorders>
            <w:shd w:val="clear" w:color="auto" w:fill="004990"/>
            <w:vAlign w:val="center"/>
            <w:hideMark/>
          </w:tcPr>
          <w:p w14:paraId="557ABBA1" w14:textId="77777777" w:rsidR="005E2C74" w:rsidRPr="00355D57" w:rsidRDefault="005E2C74" w:rsidP="005E2C74">
            <w:pPr>
              <w:jc w:val="center"/>
              <w:rPr>
                <w:rFonts w:ascii="Tahoma" w:hAnsi="Tahoma" w:cs="Tahoma"/>
                <w:b/>
                <w:bCs/>
                <w:color w:val="FFFFFF" w:themeColor="background1"/>
                <w:sz w:val="14"/>
                <w:szCs w:val="14"/>
                <w:lang w:eastAsia="es-BO"/>
              </w:rPr>
            </w:pPr>
            <w:r w:rsidRPr="00355D57">
              <w:rPr>
                <w:rFonts w:ascii="Tahoma" w:hAnsi="Tahoma" w:cs="Tahoma"/>
                <w:b/>
                <w:bCs/>
                <w:color w:val="FFFFFF" w:themeColor="background1"/>
                <w:sz w:val="14"/>
                <w:szCs w:val="14"/>
                <w:lang w:eastAsia="es-BO"/>
              </w:rPr>
              <w:t>(Llenado Obligatorio)</w:t>
            </w:r>
          </w:p>
        </w:tc>
      </w:tr>
      <w:tr w:rsidR="00355D57" w:rsidRPr="00574965" w14:paraId="4420F570" w14:textId="77777777" w:rsidTr="00355D57">
        <w:trPr>
          <w:trHeight w:val="397"/>
          <w:tblHeader/>
        </w:trPr>
        <w:tc>
          <w:tcPr>
            <w:tcW w:w="426" w:type="dxa"/>
            <w:tcBorders>
              <w:top w:val="single" w:sz="6" w:space="0" w:color="FFFFFF"/>
              <w:left w:val="nil"/>
              <w:bottom w:val="nil"/>
              <w:right w:val="single" w:sz="6" w:space="0" w:color="FFFFFF"/>
            </w:tcBorders>
            <w:shd w:val="clear" w:color="auto" w:fill="004990"/>
            <w:vAlign w:val="center"/>
            <w:hideMark/>
          </w:tcPr>
          <w:p w14:paraId="35ADCF0E" w14:textId="77777777" w:rsidR="005E2C74" w:rsidRPr="00355D57" w:rsidRDefault="005E2C74" w:rsidP="005E2C74">
            <w:pPr>
              <w:jc w:val="center"/>
              <w:rPr>
                <w:rFonts w:ascii="Tahoma" w:hAnsi="Tahoma" w:cs="Tahoma"/>
                <w:bCs/>
                <w:color w:val="FFFFFF" w:themeColor="background1"/>
                <w:sz w:val="18"/>
                <w:szCs w:val="18"/>
                <w:lang w:eastAsia="es-BO"/>
              </w:rPr>
            </w:pPr>
            <w:r w:rsidRPr="00355D57">
              <w:rPr>
                <w:rFonts w:ascii="Tahoma" w:hAnsi="Tahoma" w:cs="Tahoma"/>
                <w:bCs/>
                <w:color w:val="FFFFFF" w:themeColor="background1"/>
                <w:sz w:val="18"/>
                <w:szCs w:val="18"/>
                <w:lang w:eastAsia="es-BO"/>
              </w:rPr>
              <w:t>N°</w:t>
            </w:r>
          </w:p>
        </w:tc>
        <w:tc>
          <w:tcPr>
            <w:tcW w:w="6095" w:type="dxa"/>
            <w:tcBorders>
              <w:top w:val="single" w:sz="6" w:space="0" w:color="FFFFFF"/>
              <w:left w:val="single" w:sz="6" w:space="0" w:color="FFFFFF"/>
              <w:bottom w:val="nil"/>
              <w:right w:val="single" w:sz="6" w:space="0" w:color="FFFFFF"/>
            </w:tcBorders>
            <w:shd w:val="clear" w:color="auto" w:fill="004990"/>
            <w:vAlign w:val="center"/>
            <w:hideMark/>
          </w:tcPr>
          <w:p w14:paraId="67ED2459" w14:textId="77777777" w:rsidR="005E2C74" w:rsidRPr="00355D57" w:rsidRDefault="005E2C74" w:rsidP="005E2C74">
            <w:pPr>
              <w:jc w:val="center"/>
              <w:rPr>
                <w:rFonts w:ascii="Tahoma" w:hAnsi="Tahoma" w:cs="Tahoma"/>
                <w:b/>
                <w:bCs/>
                <w:color w:val="FFFFFF" w:themeColor="background1"/>
                <w:sz w:val="18"/>
                <w:szCs w:val="18"/>
                <w:lang w:eastAsia="es-BO"/>
              </w:rPr>
            </w:pPr>
            <w:r w:rsidRPr="00355D57">
              <w:rPr>
                <w:rFonts w:ascii="Tahoma" w:hAnsi="Tahoma" w:cs="Tahoma"/>
                <w:b/>
                <w:bCs/>
                <w:color w:val="FFFFFF" w:themeColor="background1"/>
                <w:sz w:val="18"/>
                <w:szCs w:val="18"/>
                <w:lang w:eastAsia="es-BO"/>
              </w:rPr>
              <w:t>DESCRIPCIÓN</w:t>
            </w:r>
          </w:p>
        </w:tc>
        <w:tc>
          <w:tcPr>
            <w:tcW w:w="1134" w:type="dxa"/>
            <w:tcBorders>
              <w:top w:val="single" w:sz="6" w:space="0" w:color="FFFFFF"/>
              <w:left w:val="single" w:sz="6" w:space="0" w:color="FFFFFF"/>
              <w:bottom w:val="nil"/>
              <w:right w:val="single" w:sz="6" w:space="0" w:color="FFFFFF"/>
            </w:tcBorders>
            <w:shd w:val="clear" w:color="auto" w:fill="004990"/>
            <w:vAlign w:val="center"/>
          </w:tcPr>
          <w:p w14:paraId="0F98697D"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color w:val="FFFFFF" w:themeColor="background1"/>
                <w:sz w:val="12"/>
                <w:szCs w:val="12"/>
                <w:lang w:eastAsia="es-BO"/>
              </w:rPr>
              <w:t>MANDATORIO</w:t>
            </w:r>
          </w:p>
        </w:tc>
        <w:tc>
          <w:tcPr>
            <w:tcW w:w="851" w:type="dxa"/>
            <w:tcBorders>
              <w:top w:val="single" w:sz="6" w:space="0" w:color="FFFFFF"/>
              <w:left w:val="single" w:sz="6" w:space="0" w:color="FFFFFF"/>
              <w:bottom w:val="nil"/>
              <w:right w:val="single" w:sz="6" w:space="0" w:color="FFFFFF"/>
            </w:tcBorders>
            <w:shd w:val="clear" w:color="auto" w:fill="004990"/>
            <w:vAlign w:val="center"/>
            <w:hideMark/>
          </w:tcPr>
          <w:p w14:paraId="65139D40" w14:textId="77777777" w:rsidR="005E2C74" w:rsidRPr="00355D57" w:rsidRDefault="005E2C74" w:rsidP="005E2C74">
            <w:pPr>
              <w:jc w:val="center"/>
              <w:rPr>
                <w:rFonts w:ascii="Tahoma" w:hAnsi="Tahoma" w:cs="Tahoma"/>
                <w:b/>
                <w:bCs/>
                <w:color w:val="FFFFFF" w:themeColor="background1"/>
                <w:sz w:val="12"/>
                <w:szCs w:val="12"/>
                <w:lang w:val="en-GB" w:eastAsia="es-BO"/>
              </w:rPr>
            </w:pPr>
            <w:proofErr w:type="spellStart"/>
            <w:r w:rsidRPr="00355D57">
              <w:rPr>
                <w:rFonts w:ascii="Tahoma" w:hAnsi="Tahoma" w:cs="Tahoma"/>
                <w:b/>
                <w:bCs/>
                <w:color w:val="FFFFFF" w:themeColor="background1"/>
                <w:sz w:val="12"/>
                <w:szCs w:val="12"/>
                <w:lang w:val="en-GB" w:eastAsia="es-BO"/>
              </w:rPr>
              <w:t>Cumple</w:t>
            </w:r>
            <w:proofErr w:type="spellEnd"/>
            <w:r w:rsidRPr="00355D57">
              <w:rPr>
                <w:rFonts w:ascii="Tahoma" w:hAnsi="Tahoma" w:cs="Tahoma"/>
                <w:b/>
                <w:bCs/>
                <w:color w:val="FFFFFF" w:themeColor="background1"/>
                <w:sz w:val="12"/>
                <w:szCs w:val="12"/>
                <w:lang w:val="en-GB" w:eastAsia="es-BO"/>
              </w:rPr>
              <w:t xml:space="preserve"> / No </w:t>
            </w:r>
            <w:proofErr w:type="spellStart"/>
            <w:r w:rsidRPr="00355D57">
              <w:rPr>
                <w:rFonts w:ascii="Tahoma" w:hAnsi="Tahoma" w:cs="Tahoma"/>
                <w:b/>
                <w:bCs/>
                <w:color w:val="FFFFFF" w:themeColor="background1"/>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004990"/>
            <w:vAlign w:val="center"/>
            <w:hideMark/>
          </w:tcPr>
          <w:p w14:paraId="3C848CF9" w14:textId="77777777" w:rsidR="005E2C74" w:rsidRPr="00355D57" w:rsidRDefault="005E2C74" w:rsidP="005E2C74">
            <w:pPr>
              <w:jc w:val="center"/>
              <w:rPr>
                <w:rFonts w:ascii="Tahoma" w:hAnsi="Tahoma" w:cs="Tahoma"/>
                <w:b/>
                <w:bCs/>
                <w:color w:val="FFFFFF" w:themeColor="background1"/>
                <w:sz w:val="12"/>
                <w:szCs w:val="12"/>
                <w:lang w:eastAsia="es-BO"/>
              </w:rPr>
            </w:pPr>
            <w:r w:rsidRPr="00355D57">
              <w:rPr>
                <w:rFonts w:ascii="Tahoma" w:hAnsi="Tahoma" w:cs="Tahoma"/>
                <w:b/>
                <w:bCs/>
                <w:color w:val="FFFFFF" w:themeColor="background1"/>
                <w:sz w:val="12"/>
                <w:szCs w:val="12"/>
                <w:lang w:val="en-GB" w:eastAsia="es-BO"/>
              </w:rPr>
              <w:t>DOCUMENTO, PÁGINA, REFERENCIA</w:t>
            </w:r>
          </w:p>
        </w:tc>
      </w:tr>
      <w:tr w:rsidR="005E2C74" w:rsidRPr="00574965" w14:paraId="3EAFECCE" w14:textId="77777777" w:rsidTr="005E2C74">
        <w:trPr>
          <w:trHeight w:val="921"/>
        </w:trPr>
        <w:tc>
          <w:tcPr>
            <w:tcW w:w="426" w:type="dxa"/>
            <w:tcBorders>
              <w:top w:val="nil"/>
            </w:tcBorders>
            <w:shd w:val="clear" w:color="auto" w:fill="auto"/>
            <w:vAlign w:val="center"/>
            <w:hideMark/>
          </w:tcPr>
          <w:p w14:paraId="3F74A061" w14:textId="77777777" w:rsidR="005E2C74" w:rsidRPr="00574965" w:rsidRDefault="005E2C74" w:rsidP="005E2C74">
            <w:pPr>
              <w:jc w:val="center"/>
              <w:rPr>
                <w:rFonts w:ascii="Tahoma" w:hAnsi="Tahoma" w:cs="Tahoma"/>
                <w:color w:val="004990"/>
                <w:lang w:eastAsia="es-BO"/>
              </w:rPr>
            </w:pPr>
            <w:r w:rsidRPr="00574965">
              <w:rPr>
                <w:rFonts w:ascii="Tahoma" w:hAnsi="Tahoma" w:cs="Tahoma"/>
                <w:bCs/>
                <w:color w:val="004990"/>
                <w:lang w:eastAsia="es-BO"/>
              </w:rPr>
              <w:t>E35</w:t>
            </w:r>
          </w:p>
        </w:tc>
        <w:tc>
          <w:tcPr>
            <w:tcW w:w="6095" w:type="dxa"/>
            <w:tcBorders>
              <w:top w:val="nil"/>
            </w:tcBorders>
            <w:shd w:val="clear" w:color="auto" w:fill="auto"/>
            <w:vAlign w:val="center"/>
          </w:tcPr>
          <w:p w14:paraId="78398925" w14:textId="77777777" w:rsidR="005E2C74" w:rsidRPr="00574965" w:rsidRDefault="005E2C74" w:rsidP="005E2C74">
            <w:p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El oferente adjudicado deberá entregar un protocolo de pruebas, el cual será revisado y aprobado por ENTEL S.A., de forma tal que se verifique el cumplimiento de las condiciones ofertadas.  Este documento ATP debe ser enviado previo a la entrega de los equipos.</w:t>
            </w:r>
          </w:p>
        </w:tc>
        <w:tc>
          <w:tcPr>
            <w:tcW w:w="1134" w:type="dxa"/>
            <w:tcBorders>
              <w:top w:val="nil"/>
            </w:tcBorders>
            <w:vAlign w:val="center"/>
          </w:tcPr>
          <w:p w14:paraId="524F3D76" w14:textId="77777777" w:rsidR="005E2C74" w:rsidRPr="00574965" w:rsidRDefault="005E2C74" w:rsidP="005E2C74">
            <w:pPr>
              <w:jc w:val="center"/>
              <w:rPr>
                <w:rFonts w:ascii="Tahoma" w:hAnsi="Tahoma" w:cs="Tahoma"/>
                <w:color w:val="004990"/>
                <w:sz w:val="14"/>
                <w:szCs w:val="14"/>
                <w:lang w:eastAsia="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tcBorders>
              <w:top w:val="nil"/>
            </w:tcBorders>
            <w:shd w:val="clear" w:color="auto" w:fill="auto"/>
            <w:vAlign w:val="center"/>
          </w:tcPr>
          <w:p w14:paraId="44F5BCCC" w14:textId="77777777" w:rsidR="005E2C74" w:rsidRPr="00574965" w:rsidRDefault="005E2C74" w:rsidP="005E2C74">
            <w:pPr>
              <w:jc w:val="center"/>
              <w:rPr>
                <w:rFonts w:ascii="Tahoma" w:hAnsi="Tahoma" w:cs="Tahoma"/>
                <w:color w:val="004990"/>
                <w:sz w:val="18"/>
                <w:szCs w:val="18"/>
                <w:lang w:val="es-BO" w:eastAsia="es-BO"/>
              </w:rPr>
            </w:pPr>
          </w:p>
        </w:tc>
        <w:tc>
          <w:tcPr>
            <w:tcW w:w="1134" w:type="dxa"/>
            <w:tcBorders>
              <w:top w:val="nil"/>
            </w:tcBorders>
            <w:shd w:val="clear" w:color="auto" w:fill="auto"/>
            <w:vAlign w:val="center"/>
          </w:tcPr>
          <w:p w14:paraId="2258AB4A" w14:textId="77777777" w:rsidR="005E2C74" w:rsidRPr="00574965" w:rsidRDefault="005E2C74" w:rsidP="005E2C74">
            <w:pPr>
              <w:jc w:val="center"/>
              <w:rPr>
                <w:rFonts w:ascii="Tahoma" w:hAnsi="Tahoma" w:cs="Tahoma"/>
                <w:color w:val="004990"/>
                <w:sz w:val="18"/>
                <w:szCs w:val="18"/>
                <w:lang w:eastAsia="es-BO"/>
              </w:rPr>
            </w:pPr>
          </w:p>
        </w:tc>
      </w:tr>
      <w:tr w:rsidR="005E2C74" w:rsidRPr="00574965" w14:paraId="35A5B4E4" w14:textId="77777777" w:rsidTr="005E2C74">
        <w:trPr>
          <w:trHeight w:val="197"/>
        </w:trPr>
        <w:tc>
          <w:tcPr>
            <w:tcW w:w="426" w:type="dxa"/>
            <w:shd w:val="clear" w:color="auto" w:fill="auto"/>
            <w:vAlign w:val="center"/>
          </w:tcPr>
          <w:p w14:paraId="7E1C7A24"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E36</w:t>
            </w:r>
          </w:p>
        </w:tc>
        <w:tc>
          <w:tcPr>
            <w:tcW w:w="6095" w:type="dxa"/>
            <w:shd w:val="clear" w:color="auto" w:fill="auto"/>
            <w:vAlign w:val="center"/>
          </w:tcPr>
          <w:p w14:paraId="2586B915"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El proponente</w:t>
            </w:r>
            <w:r w:rsidRPr="00574965">
              <w:rPr>
                <w:rFonts w:ascii="Tahoma" w:hAnsi="Tahoma" w:cs="Tahoma"/>
                <w:b/>
                <w:bCs/>
                <w:color w:val="004990"/>
                <w:sz w:val="18"/>
                <w:szCs w:val="18"/>
                <w:lang w:val="es-BO" w:eastAsia="es-BO"/>
              </w:rPr>
              <w:t xml:space="preserve"> </w:t>
            </w:r>
            <w:r w:rsidRPr="00574965">
              <w:rPr>
                <w:rFonts w:ascii="Tahoma" w:hAnsi="Tahoma" w:cs="Tahoma"/>
                <w:color w:val="004990"/>
                <w:sz w:val="18"/>
                <w:szCs w:val="18"/>
                <w:lang w:val="es-BO" w:eastAsia="es-BO"/>
              </w:rPr>
              <w:t>deberá entregar a ENTEL S.A. los cálculos realizados, dimensionamiento y cantidades de equipos ofertados en la solución.</w:t>
            </w:r>
          </w:p>
          <w:p w14:paraId="3C7713CD" w14:textId="77777777" w:rsidR="005E2C74" w:rsidRPr="00574965" w:rsidRDefault="005E2C74" w:rsidP="005E2C74">
            <w:pPr>
              <w:jc w:val="both"/>
              <w:rPr>
                <w:rFonts w:ascii="Tahoma" w:hAnsi="Tahoma" w:cs="Tahoma"/>
                <w:color w:val="004990"/>
                <w:sz w:val="18"/>
                <w:szCs w:val="18"/>
                <w:lang w:val="es-BO" w:eastAsia="es-BO"/>
              </w:rPr>
            </w:pPr>
            <w:r w:rsidRPr="00574965">
              <w:rPr>
                <w:rFonts w:ascii="Tahoma" w:hAnsi="Tahoma" w:cs="Tahoma"/>
                <w:color w:val="004990"/>
                <w:sz w:val="18"/>
                <w:szCs w:val="18"/>
                <w:lang w:val="es-BO" w:eastAsia="es-BO"/>
              </w:rPr>
              <w:t>Debe incluirse la hoja de cálculo o el software de cálculo empleado, considerando el funcionamiento de los equipos a energizar</w:t>
            </w:r>
            <w:r w:rsidR="005A377E">
              <w:rPr>
                <w:rFonts w:ascii="Tahoma" w:hAnsi="Tahoma" w:cs="Tahoma"/>
                <w:color w:val="004990"/>
                <w:sz w:val="18"/>
                <w:szCs w:val="18"/>
                <w:lang w:val="es-BO" w:eastAsia="es-BO"/>
              </w:rPr>
              <w:t>.</w:t>
            </w:r>
          </w:p>
          <w:p w14:paraId="3F3F69A7" w14:textId="77777777" w:rsidR="005E2C74" w:rsidRPr="00574965" w:rsidRDefault="005E2C74" w:rsidP="005E2C74">
            <w:pPr>
              <w:jc w:val="both"/>
              <w:rPr>
                <w:rFonts w:ascii="Tahoma" w:hAnsi="Tahoma" w:cs="Tahoma"/>
                <w:b/>
                <w:bCs/>
                <w:color w:val="004990"/>
                <w:sz w:val="18"/>
                <w:szCs w:val="18"/>
                <w:lang w:val="es-BO" w:eastAsia="es-BO"/>
              </w:rPr>
            </w:pPr>
            <w:r w:rsidRPr="00574965">
              <w:rPr>
                <w:rFonts w:ascii="Tahoma" w:hAnsi="Tahoma" w:cs="Tahoma"/>
                <w:color w:val="004990"/>
                <w:sz w:val="18"/>
                <w:szCs w:val="18"/>
                <w:lang w:val="es-BO" w:eastAsia="es-BO"/>
              </w:rPr>
              <w:t>Se debe incluir el cómputo de materiales que estará respaldado por el dimensionamiento.</w:t>
            </w:r>
          </w:p>
        </w:tc>
        <w:tc>
          <w:tcPr>
            <w:tcW w:w="1134" w:type="dxa"/>
            <w:vAlign w:val="center"/>
          </w:tcPr>
          <w:p w14:paraId="7EC4FEC3" w14:textId="77777777"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14:paraId="666E6989" w14:textId="77777777" w:rsidR="005E2C74" w:rsidRPr="00574965" w:rsidRDefault="005E2C74" w:rsidP="005E2C74">
            <w:pPr>
              <w:jc w:val="center"/>
              <w:rPr>
                <w:b/>
                <w:color w:val="004990"/>
                <w:sz w:val="18"/>
                <w:szCs w:val="18"/>
              </w:rPr>
            </w:pPr>
          </w:p>
        </w:tc>
        <w:tc>
          <w:tcPr>
            <w:tcW w:w="1134" w:type="dxa"/>
            <w:shd w:val="clear" w:color="auto" w:fill="auto"/>
            <w:vAlign w:val="center"/>
          </w:tcPr>
          <w:p w14:paraId="34D39FC9" w14:textId="77777777" w:rsidR="005E2C74" w:rsidRPr="00574965" w:rsidRDefault="005E2C74" w:rsidP="005E2C74">
            <w:pPr>
              <w:jc w:val="center"/>
              <w:rPr>
                <w:rFonts w:ascii="Tahoma" w:hAnsi="Tahoma" w:cs="Tahoma"/>
                <w:color w:val="004990"/>
                <w:sz w:val="22"/>
                <w:lang w:val="es-ES_tradnl"/>
              </w:rPr>
            </w:pPr>
          </w:p>
        </w:tc>
      </w:tr>
      <w:tr w:rsidR="005E2C74" w:rsidRPr="00574965" w14:paraId="3FE7D680" w14:textId="77777777" w:rsidTr="005E2C74">
        <w:trPr>
          <w:trHeight w:val="197"/>
        </w:trPr>
        <w:tc>
          <w:tcPr>
            <w:tcW w:w="426" w:type="dxa"/>
            <w:shd w:val="clear" w:color="auto" w:fill="auto"/>
            <w:vAlign w:val="center"/>
          </w:tcPr>
          <w:p w14:paraId="3119649F" w14:textId="77777777" w:rsidR="005E2C74" w:rsidRPr="00574965" w:rsidRDefault="005E2C74" w:rsidP="005E2C74">
            <w:pPr>
              <w:jc w:val="center"/>
              <w:rPr>
                <w:rFonts w:ascii="Tahoma" w:hAnsi="Tahoma" w:cs="Tahoma"/>
                <w:bCs/>
                <w:color w:val="004990"/>
                <w:lang w:eastAsia="es-BO"/>
              </w:rPr>
            </w:pPr>
            <w:r w:rsidRPr="00574965">
              <w:rPr>
                <w:rFonts w:ascii="Tahoma" w:hAnsi="Tahoma" w:cs="Tahoma"/>
                <w:bCs/>
                <w:color w:val="004990"/>
                <w:lang w:eastAsia="es-BO"/>
              </w:rPr>
              <w:t>E37</w:t>
            </w:r>
          </w:p>
        </w:tc>
        <w:tc>
          <w:tcPr>
            <w:tcW w:w="6095" w:type="dxa"/>
            <w:shd w:val="clear" w:color="auto" w:fill="auto"/>
            <w:vAlign w:val="center"/>
          </w:tcPr>
          <w:p w14:paraId="363600C7" w14:textId="77777777" w:rsidR="005E2C74" w:rsidRPr="00574965" w:rsidRDefault="005E2C74" w:rsidP="005E2C74">
            <w:pPr>
              <w:jc w:val="both"/>
              <w:rPr>
                <w:rFonts w:ascii="Tahoma" w:hAnsi="Tahoma" w:cs="Tahoma"/>
                <w:bCs/>
                <w:color w:val="004990"/>
                <w:sz w:val="18"/>
                <w:szCs w:val="18"/>
                <w:lang w:val="es-BO" w:eastAsia="es-BO"/>
              </w:rPr>
            </w:pPr>
            <w:r w:rsidRPr="00574965">
              <w:rPr>
                <w:rFonts w:ascii="Tahoma" w:hAnsi="Tahoma" w:cs="Tahoma"/>
                <w:b/>
                <w:bCs/>
                <w:color w:val="004990"/>
                <w:sz w:val="18"/>
                <w:szCs w:val="18"/>
                <w:lang w:val="es-BO" w:eastAsia="es-BO"/>
              </w:rPr>
              <w:t xml:space="preserve"> </w:t>
            </w:r>
            <w:r w:rsidRPr="00574965">
              <w:rPr>
                <w:rFonts w:ascii="Tahoma" w:hAnsi="Tahoma" w:cs="Tahoma"/>
                <w:bCs/>
                <w:color w:val="004990"/>
                <w:sz w:val="18"/>
                <w:szCs w:val="18"/>
                <w:lang w:val="es-BO" w:eastAsia="es-BO"/>
              </w:rPr>
              <w:t>El oferente adjudicado deberá entregar a ENTEL S.A. los siguientes documentos en formatos impreso (original) y electrónico , no protegidos para lectura o impresión:</w:t>
            </w:r>
          </w:p>
          <w:p w14:paraId="50C8A40A" w14:textId="77777777" w:rsidR="005E2C74" w:rsidRPr="00574965" w:rsidRDefault="005E2C74" w:rsidP="00DD1602">
            <w:pPr>
              <w:pStyle w:val="Prrafodelista"/>
              <w:numPr>
                <w:ilvl w:val="0"/>
                <w:numId w:val="55"/>
              </w:num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 xml:space="preserve">Manuales y esquemas de instalación: eléctrica, sistema de puesta a tierra requerido, mecánica y obras civiles, </w:t>
            </w:r>
            <w:proofErr w:type="spellStart"/>
            <w:r w:rsidRPr="00574965">
              <w:rPr>
                <w:rFonts w:ascii="Tahoma" w:hAnsi="Tahoma" w:cs="Tahoma"/>
                <w:bCs/>
                <w:color w:val="004990"/>
                <w:sz w:val="18"/>
                <w:szCs w:val="18"/>
                <w:lang w:val="es-BO" w:eastAsia="es-BO"/>
              </w:rPr>
              <w:t>CDs</w:t>
            </w:r>
            <w:proofErr w:type="spellEnd"/>
            <w:r w:rsidRPr="00574965">
              <w:rPr>
                <w:rFonts w:ascii="Tahoma" w:hAnsi="Tahoma" w:cs="Tahoma"/>
                <w:bCs/>
                <w:color w:val="004990"/>
                <w:sz w:val="18"/>
                <w:szCs w:val="18"/>
                <w:lang w:val="es-BO" w:eastAsia="es-BO"/>
              </w:rPr>
              <w:t xml:space="preserve"> de configuración y otros provenientes de fábrica </w:t>
            </w:r>
          </w:p>
          <w:p w14:paraId="3C49F3FE" w14:textId="77777777" w:rsidR="005E2C74" w:rsidRPr="00574965" w:rsidRDefault="005E2C74" w:rsidP="00DD1602">
            <w:pPr>
              <w:pStyle w:val="Prrafodelista"/>
              <w:numPr>
                <w:ilvl w:val="0"/>
                <w:numId w:val="55"/>
              </w:numPr>
              <w:jc w:val="both"/>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Certificados de Garantía.</w:t>
            </w:r>
          </w:p>
          <w:p w14:paraId="7C222160" w14:textId="77777777" w:rsidR="005E2C74" w:rsidRPr="00574965" w:rsidRDefault="005E2C74" w:rsidP="00DD1602">
            <w:pPr>
              <w:pStyle w:val="Prrafodelista"/>
              <w:numPr>
                <w:ilvl w:val="0"/>
                <w:numId w:val="55"/>
              </w:num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Documentos y procedimientos de Instalación, Operación y Mantenimiento para cada sistema.</w:t>
            </w:r>
          </w:p>
          <w:p w14:paraId="4467525E" w14:textId="77777777" w:rsidR="005E2C74" w:rsidRPr="00574965" w:rsidRDefault="005E2C74" w:rsidP="005E2C74">
            <w:pPr>
              <w:rPr>
                <w:rFonts w:ascii="Tahoma" w:hAnsi="Tahoma" w:cs="Tahoma"/>
                <w:bCs/>
                <w:color w:val="004990"/>
                <w:sz w:val="18"/>
                <w:szCs w:val="18"/>
                <w:lang w:val="es-BO" w:eastAsia="es-BO"/>
              </w:rPr>
            </w:pPr>
            <w:r w:rsidRPr="00574965">
              <w:rPr>
                <w:rFonts w:ascii="Tahoma" w:hAnsi="Tahoma" w:cs="Tahoma"/>
                <w:bCs/>
                <w:color w:val="004990"/>
                <w:sz w:val="18"/>
                <w:szCs w:val="18"/>
                <w:lang w:val="es-BO" w:eastAsia="es-BO"/>
              </w:rPr>
              <w:t>La presentación de los documentos requeridos no excluye la presentación de documentos adicionales solicitados por ENTEL S.A.</w:t>
            </w:r>
          </w:p>
        </w:tc>
        <w:tc>
          <w:tcPr>
            <w:tcW w:w="1134" w:type="dxa"/>
            <w:vAlign w:val="center"/>
          </w:tcPr>
          <w:p w14:paraId="4ACFA89B" w14:textId="77777777" w:rsidR="005E2C74" w:rsidRPr="00574965" w:rsidRDefault="005E2C74" w:rsidP="005E2C74">
            <w:pPr>
              <w:jc w:val="center"/>
              <w:rPr>
                <w:color w:val="004990"/>
                <w:sz w:val="18"/>
                <w:szCs w:val="18"/>
                <w:lang w:val="es-BO"/>
              </w:rPr>
            </w:pPr>
            <w:r w:rsidRPr="00574965">
              <w:rPr>
                <w:color w:val="004990"/>
                <w:sz w:val="18"/>
                <w:szCs w:val="18"/>
                <w:lang w:val="es-BO"/>
              </w:rPr>
              <w:fldChar w:fldCharType="begin">
                <w:ffData>
                  <w:name w:val="Casilla1"/>
                  <w:enabled/>
                  <w:calcOnExit w:val="0"/>
                  <w:checkBox>
                    <w:sizeAuto/>
                    <w:default w:val="1"/>
                  </w:checkBox>
                </w:ffData>
              </w:fldChar>
            </w:r>
            <w:r w:rsidRPr="00574965">
              <w:rPr>
                <w:color w:val="004990"/>
                <w:sz w:val="18"/>
                <w:szCs w:val="18"/>
                <w:lang w:val="es-BO"/>
              </w:rPr>
              <w:instrText xml:space="preserve"> FORMCHECKBOX </w:instrText>
            </w:r>
            <w:r w:rsidR="00F52DA5">
              <w:rPr>
                <w:color w:val="004990"/>
                <w:sz w:val="18"/>
                <w:szCs w:val="18"/>
                <w:lang w:val="es-BO"/>
              </w:rPr>
            </w:r>
            <w:r w:rsidR="00F52DA5">
              <w:rPr>
                <w:color w:val="004990"/>
                <w:sz w:val="18"/>
                <w:szCs w:val="18"/>
                <w:lang w:val="es-BO"/>
              </w:rPr>
              <w:fldChar w:fldCharType="separate"/>
            </w:r>
            <w:r w:rsidRPr="00574965">
              <w:rPr>
                <w:color w:val="004990"/>
                <w:sz w:val="18"/>
                <w:szCs w:val="18"/>
                <w:lang w:val="es-BO"/>
              </w:rPr>
              <w:fldChar w:fldCharType="end"/>
            </w:r>
          </w:p>
        </w:tc>
        <w:tc>
          <w:tcPr>
            <w:tcW w:w="851" w:type="dxa"/>
            <w:shd w:val="clear" w:color="auto" w:fill="auto"/>
            <w:vAlign w:val="center"/>
          </w:tcPr>
          <w:p w14:paraId="1B840E97" w14:textId="77777777" w:rsidR="005E2C74" w:rsidRPr="00574965" w:rsidRDefault="005E2C74" w:rsidP="005E2C74">
            <w:pPr>
              <w:jc w:val="center"/>
              <w:rPr>
                <w:b/>
                <w:color w:val="004990"/>
                <w:sz w:val="18"/>
                <w:szCs w:val="18"/>
              </w:rPr>
            </w:pPr>
          </w:p>
        </w:tc>
        <w:tc>
          <w:tcPr>
            <w:tcW w:w="1134" w:type="dxa"/>
            <w:shd w:val="clear" w:color="auto" w:fill="auto"/>
            <w:vAlign w:val="center"/>
          </w:tcPr>
          <w:p w14:paraId="343066E3" w14:textId="77777777" w:rsidR="005E2C74" w:rsidRPr="00574965" w:rsidRDefault="005E2C74" w:rsidP="005E2C74">
            <w:pPr>
              <w:jc w:val="center"/>
              <w:rPr>
                <w:rFonts w:ascii="Tahoma" w:hAnsi="Tahoma" w:cs="Tahoma"/>
                <w:color w:val="004990"/>
                <w:sz w:val="22"/>
                <w:lang w:val="es-ES_tradnl"/>
              </w:rPr>
            </w:pPr>
          </w:p>
        </w:tc>
      </w:tr>
    </w:tbl>
    <w:p w14:paraId="3C1CC3A4" w14:textId="77777777" w:rsidR="005E2C74" w:rsidRPr="00574965" w:rsidRDefault="005E2C74" w:rsidP="005E2C74">
      <w:pPr>
        <w:rPr>
          <w:color w:val="004990"/>
          <w:sz w:val="12"/>
          <w:lang w:eastAsia="en-US" w:bidi="en-US"/>
        </w:rPr>
      </w:pPr>
    </w:p>
    <w:p w14:paraId="368A4DEF" w14:textId="77777777" w:rsidR="00574965" w:rsidRDefault="00574965" w:rsidP="00574965">
      <w:pPr>
        <w:rPr>
          <w:rFonts w:ascii="Tahoma" w:hAnsi="Tahoma" w:cs="Tahoma"/>
          <w:color w:val="004990"/>
          <w:sz w:val="18"/>
          <w:szCs w:val="18"/>
        </w:rPr>
      </w:pPr>
    </w:p>
    <w:p w14:paraId="72DC9E1E" w14:textId="77777777" w:rsidR="00410903" w:rsidRPr="00574965" w:rsidRDefault="00410903" w:rsidP="00574965">
      <w:pPr>
        <w:rPr>
          <w:rFonts w:ascii="Tahoma" w:hAnsi="Tahoma" w:cs="Tahoma"/>
          <w:color w:val="004990"/>
          <w:sz w:val="18"/>
          <w:szCs w:val="18"/>
        </w:rPr>
      </w:pPr>
    </w:p>
    <w:p w14:paraId="14AACC01" w14:textId="77777777" w:rsidR="00574965" w:rsidRPr="00574965" w:rsidRDefault="00574965" w:rsidP="00DD1602">
      <w:pPr>
        <w:pStyle w:val="Ttulo"/>
        <w:numPr>
          <w:ilvl w:val="0"/>
          <w:numId w:val="56"/>
        </w:numPr>
        <w:spacing w:before="0" w:after="0" w:line="240" w:lineRule="auto"/>
        <w:jc w:val="left"/>
        <w:rPr>
          <w:rFonts w:ascii="Tahoma" w:hAnsi="Tahoma" w:cs="Tahoma"/>
          <w:color w:val="004990"/>
          <w:sz w:val="22"/>
          <w:szCs w:val="28"/>
        </w:rPr>
      </w:pPr>
      <w:r w:rsidRPr="00574965">
        <w:rPr>
          <w:rFonts w:ascii="Tahoma" w:hAnsi="Tahoma" w:cs="Tahoma"/>
          <w:color w:val="004990"/>
          <w:sz w:val="22"/>
          <w:szCs w:val="28"/>
        </w:rPr>
        <w:t xml:space="preserve">  </w:t>
      </w:r>
      <w:bookmarkStart w:id="124" w:name="_Toc418616532"/>
      <w:r w:rsidRPr="00574965">
        <w:rPr>
          <w:rFonts w:ascii="Tahoma" w:hAnsi="Tahoma" w:cs="Tahoma"/>
          <w:color w:val="004990"/>
          <w:sz w:val="22"/>
          <w:szCs w:val="28"/>
        </w:rPr>
        <w:t>CUADRO DE CALIFICACIÓN RESUMEN DE CRITERIOS MANDATORIOS Y  CALIFICABLES</w:t>
      </w:r>
      <w:bookmarkEnd w:id="124"/>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574965" w:rsidRPr="00574965" w14:paraId="35D2BA0E" w14:textId="77777777" w:rsidTr="004E77E7">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7760F370" w14:textId="77777777"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D680EEA" w14:textId="77777777"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C111154" w14:textId="77777777"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PONDERACIÓN SOBRE (100%)</w:t>
            </w:r>
          </w:p>
        </w:tc>
      </w:tr>
      <w:tr w:rsidR="00574965" w:rsidRPr="00574965" w14:paraId="20B6F977" w14:textId="77777777" w:rsidTr="004E77E7">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70386C59" w14:textId="77777777" w:rsidR="00574965" w:rsidRPr="00574965" w:rsidRDefault="00574965" w:rsidP="004E77E7">
            <w:pPr>
              <w:jc w:val="center"/>
              <w:rPr>
                <w:rFonts w:ascii="Tahoma" w:hAnsi="Tahoma" w:cs="Tahoma"/>
                <w:color w:val="004990"/>
                <w:sz w:val="18"/>
                <w:szCs w:val="18"/>
                <w:lang w:val="es-BO" w:eastAsia="es-BO"/>
              </w:rPr>
            </w:pPr>
            <w:r w:rsidRPr="00574965">
              <w:rPr>
                <w:rFonts w:ascii="Tahoma" w:hAnsi="Tahoma" w:cs="Tahoma"/>
                <w:bCs/>
                <w:color w:val="004990"/>
                <w:lang w:eastAsia="es-BO"/>
              </w:rPr>
              <w:t>E38</w:t>
            </w: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3FA17430" w14:textId="77777777" w:rsidR="00574965" w:rsidRPr="00574965" w:rsidRDefault="00574965" w:rsidP="004E77E7">
            <w:pPr>
              <w:rPr>
                <w:rFonts w:ascii="Tahoma" w:hAnsi="Tahoma" w:cs="Tahoma"/>
                <w:color w:val="004990"/>
                <w:sz w:val="18"/>
                <w:szCs w:val="18"/>
                <w:lang w:val="es-BO" w:eastAsia="es-BO"/>
              </w:rPr>
            </w:pPr>
            <w:r w:rsidRPr="00574965">
              <w:rPr>
                <w:rFonts w:ascii="Tahoma" w:hAnsi="Tahoma" w:cs="Tahoma"/>
                <w:color w:val="004990"/>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2FF337F8" w14:textId="77777777" w:rsidR="00574965" w:rsidRPr="00574965" w:rsidRDefault="00574965" w:rsidP="004E77E7">
            <w:pPr>
              <w:jc w:val="center"/>
              <w:rPr>
                <w:rFonts w:ascii="Tahoma" w:hAnsi="Tahoma" w:cs="Tahoma"/>
                <w:color w:val="004990"/>
                <w:sz w:val="18"/>
                <w:szCs w:val="18"/>
                <w:lang w:val="es-BO" w:eastAsia="es-BO"/>
              </w:rPr>
            </w:pPr>
            <w:r w:rsidRPr="00574965">
              <w:rPr>
                <w:rFonts w:ascii="Tahoma" w:hAnsi="Tahoma" w:cs="Tahoma"/>
                <w:b/>
                <w:bCs/>
                <w:color w:val="004990"/>
                <w:sz w:val="18"/>
                <w:szCs w:val="18"/>
                <w:lang w:val="es-BO" w:eastAsia="es-BO"/>
              </w:rPr>
              <w:t>100%</w:t>
            </w:r>
          </w:p>
        </w:tc>
      </w:tr>
      <w:tr w:rsidR="00574965" w:rsidRPr="00574965" w14:paraId="53250F77" w14:textId="77777777" w:rsidTr="004E77E7">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268D11F0" w14:textId="77777777" w:rsidR="00574965" w:rsidRPr="00574965" w:rsidRDefault="00574965" w:rsidP="004E77E7">
            <w:pPr>
              <w:jc w:val="center"/>
              <w:rPr>
                <w:rFonts w:ascii="Tahoma" w:hAnsi="Tahoma" w:cs="Tahoma"/>
                <w:b/>
                <w:bCs/>
                <w:color w:val="004990"/>
                <w:sz w:val="18"/>
                <w:szCs w:val="18"/>
                <w:lang w:val="es-BO" w:eastAsia="es-BO"/>
              </w:rPr>
            </w:pPr>
            <w:r w:rsidRPr="00574965">
              <w:rPr>
                <w:rFonts w:ascii="Tahoma" w:hAnsi="Tahoma" w:cs="Tahoma"/>
                <w:b/>
                <w:bCs/>
                <w:color w:val="004990"/>
                <w:sz w:val="18"/>
                <w:szCs w:val="18"/>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CF5F783" w14:textId="77777777" w:rsidR="00574965" w:rsidRPr="00574965" w:rsidRDefault="00574965" w:rsidP="004E77E7">
            <w:pPr>
              <w:jc w:val="center"/>
              <w:rPr>
                <w:rFonts w:ascii="Tahoma" w:hAnsi="Tahoma" w:cs="Tahoma"/>
                <w:b/>
                <w:bCs/>
                <w:color w:val="004990"/>
                <w:sz w:val="18"/>
                <w:szCs w:val="18"/>
                <w:lang w:val="es-BO" w:eastAsia="es-BO"/>
              </w:rPr>
            </w:pPr>
            <w:r w:rsidRPr="00574965">
              <w:rPr>
                <w:rFonts w:ascii="Tahoma" w:hAnsi="Tahoma" w:cs="Tahoma"/>
                <w:b/>
                <w:bCs/>
                <w:color w:val="004990"/>
                <w:sz w:val="18"/>
                <w:szCs w:val="18"/>
                <w:lang w:val="es-BO" w:eastAsia="es-BO"/>
              </w:rPr>
              <w:t>100%</w:t>
            </w:r>
          </w:p>
        </w:tc>
      </w:tr>
      <w:tr w:rsidR="00574965" w:rsidRPr="00574965" w14:paraId="5A14524F" w14:textId="77777777" w:rsidTr="00355D57">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4FCF2EE2" w14:textId="77777777"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 xml:space="preserve">CALIFICACIÓN TOTAL </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5A466818" w14:textId="77777777" w:rsidR="00574965" w:rsidRPr="00355D57" w:rsidRDefault="00574965" w:rsidP="004E77E7">
            <w:pPr>
              <w:jc w:val="center"/>
              <w:rPr>
                <w:rFonts w:ascii="Tahoma" w:hAnsi="Tahoma" w:cs="Tahoma"/>
                <w:b/>
                <w:bCs/>
                <w:color w:val="FFFFFF" w:themeColor="background1"/>
                <w:sz w:val="18"/>
                <w:szCs w:val="18"/>
                <w:lang w:val="es-BO" w:eastAsia="es-BO"/>
              </w:rPr>
            </w:pPr>
            <w:r w:rsidRPr="00355D57">
              <w:rPr>
                <w:rFonts w:ascii="Tahoma" w:hAnsi="Tahoma" w:cs="Tahoma"/>
                <w:b/>
                <w:bCs/>
                <w:color w:val="FFFFFF" w:themeColor="background1"/>
                <w:sz w:val="18"/>
                <w:szCs w:val="18"/>
                <w:lang w:val="es-BO" w:eastAsia="es-BO"/>
              </w:rPr>
              <w:t>100%</w:t>
            </w:r>
          </w:p>
        </w:tc>
      </w:tr>
    </w:tbl>
    <w:p w14:paraId="58A688A0" w14:textId="77777777" w:rsidR="00574965" w:rsidRDefault="00574965"/>
    <w:p w14:paraId="5DE81A34" w14:textId="1B056D1F" w:rsidR="00B40963" w:rsidRDefault="00486B44">
      <w:pPr>
        <w:rPr>
          <w:ins w:id="125" w:author="Nicolas Togo" w:date="2015-11-17T20:07:00Z"/>
        </w:rPr>
      </w:pPr>
      <w:bookmarkStart w:id="126" w:name="_Toc418616533"/>
      <w:del w:id="127" w:author="Nicolas Togo" w:date="2015-11-17T20:07:00Z">
        <w:r w:rsidDel="00E71E38">
          <w:br w:type="page"/>
        </w:r>
      </w:del>
    </w:p>
    <w:p w14:paraId="595C2F43" w14:textId="4468B455" w:rsidR="00E71E38" w:rsidRPr="00E71E38" w:rsidRDefault="00E71E38" w:rsidP="00E71E38">
      <w:pPr>
        <w:pStyle w:val="Ttulo"/>
        <w:numPr>
          <w:ilvl w:val="0"/>
          <w:numId w:val="56"/>
        </w:numPr>
        <w:spacing w:before="0" w:after="0" w:line="240" w:lineRule="auto"/>
        <w:jc w:val="left"/>
        <w:rPr>
          <w:ins w:id="128" w:author="Nicolas Togo" w:date="2015-11-17T20:06:00Z"/>
          <w:rFonts w:ascii="Tahoma" w:hAnsi="Tahoma" w:cs="Tahoma"/>
          <w:color w:val="004990"/>
          <w:sz w:val="22"/>
          <w:szCs w:val="28"/>
          <w:rPrChange w:id="129" w:author="Nicolas Togo" w:date="2015-11-17T20:07:00Z">
            <w:rPr>
              <w:ins w:id="130" w:author="Nicolas Togo" w:date="2015-11-17T20:06:00Z"/>
            </w:rPr>
          </w:rPrChange>
        </w:rPr>
        <w:pPrChange w:id="131" w:author="Nicolas Togo" w:date="2015-11-17T20:07:00Z">
          <w:pPr/>
        </w:pPrChange>
      </w:pPr>
      <w:ins w:id="132" w:author="Nicolas Togo" w:date="2015-11-17T20:07:00Z">
        <w:r>
          <w:rPr>
            <w:rFonts w:ascii="Tahoma" w:hAnsi="Tahoma" w:cs="Tahoma"/>
            <w:color w:val="004990"/>
            <w:sz w:val="22"/>
            <w:szCs w:val="28"/>
          </w:rPr>
          <w:t>ESQUEMA REFERENCIAL</w:t>
        </w:r>
      </w:ins>
      <w:ins w:id="133" w:author="Nicolas Togo" w:date="2015-11-17T20:08:00Z">
        <w:r>
          <w:rPr>
            <w:rFonts w:ascii="Tahoma" w:hAnsi="Tahoma" w:cs="Tahoma"/>
            <w:color w:val="004990"/>
            <w:sz w:val="22"/>
            <w:szCs w:val="28"/>
          </w:rPr>
          <w:t xml:space="preserve"> RE-1</w:t>
        </w:r>
      </w:ins>
      <w:ins w:id="134" w:author="Nicolas Togo" w:date="2015-11-17T20:07:00Z">
        <w:r>
          <w:rPr>
            <w:rFonts w:ascii="Tahoma" w:hAnsi="Tahoma" w:cs="Tahoma"/>
            <w:color w:val="004990"/>
            <w:sz w:val="22"/>
            <w:szCs w:val="28"/>
          </w:rPr>
          <w:t xml:space="preserve"> DE DISTRIBUCI</w:t>
        </w:r>
      </w:ins>
      <w:ins w:id="135" w:author="Nicolas Togo" w:date="2015-11-17T20:08:00Z">
        <w:r>
          <w:rPr>
            <w:rFonts w:ascii="Tahoma" w:hAnsi="Tahoma" w:cs="Tahoma"/>
            <w:color w:val="004990"/>
            <w:sz w:val="22"/>
            <w:szCs w:val="28"/>
          </w:rPr>
          <w:t>ÓN EQUIPOS</w:t>
        </w:r>
      </w:ins>
    </w:p>
    <w:p w14:paraId="2C421F46" w14:textId="77777777" w:rsidR="00B40963" w:rsidRDefault="00B40963">
      <w:pPr>
        <w:rPr>
          <w:ins w:id="136" w:author="Nicolas Togo" w:date="2015-11-17T20:06:00Z"/>
        </w:rPr>
      </w:pPr>
    </w:p>
    <w:p w14:paraId="7FB686DC" w14:textId="5AAF881B" w:rsidR="00B40963" w:rsidRDefault="002F1A34">
      <w:pPr>
        <w:rPr>
          <w:ins w:id="137" w:author="Nicolas Togo" w:date="2015-11-17T20:09:00Z"/>
        </w:rPr>
      </w:pPr>
      <w:ins w:id="138" w:author="Nicolas Togo" w:date="2015-11-17T20:06:00Z">
        <w:r>
          <w:object w:dxaOrig="4320" w:dyaOrig="1831" w14:anchorId="34906F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323.25pt" o:ole="">
              <v:imagedata r:id="rId17" o:title="" cropbottom="22319f" cropleft="34133f" cropright="9330f"/>
            </v:shape>
            <o:OLEObject Type="Embed" ProgID="AutoCAD.Drawing.18" ShapeID="_x0000_i1025" DrawAspect="Content" ObjectID="_1509296355" r:id="rId18"/>
          </w:object>
        </w:r>
      </w:ins>
    </w:p>
    <w:p w14:paraId="0CCAABED" w14:textId="77777777" w:rsidR="00096ED3" w:rsidRDefault="00096ED3">
      <w:pPr>
        <w:rPr>
          <w:ins w:id="139" w:author="Nicolas Togo" w:date="2015-11-17T20:09:00Z"/>
        </w:rPr>
      </w:pPr>
    </w:p>
    <w:p w14:paraId="64EDCE89" w14:textId="2A00C58B" w:rsidR="00096ED3" w:rsidRDefault="00096ED3" w:rsidP="00096ED3">
      <w:pPr>
        <w:pStyle w:val="Ttulo"/>
        <w:numPr>
          <w:ilvl w:val="0"/>
          <w:numId w:val="56"/>
        </w:numPr>
        <w:spacing w:before="0" w:after="0" w:line="240" w:lineRule="auto"/>
        <w:jc w:val="left"/>
        <w:rPr>
          <w:ins w:id="140" w:author="Nicolas Togo" w:date="2015-11-17T20:12:00Z"/>
          <w:rFonts w:ascii="Tahoma" w:hAnsi="Tahoma" w:cs="Tahoma"/>
          <w:color w:val="004990"/>
          <w:sz w:val="22"/>
          <w:szCs w:val="28"/>
        </w:rPr>
      </w:pPr>
      <w:ins w:id="141" w:author="Nicolas Togo" w:date="2015-11-17T20:10:00Z">
        <w:r>
          <w:rPr>
            <w:rFonts w:ascii="Tahoma" w:hAnsi="Tahoma" w:cs="Tahoma"/>
            <w:color w:val="004990"/>
            <w:sz w:val="22"/>
            <w:szCs w:val="28"/>
          </w:rPr>
          <w:t>COORDENADAS REFERENCIALES DE ESTACIONES</w:t>
        </w:r>
      </w:ins>
    </w:p>
    <w:p w14:paraId="010535E9" w14:textId="77777777" w:rsidR="002F1A34" w:rsidRDefault="002F1A34" w:rsidP="002F1A34">
      <w:pPr>
        <w:rPr>
          <w:ins w:id="142" w:author="Nicolas Togo" w:date="2015-11-17T20:12:00Z"/>
          <w:lang w:eastAsia="en-US" w:bidi="en-US"/>
        </w:rPr>
        <w:pPrChange w:id="143" w:author="Nicolas Togo" w:date="2015-11-17T20:12:00Z">
          <w:pPr>
            <w:pStyle w:val="Ttulo"/>
            <w:numPr>
              <w:numId w:val="56"/>
            </w:numPr>
            <w:spacing w:before="0" w:after="0" w:line="240" w:lineRule="auto"/>
            <w:ind w:left="360" w:hanging="360"/>
            <w:jc w:val="left"/>
          </w:pPr>
        </w:pPrChange>
      </w:pPr>
    </w:p>
    <w:tbl>
      <w:tblPr>
        <w:tblW w:w="9220" w:type="dxa"/>
        <w:tblInd w:w="55" w:type="dxa"/>
        <w:tblCellMar>
          <w:left w:w="70" w:type="dxa"/>
          <w:right w:w="70" w:type="dxa"/>
        </w:tblCellMar>
        <w:tblLook w:val="04A0" w:firstRow="1" w:lastRow="0" w:firstColumn="1" w:lastColumn="0" w:noHBand="0" w:noVBand="1"/>
        <w:tblPrChange w:id="144" w:author="Nicolas Togo" w:date="2015-11-17T20:12:00Z">
          <w:tblPr>
            <w:tblW w:w="9220" w:type="dxa"/>
            <w:tblInd w:w="55" w:type="dxa"/>
            <w:tblCellMar>
              <w:left w:w="70" w:type="dxa"/>
              <w:right w:w="70" w:type="dxa"/>
            </w:tblCellMar>
            <w:tblLook w:val="04A0" w:firstRow="1" w:lastRow="0" w:firstColumn="1" w:lastColumn="0" w:noHBand="0" w:noVBand="1"/>
          </w:tblPr>
        </w:tblPrChange>
      </w:tblPr>
      <w:tblGrid>
        <w:gridCol w:w="660"/>
        <w:gridCol w:w="1500"/>
        <w:gridCol w:w="1200"/>
        <w:gridCol w:w="1200"/>
        <w:gridCol w:w="1820"/>
        <w:gridCol w:w="1420"/>
        <w:gridCol w:w="1420"/>
        <w:tblGridChange w:id="145">
          <w:tblGrid>
            <w:gridCol w:w="660"/>
            <w:gridCol w:w="1500"/>
            <w:gridCol w:w="1200"/>
            <w:gridCol w:w="1200"/>
            <w:gridCol w:w="1820"/>
            <w:gridCol w:w="1420"/>
            <w:gridCol w:w="1420"/>
          </w:tblGrid>
        </w:tblGridChange>
      </w:tblGrid>
      <w:tr w:rsidR="002F1A34" w:rsidRPr="002F1A34" w14:paraId="2A96F022" w14:textId="77777777" w:rsidTr="002F1A34">
        <w:trPr>
          <w:trHeight w:val="225"/>
          <w:tblHeader/>
          <w:ins w:id="146" w:author="Nicolas Togo" w:date="2015-11-17T20:12:00Z"/>
          <w:trPrChange w:id="147" w:author="Nicolas Togo" w:date="2015-11-17T20:12:00Z">
            <w:trPr>
              <w:trHeight w:val="225"/>
            </w:trPr>
          </w:trPrChange>
        </w:trPr>
        <w:tc>
          <w:tcPr>
            <w:tcW w:w="660" w:type="dxa"/>
            <w:tcBorders>
              <w:top w:val="single" w:sz="4" w:space="0" w:color="auto"/>
              <w:left w:val="single" w:sz="4" w:space="0" w:color="auto"/>
              <w:bottom w:val="single" w:sz="4" w:space="0" w:color="auto"/>
              <w:right w:val="single" w:sz="4" w:space="0" w:color="auto"/>
            </w:tcBorders>
            <w:shd w:val="clear" w:color="000000" w:fill="BFBFBF"/>
            <w:vAlign w:val="center"/>
            <w:hideMark/>
            <w:tcPrChange w:id="148" w:author="Nicolas Togo" w:date="2015-11-17T20:12:00Z">
              <w:tcPr>
                <w:tcW w:w="660" w:type="dxa"/>
                <w:tcBorders>
                  <w:top w:val="single" w:sz="4" w:space="0" w:color="auto"/>
                  <w:left w:val="single" w:sz="4" w:space="0" w:color="auto"/>
                  <w:bottom w:val="single" w:sz="4" w:space="0" w:color="auto"/>
                  <w:right w:val="single" w:sz="4" w:space="0" w:color="auto"/>
                </w:tcBorders>
                <w:shd w:val="clear" w:color="000000" w:fill="BFBFBF"/>
                <w:vAlign w:val="center"/>
                <w:hideMark/>
              </w:tcPr>
            </w:tcPrChange>
          </w:tcPr>
          <w:p w14:paraId="53E578A8" w14:textId="77777777" w:rsidR="002F1A34" w:rsidRPr="002F1A34" w:rsidRDefault="002F1A34" w:rsidP="002F1A34">
            <w:pPr>
              <w:jc w:val="center"/>
              <w:rPr>
                <w:ins w:id="149" w:author="Nicolas Togo" w:date="2015-11-17T20:12:00Z"/>
                <w:rFonts w:ascii="Tahoma" w:hAnsi="Tahoma" w:cs="Tahoma"/>
                <w:b/>
                <w:bCs/>
                <w:color w:val="000000"/>
                <w:lang w:val="es-BO" w:eastAsia="es-BO"/>
              </w:rPr>
            </w:pPr>
            <w:ins w:id="150" w:author="Nicolas Togo" w:date="2015-11-17T20:12:00Z">
              <w:r w:rsidRPr="002F1A34">
                <w:rPr>
                  <w:rFonts w:ascii="Tahoma" w:hAnsi="Tahoma" w:cs="Tahoma"/>
                  <w:b/>
                  <w:bCs/>
                  <w:color w:val="000000"/>
                  <w:lang w:val="es-BO" w:eastAsia="es-BO"/>
                </w:rPr>
                <w:t>NRO</w:t>
              </w:r>
            </w:ins>
          </w:p>
        </w:tc>
        <w:tc>
          <w:tcPr>
            <w:tcW w:w="1500" w:type="dxa"/>
            <w:tcBorders>
              <w:top w:val="single" w:sz="4" w:space="0" w:color="auto"/>
              <w:left w:val="nil"/>
              <w:bottom w:val="single" w:sz="4" w:space="0" w:color="auto"/>
              <w:right w:val="single" w:sz="4" w:space="0" w:color="auto"/>
            </w:tcBorders>
            <w:shd w:val="clear" w:color="000000" w:fill="BFBFBF"/>
            <w:vAlign w:val="center"/>
            <w:hideMark/>
            <w:tcPrChange w:id="151" w:author="Nicolas Togo" w:date="2015-11-17T20:12:00Z">
              <w:tcPr>
                <w:tcW w:w="1500" w:type="dxa"/>
                <w:tcBorders>
                  <w:top w:val="single" w:sz="4" w:space="0" w:color="auto"/>
                  <w:left w:val="nil"/>
                  <w:bottom w:val="single" w:sz="4" w:space="0" w:color="auto"/>
                  <w:right w:val="single" w:sz="4" w:space="0" w:color="auto"/>
                </w:tcBorders>
                <w:shd w:val="clear" w:color="000000" w:fill="BFBFBF"/>
                <w:vAlign w:val="center"/>
                <w:hideMark/>
              </w:tcPr>
            </w:tcPrChange>
          </w:tcPr>
          <w:p w14:paraId="2552991A" w14:textId="77777777" w:rsidR="002F1A34" w:rsidRPr="002F1A34" w:rsidRDefault="002F1A34" w:rsidP="002F1A34">
            <w:pPr>
              <w:jc w:val="center"/>
              <w:rPr>
                <w:ins w:id="152" w:author="Nicolas Togo" w:date="2015-11-17T20:12:00Z"/>
                <w:rFonts w:ascii="Tahoma" w:hAnsi="Tahoma" w:cs="Tahoma"/>
                <w:b/>
                <w:bCs/>
                <w:color w:val="000000"/>
                <w:lang w:val="es-BO" w:eastAsia="es-BO"/>
              </w:rPr>
            </w:pPr>
            <w:ins w:id="153" w:author="Nicolas Togo" w:date="2015-11-17T20:12:00Z">
              <w:r w:rsidRPr="002F1A34">
                <w:rPr>
                  <w:rFonts w:ascii="Tahoma" w:hAnsi="Tahoma" w:cs="Tahoma"/>
                  <w:b/>
                  <w:bCs/>
                  <w:color w:val="000000"/>
                  <w:lang w:val="es-BO" w:eastAsia="es-BO"/>
                </w:rPr>
                <w:t>Dpto.</w:t>
              </w:r>
            </w:ins>
          </w:p>
        </w:tc>
        <w:tc>
          <w:tcPr>
            <w:tcW w:w="1200" w:type="dxa"/>
            <w:tcBorders>
              <w:top w:val="single" w:sz="4" w:space="0" w:color="auto"/>
              <w:left w:val="nil"/>
              <w:bottom w:val="single" w:sz="4" w:space="0" w:color="auto"/>
              <w:right w:val="single" w:sz="4" w:space="0" w:color="auto"/>
            </w:tcBorders>
            <w:shd w:val="clear" w:color="000000" w:fill="BFBFBF"/>
            <w:vAlign w:val="center"/>
            <w:hideMark/>
            <w:tcPrChange w:id="154" w:author="Nicolas Togo" w:date="2015-11-17T20:12:00Z">
              <w:tcPr>
                <w:tcW w:w="1200" w:type="dxa"/>
                <w:tcBorders>
                  <w:top w:val="single" w:sz="4" w:space="0" w:color="auto"/>
                  <w:left w:val="nil"/>
                  <w:bottom w:val="single" w:sz="4" w:space="0" w:color="auto"/>
                  <w:right w:val="single" w:sz="4" w:space="0" w:color="auto"/>
                </w:tcBorders>
                <w:shd w:val="clear" w:color="000000" w:fill="BFBFBF"/>
                <w:vAlign w:val="center"/>
                <w:hideMark/>
              </w:tcPr>
            </w:tcPrChange>
          </w:tcPr>
          <w:p w14:paraId="6CC84CA4" w14:textId="77777777" w:rsidR="002F1A34" w:rsidRPr="002F1A34" w:rsidRDefault="002F1A34" w:rsidP="002F1A34">
            <w:pPr>
              <w:jc w:val="center"/>
              <w:rPr>
                <w:ins w:id="155" w:author="Nicolas Togo" w:date="2015-11-17T20:12:00Z"/>
                <w:rFonts w:ascii="Tahoma" w:hAnsi="Tahoma" w:cs="Tahoma"/>
                <w:b/>
                <w:bCs/>
                <w:color w:val="000000"/>
                <w:lang w:val="es-BO" w:eastAsia="es-BO"/>
              </w:rPr>
            </w:pPr>
            <w:ins w:id="156" w:author="Nicolas Togo" w:date="2015-11-17T20:12:00Z">
              <w:r w:rsidRPr="002F1A34">
                <w:rPr>
                  <w:rFonts w:ascii="Tahoma" w:hAnsi="Tahoma" w:cs="Tahoma"/>
                  <w:b/>
                  <w:bCs/>
                  <w:color w:val="000000"/>
                  <w:lang w:val="es-BO" w:eastAsia="es-BO"/>
                </w:rPr>
                <w:t>Provincia</w:t>
              </w:r>
            </w:ins>
          </w:p>
        </w:tc>
        <w:tc>
          <w:tcPr>
            <w:tcW w:w="1200" w:type="dxa"/>
            <w:tcBorders>
              <w:top w:val="single" w:sz="4" w:space="0" w:color="auto"/>
              <w:left w:val="nil"/>
              <w:bottom w:val="single" w:sz="4" w:space="0" w:color="auto"/>
              <w:right w:val="single" w:sz="4" w:space="0" w:color="auto"/>
            </w:tcBorders>
            <w:shd w:val="clear" w:color="000000" w:fill="BFBFBF"/>
            <w:vAlign w:val="center"/>
            <w:hideMark/>
            <w:tcPrChange w:id="157" w:author="Nicolas Togo" w:date="2015-11-17T20:12:00Z">
              <w:tcPr>
                <w:tcW w:w="1200" w:type="dxa"/>
                <w:tcBorders>
                  <w:top w:val="single" w:sz="4" w:space="0" w:color="auto"/>
                  <w:left w:val="nil"/>
                  <w:bottom w:val="single" w:sz="4" w:space="0" w:color="auto"/>
                  <w:right w:val="single" w:sz="4" w:space="0" w:color="auto"/>
                </w:tcBorders>
                <w:shd w:val="clear" w:color="000000" w:fill="BFBFBF"/>
                <w:vAlign w:val="center"/>
                <w:hideMark/>
              </w:tcPr>
            </w:tcPrChange>
          </w:tcPr>
          <w:p w14:paraId="5B311362" w14:textId="77777777" w:rsidR="002F1A34" w:rsidRPr="002F1A34" w:rsidRDefault="002F1A34" w:rsidP="002F1A34">
            <w:pPr>
              <w:jc w:val="center"/>
              <w:rPr>
                <w:ins w:id="158" w:author="Nicolas Togo" w:date="2015-11-17T20:12:00Z"/>
                <w:rFonts w:ascii="Tahoma" w:hAnsi="Tahoma" w:cs="Tahoma"/>
                <w:b/>
                <w:bCs/>
                <w:color w:val="000000"/>
                <w:lang w:val="es-BO" w:eastAsia="es-BO"/>
              </w:rPr>
            </w:pPr>
            <w:ins w:id="159" w:author="Nicolas Togo" w:date="2015-11-17T20:12:00Z">
              <w:r w:rsidRPr="002F1A34">
                <w:rPr>
                  <w:rFonts w:ascii="Tahoma" w:hAnsi="Tahoma" w:cs="Tahoma"/>
                  <w:b/>
                  <w:bCs/>
                  <w:color w:val="000000"/>
                  <w:lang w:val="es-BO" w:eastAsia="es-BO"/>
                </w:rPr>
                <w:t>Municipio</w:t>
              </w:r>
            </w:ins>
          </w:p>
        </w:tc>
        <w:tc>
          <w:tcPr>
            <w:tcW w:w="1820" w:type="dxa"/>
            <w:tcBorders>
              <w:top w:val="single" w:sz="4" w:space="0" w:color="auto"/>
              <w:left w:val="nil"/>
              <w:bottom w:val="single" w:sz="4" w:space="0" w:color="auto"/>
              <w:right w:val="single" w:sz="4" w:space="0" w:color="auto"/>
            </w:tcBorders>
            <w:shd w:val="clear" w:color="000000" w:fill="BFBFBF"/>
            <w:vAlign w:val="center"/>
            <w:hideMark/>
            <w:tcPrChange w:id="160" w:author="Nicolas Togo" w:date="2015-11-17T20:12:00Z">
              <w:tcPr>
                <w:tcW w:w="1820" w:type="dxa"/>
                <w:tcBorders>
                  <w:top w:val="single" w:sz="4" w:space="0" w:color="auto"/>
                  <w:left w:val="nil"/>
                  <w:bottom w:val="single" w:sz="4" w:space="0" w:color="auto"/>
                  <w:right w:val="single" w:sz="4" w:space="0" w:color="auto"/>
                </w:tcBorders>
                <w:shd w:val="clear" w:color="000000" w:fill="BFBFBF"/>
                <w:vAlign w:val="center"/>
                <w:hideMark/>
              </w:tcPr>
            </w:tcPrChange>
          </w:tcPr>
          <w:p w14:paraId="04C16E59" w14:textId="77777777" w:rsidR="002F1A34" w:rsidRPr="002F1A34" w:rsidRDefault="002F1A34" w:rsidP="002F1A34">
            <w:pPr>
              <w:jc w:val="center"/>
              <w:rPr>
                <w:ins w:id="161" w:author="Nicolas Togo" w:date="2015-11-17T20:12:00Z"/>
                <w:rFonts w:ascii="Tahoma" w:hAnsi="Tahoma" w:cs="Tahoma"/>
                <w:b/>
                <w:bCs/>
                <w:color w:val="000000"/>
                <w:lang w:val="es-BO" w:eastAsia="es-BO"/>
              </w:rPr>
            </w:pPr>
            <w:ins w:id="162" w:author="Nicolas Togo" w:date="2015-11-17T20:12:00Z">
              <w:r w:rsidRPr="002F1A34">
                <w:rPr>
                  <w:rFonts w:ascii="Tahoma" w:hAnsi="Tahoma" w:cs="Tahoma"/>
                  <w:b/>
                  <w:bCs/>
                  <w:color w:val="000000"/>
                  <w:lang w:val="es-BO" w:eastAsia="es-BO"/>
                </w:rPr>
                <w:t>Localidad</w:t>
              </w:r>
            </w:ins>
          </w:p>
        </w:tc>
        <w:tc>
          <w:tcPr>
            <w:tcW w:w="1420" w:type="dxa"/>
            <w:tcBorders>
              <w:top w:val="single" w:sz="4" w:space="0" w:color="auto"/>
              <w:left w:val="nil"/>
              <w:bottom w:val="single" w:sz="4" w:space="0" w:color="auto"/>
              <w:right w:val="single" w:sz="4" w:space="0" w:color="auto"/>
            </w:tcBorders>
            <w:shd w:val="clear" w:color="000000" w:fill="BFBFBF"/>
            <w:vAlign w:val="center"/>
            <w:hideMark/>
            <w:tcPrChange w:id="163" w:author="Nicolas Togo" w:date="2015-11-17T20:12:00Z">
              <w:tcPr>
                <w:tcW w:w="1420" w:type="dxa"/>
                <w:tcBorders>
                  <w:top w:val="single" w:sz="4" w:space="0" w:color="auto"/>
                  <w:left w:val="nil"/>
                  <w:bottom w:val="single" w:sz="4" w:space="0" w:color="auto"/>
                  <w:right w:val="single" w:sz="4" w:space="0" w:color="auto"/>
                </w:tcBorders>
                <w:shd w:val="clear" w:color="000000" w:fill="BFBFBF"/>
                <w:vAlign w:val="center"/>
                <w:hideMark/>
              </w:tcPr>
            </w:tcPrChange>
          </w:tcPr>
          <w:p w14:paraId="0BB2F459" w14:textId="77777777" w:rsidR="002F1A34" w:rsidRPr="002F1A34" w:rsidRDefault="002F1A34" w:rsidP="002F1A34">
            <w:pPr>
              <w:jc w:val="center"/>
              <w:rPr>
                <w:ins w:id="164" w:author="Nicolas Togo" w:date="2015-11-17T20:12:00Z"/>
                <w:rFonts w:ascii="Tahoma" w:hAnsi="Tahoma" w:cs="Tahoma"/>
                <w:b/>
                <w:bCs/>
                <w:color w:val="000000"/>
                <w:lang w:val="es-BO" w:eastAsia="es-BO"/>
              </w:rPr>
            </w:pPr>
            <w:ins w:id="165" w:author="Nicolas Togo" w:date="2015-11-17T20:12:00Z">
              <w:r w:rsidRPr="002F1A34">
                <w:rPr>
                  <w:rFonts w:ascii="Tahoma" w:hAnsi="Tahoma" w:cs="Tahoma"/>
                  <w:b/>
                  <w:bCs/>
                  <w:color w:val="000000"/>
                  <w:lang w:val="es-BO" w:eastAsia="es-BO"/>
                </w:rPr>
                <w:t>X</w:t>
              </w:r>
            </w:ins>
          </w:p>
        </w:tc>
        <w:tc>
          <w:tcPr>
            <w:tcW w:w="1420" w:type="dxa"/>
            <w:tcBorders>
              <w:top w:val="single" w:sz="4" w:space="0" w:color="auto"/>
              <w:left w:val="nil"/>
              <w:bottom w:val="single" w:sz="4" w:space="0" w:color="auto"/>
              <w:right w:val="single" w:sz="4" w:space="0" w:color="auto"/>
            </w:tcBorders>
            <w:shd w:val="clear" w:color="000000" w:fill="BFBFBF"/>
            <w:vAlign w:val="center"/>
            <w:hideMark/>
            <w:tcPrChange w:id="166" w:author="Nicolas Togo" w:date="2015-11-17T20:12:00Z">
              <w:tcPr>
                <w:tcW w:w="1420" w:type="dxa"/>
                <w:tcBorders>
                  <w:top w:val="single" w:sz="4" w:space="0" w:color="auto"/>
                  <w:left w:val="nil"/>
                  <w:bottom w:val="single" w:sz="4" w:space="0" w:color="auto"/>
                  <w:right w:val="single" w:sz="4" w:space="0" w:color="auto"/>
                </w:tcBorders>
                <w:shd w:val="clear" w:color="000000" w:fill="BFBFBF"/>
                <w:vAlign w:val="center"/>
                <w:hideMark/>
              </w:tcPr>
            </w:tcPrChange>
          </w:tcPr>
          <w:p w14:paraId="6B54ADA8" w14:textId="77777777" w:rsidR="002F1A34" w:rsidRPr="002F1A34" w:rsidRDefault="002F1A34" w:rsidP="002F1A34">
            <w:pPr>
              <w:jc w:val="center"/>
              <w:rPr>
                <w:ins w:id="167" w:author="Nicolas Togo" w:date="2015-11-17T20:12:00Z"/>
                <w:rFonts w:ascii="Tahoma" w:hAnsi="Tahoma" w:cs="Tahoma"/>
                <w:b/>
                <w:bCs/>
                <w:color w:val="000000"/>
                <w:lang w:val="es-BO" w:eastAsia="es-BO"/>
              </w:rPr>
            </w:pPr>
            <w:ins w:id="168" w:author="Nicolas Togo" w:date="2015-11-17T20:12:00Z">
              <w:r w:rsidRPr="002F1A34">
                <w:rPr>
                  <w:rFonts w:ascii="Tahoma" w:hAnsi="Tahoma" w:cs="Tahoma"/>
                  <w:b/>
                  <w:bCs/>
                  <w:color w:val="000000"/>
                  <w:lang w:val="es-BO" w:eastAsia="es-BO"/>
                </w:rPr>
                <w:t>Y</w:t>
              </w:r>
            </w:ins>
          </w:p>
        </w:tc>
      </w:tr>
      <w:tr w:rsidR="002F1A34" w:rsidRPr="002F1A34" w14:paraId="10E4079E" w14:textId="77777777" w:rsidTr="002F1A34">
        <w:trPr>
          <w:trHeight w:val="225"/>
          <w:ins w:id="16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B87039E" w14:textId="77777777" w:rsidR="002F1A34" w:rsidRPr="002F1A34" w:rsidRDefault="002F1A34" w:rsidP="002F1A34">
            <w:pPr>
              <w:jc w:val="center"/>
              <w:rPr>
                <w:ins w:id="170" w:author="Nicolas Togo" w:date="2015-11-17T20:12:00Z"/>
                <w:rFonts w:ascii="Tahoma" w:hAnsi="Tahoma" w:cs="Tahoma"/>
                <w:color w:val="000000"/>
                <w:lang w:val="es-BO" w:eastAsia="es-BO"/>
              </w:rPr>
            </w:pPr>
            <w:ins w:id="171" w:author="Nicolas Togo" w:date="2015-11-17T20:12:00Z">
              <w:r w:rsidRPr="002F1A34">
                <w:rPr>
                  <w:rFonts w:ascii="Tahoma" w:hAnsi="Tahoma" w:cs="Tahoma"/>
                  <w:color w:val="000000"/>
                  <w:lang w:val="es-BO" w:eastAsia="es-BO"/>
                </w:rPr>
                <w:t>1</w:t>
              </w:r>
            </w:ins>
          </w:p>
        </w:tc>
        <w:tc>
          <w:tcPr>
            <w:tcW w:w="1500" w:type="dxa"/>
            <w:tcBorders>
              <w:top w:val="nil"/>
              <w:left w:val="nil"/>
              <w:bottom w:val="single" w:sz="4" w:space="0" w:color="auto"/>
              <w:right w:val="single" w:sz="4" w:space="0" w:color="auto"/>
            </w:tcBorders>
            <w:shd w:val="clear" w:color="auto" w:fill="auto"/>
            <w:vAlign w:val="center"/>
            <w:hideMark/>
          </w:tcPr>
          <w:p w14:paraId="05A2B83E" w14:textId="77777777" w:rsidR="002F1A34" w:rsidRPr="002F1A34" w:rsidRDefault="002F1A34" w:rsidP="002F1A34">
            <w:pPr>
              <w:rPr>
                <w:ins w:id="172" w:author="Nicolas Togo" w:date="2015-11-17T20:12:00Z"/>
                <w:rFonts w:ascii="Tahoma" w:hAnsi="Tahoma" w:cs="Tahoma"/>
                <w:color w:val="000000"/>
                <w:lang w:val="es-BO" w:eastAsia="es-BO"/>
              </w:rPr>
            </w:pPr>
            <w:ins w:id="173" w:author="Nicolas Togo" w:date="2015-11-17T20:12:00Z">
              <w:r w:rsidRPr="002F1A34">
                <w:rPr>
                  <w:rFonts w:ascii="Tahoma" w:hAnsi="Tahoma" w:cs="Tahoma"/>
                  <w:color w:val="000000"/>
                  <w:lang w:val="es-BO" w:eastAsia="es-BO"/>
                </w:rPr>
                <w:t>BENI</w:t>
              </w:r>
            </w:ins>
          </w:p>
        </w:tc>
        <w:tc>
          <w:tcPr>
            <w:tcW w:w="1200" w:type="dxa"/>
            <w:tcBorders>
              <w:top w:val="nil"/>
              <w:left w:val="nil"/>
              <w:bottom w:val="single" w:sz="4" w:space="0" w:color="auto"/>
              <w:right w:val="single" w:sz="4" w:space="0" w:color="auto"/>
            </w:tcBorders>
            <w:shd w:val="clear" w:color="auto" w:fill="auto"/>
            <w:vAlign w:val="center"/>
            <w:hideMark/>
          </w:tcPr>
          <w:p w14:paraId="4E82CF1B" w14:textId="77777777" w:rsidR="002F1A34" w:rsidRPr="002F1A34" w:rsidRDefault="002F1A34" w:rsidP="002F1A34">
            <w:pPr>
              <w:rPr>
                <w:ins w:id="174" w:author="Nicolas Togo" w:date="2015-11-17T20:12:00Z"/>
                <w:rFonts w:ascii="Tahoma" w:hAnsi="Tahoma" w:cs="Tahoma"/>
                <w:color w:val="000000"/>
                <w:lang w:val="es-BO" w:eastAsia="es-BO"/>
              </w:rPr>
            </w:pPr>
            <w:proofErr w:type="spellStart"/>
            <w:ins w:id="175" w:author="Nicolas Togo" w:date="2015-11-17T20:12:00Z">
              <w:r w:rsidRPr="002F1A34">
                <w:rPr>
                  <w:rFonts w:ascii="Tahoma" w:hAnsi="Tahoma" w:cs="Tahoma"/>
                  <w:color w:val="000000"/>
                  <w:lang w:val="es-BO" w:eastAsia="es-BO"/>
                </w:rPr>
                <w:t>Itenez</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0B501B93" w14:textId="77777777" w:rsidR="002F1A34" w:rsidRPr="002F1A34" w:rsidRDefault="002F1A34" w:rsidP="002F1A34">
            <w:pPr>
              <w:rPr>
                <w:ins w:id="176" w:author="Nicolas Togo" w:date="2015-11-17T20:12:00Z"/>
                <w:rFonts w:ascii="Tahoma" w:hAnsi="Tahoma" w:cs="Tahoma"/>
                <w:color w:val="000000"/>
                <w:lang w:val="es-BO" w:eastAsia="es-BO"/>
              </w:rPr>
            </w:pPr>
            <w:proofErr w:type="spellStart"/>
            <w:ins w:id="177" w:author="Nicolas Togo" w:date="2015-11-17T20:12:00Z">
              <w:r w:rsidRPr="002F1A34">
                <w:rPr>
                  <w:rFonts w:ascii="Tahoma" w:hAnsi="Tahoma" w:cs="Tahoma"/>
                  <w:color w:val="000000"/>
                  <w:lang w:val="es-BO" w:eastAsia="es-BO"/>
                </w:rPr>
                <w:t>Baures</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1B3E84EF" w14:textId="77777777" w:rsidR="002F1A34" w:rsidRPr="002F1A34" w:rsidRDefault="002F1A34" w:rsidP="002F1A34">
            <w:pPr>
              <w:rPr>
                <w:ins w:id="178" w:author="Nicolas Togo" w:date="2015-11-17T20:12:00Z"/>
                <w:rFonts w:ascii="Tahoma" w:hAnsi="Tahoma" w:cs="Tahoma"/>
                <w:color w:val="000000"/>
                <w:lang w:val="es-BO" w:eastAsia="es-BO"/>
              </w:rPr>
            </w:pPr>
            <w:ins w:id="179" w:author="Nicolas Togo" w:date="2015-11-17T20:12:00Z">
              <w:r w:rsidRPr="002F1A34">
                <w:rPr>
                  <w:rFonts w:ascii="Tahoma" w:hAnsi="Tahoma" w:cs="Tahoma"/>
                  <w:color w:val="000000"/>
                  <w:lang w:val="es-BO" w:eastAsia="es-BO"/>
                </w:rPr>
                <w:t>TIQUIN</w:t>
              </w:r>
            </w:ins>
          </w:p>
        </w:tc>
        <w:tc>
          <w:tcPr>
            <w:tcW w:w="1420" w:type="dxa"/>
            <w:tcBorders>
              <w:top w:val="nil"/>
              <w:left w:val="nil"/>
              <w:bottom w:val="single" w:sz="4" w:space="0" w:color="auto"/>
              <w:right w:val="single" w:sz="4" w:space="0" w:color="auto"/>
            </w:tcBorders>
            <w:shd w:val="clear" w:color="auto" w:fill="auto"/>
            <w:vAlign w:val="center"/>
            <w:hideMark/>
          </w:tcPr>
          <w:p w14:paraId="487E96F2" w14:textId="77777777" w:rsidR="002F1A34" w:rsidRPr="002F1A34" w:rsidRDefault="002F1A34" w:rsidP="002F1A34">
            <w:pPr>
              <w:jc w:val="center"/>
              <w:rPr>
                <w:ins w:id="180" w:author="Nicolas Togo" w:date="2015-11-17T20:12:00Z"/>
                <w:rFonts w:ascii="Tahoma" w:hAnsi="Tahoma" w:cs="Tahoma"/>
                <w:color w:val="000000"/>
                <w:lang w:val="es-BO" w:eastAsia="es-BO"/>
              </w:rPr>
            </w:pPr>
            <w:ins w:id="181" w:author="Nicolas Togo" w:date="2015-11-17T20:12:00Z">
              <w:r w:rsidRPr="002F1A34">
                <w:rPr>
                  <w:rFonts w:ascii="Tahoma" w:hAnsi="Tahoma" w:cs="Tahoma"/>
                  <w:color w:val="000000"/>
                  <w:lang w:val="es-BO" w:eastAsia="es-BO"/>
                </w:rPr>
                <w:t>-62,139194</w:t>
              </w:r>
            </w:ins>
          </w:p>
        </w:tc>
        <w:tc>
          <w:tcPr>
            <w:tcW w:w="1420" w:type="dxa"/>
            <w:tcBorders>
              <w:top w:val="nil"/>
              <w:left w:val="nil"/>
              <w:bottom w:val="single" w:sz="4" w:space="0" w:color="auto"/>
              <w:right w:val="single" w:sz="4" w:space="0" w:color="auto"/>
            </w:tcBorders>
            <w:shd w:val="clear" w:color="auto" w:fill="auto"/>
            <w:vAlign w:val="center"/>
            <w:hideMark/>
          </w:tcPr>
          <w:p w14:paraId="3B719EC0" w14:textId="77777777" w:rsidR="002F1A34" w:rsidRPr="002F1A34" w:rsidRDefault="002F1A34" w:rsidP="002F1A34">
            <w:pPr>
              <w:jc w:val="center"/>
              <w:rPr>
                <w:ins w:id="182" w:author="Nicolas Togo" w:date="2015-11-17T20:12:00Z"/>
                <w:rFonts w:ascii="Tahoma" w:hAnsi="Tahoma" w:cs="Tahoma"/>
                <w:color w:val="000000"/>
                <w:lang w:val="es-BO" w:eastAsia="es-BO"/>
              </w:rPr>
            </w:pPr>
            <w:ins w:id="183" w:author="Nicolas Togo" w:date="2015-11-17T20:12:00Z">
              <w:r w:rsidRPr="002F1A34">
                <w:rPr>
                  <w:rFonts w:ascii="Tahoma" w:hAnsi="Tahoma" w:cs="Tahoma"/>
                  <w:color w:val="000000"/>
                  <w:lang w:val="es-BO" w:eastAsia="es-BO"/>
                </w:rPr>
                <w:t>-13,847889</w:t>
              </w:r>
            </w:ins>
          </w:p>
        </w:tc>
      </w:tr>
      <w:tr w:rsidR="002F1A34" w:rsidRPr="002F1A34" w14:paraId="41E7653A" w14:textId="77777777" w:rsidTr="002F1A34">
        <w:trPr>
          <w:trHeight w:val="225"/>
          <w:ins w:id="18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704E00A" w14:textId="77777777" w:rsidR="002F1A34" w:rsidRPr="002F1A34" w:rsidRDefault="002F1A34" w:rsidP="002F1A34">
            <w:pPr>
              <w:jc w:val="center"/>
              <w:rPr>
                <w:ins w:id="185" w:author="Nicolas Togo" w:date="2015-11-17T20:12:00Z"/>
                <w:rFonts w:ascii="Tahoma" w:hAnsi="Tahoma" w:cs="Tahoma"/>
                <w:color w:val="000000"/>
                <w:lang w:val="es-BO" w:eastAsia="es-BO"/>
              </w:rPr>
            </w:pPr>
            <w:ins w:id="186" w:author="Nicolas Togo" w:date="2015-11-17T20:12:00Z">
              <w:r w:rsidRPr="002F1A34">
                <w:rPr>
                  <w:rFonts w:ascii="Tahoma" w:hAnsi="Tahoma" w:cs="Tahoma"/>
                  <w:color w:val="000000"/>
                  <w:lang w:val="es-BO" w:eastAsia="es-BO"/>
                </w:rPr>
                <w:t>2</w:t>
              </w:r>
            </w:ins>
          </w:p>
        </w:tc>
        <w:tc>
          <w:tcPr>
            <w:tcW w:w="1500" w:type="dxa"/>
            <w:tcBorders>
              <w:top w:val="nil"/>
              <w:left w:val="nil"/>
              <w:bottom w:val="single" w:sz="4" w:space="0" w:color="auto"/>
              <w:right w:val="single" w:sz="4" w:space="0" w:color="auto"/>
            </w:tcBorders>
            <w:shd w:val="clear" w:color="auto" w:fill="auto"/>
            <w:vAlign w:val="center"/>
            <w:hideMark/>
          </w:tcPr>
          <w:p w14:paraId="3113967B" w14:textId="77777777" w:rsidR="002F1A34" w:rsidRPr="002F1A34" w:rsidRDefault="002F1A34" w:rsidP="002F1A34">
            <w:pPr>
              <w:rPr>
                <w:ins w:id="187" w:author="Nicolas Togo" w:date="2015-11-17T20:12:00Z"/>
                <w:rFonts w:ascii="Tahoma" w:hAnsi="Tahoma" w:cs="Tahoma"/>
                <w:color w:val="000000"/>
                <w:lang w:val="es-BO" w:eastAsia="es-BO"/>
              </w:rPr>
            </w:pPr>
            <w:ins w:id="188" w:author="Nicolas Togo" w:date="2015-11-17T20:12:00Z">
              <w:r w:rsidRPr="002F1A34">
                <w:rPr>
                  <w:rFonts w:ascii="Tahoma" w:hAnsi="Tahoma" w:cs="Tahoma"/>
                  <w:color w:val="000000"/>
                  <w:lang w:val="es-BO" w:eastAsia="es-BO"/>
                </w:rPr>
                <w:t>BENI</w:t>
              </w:r>
            </w:ins>
          </w:p>
        </w:tc>
        <w:tc>
          <w:tcPr>
            <w:tcW w:w="1200" w:type="dxa"/>
            <w:tcBorders>
              <w:top w:val="nil"/>
              <w:left w:val="nil"/>
              <w:bottom w:val="single" w:sz="4" w:space="0" w:color="auto"/>
              <w:right w:val="single" w:sz="4" w:space="0" w:color="auto"/>
            </w:tcBorders>
            <w:shd w:val="clear" w:color="auto" w:fill="auto"/>
            <w:vAlign w:val="center"/>
            <w:hideMark/>
          </w:tcPr>
          <w:p w14:paraId="5780C506" w14:textId="77777777" w:rsidR="002F1A34" w:rsidRPr="002F1A34" w:rsidRDefault="002F1A34" w:rsidP="002F1A34">
            <w:pPr>
              <w:rPr>
                <w:ins w:id="189" w:author="Nicolas Togo" w:date="2015-11-17T20:12:00Z"/>
                <w:rFonts w:ascii="Tahoma" w:hAnsi="Tahoma" w:cs="Tahoma"/>
                <w:color w:val="000000"/>
                <w:lang w:val="es-BO" w:eastAsia="es-BO"/>
              </w:rPr>
            </w:pPr>
            <w:ins w:id="190" w:author="Nicolas Togo" w:date="2015-11-17T20:12:00Z">
              <w:r w:rsidRPr="002F1A34">
                <w:rPr>
                  <w:rFonts w:ascii="Tahoma" w:hAnsi="Tahoma" w:cs="Tahoma"/>
                  <w:color w:val="000000"/>
                  <w:lang w:val="es-BO" w:eastAsia="es-BO"/>
                </w:rPr>
                <w:t xml:space="preserve">J. </w:t>
              </w:r>
              <w:proofErr w:type="spellStart"/>
              <w:r w:rsidRPr="002F1A34">
                <w:rPr>
                  <w:rFonts w:ascii="Tahoma" w:hAnsi="Tahoma" w:cs="Tahoma"/>
                  <w:color w:val="000000"/>
                  <w:lang w:val="es-BO" w:eastAsia="es-BO"/>
                </w:rPr>
                <w:t>Ballivián</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021356F1" w14:textId="77777777" w:rsidR="002F1A34" w:rsidRPr="002F1A34" w:rsidRDefault="002F1A34" w:rsidP="002F1A34">
            <w:pPr>
              <w:rPr>
                <w:ins w:id="191" w:author="Nicolas Togo" w:date="2015-11-17T20:12:00Z"/>
                <w:rFonts w:ascii="Tahoma" w:hAnsi="Tahoma" w:cs="Tahoma"/>
                <w:color w:val="000000"/>
                <w:lang w:val="es-BO" w:eastAsia="es-BO"/>
              </w:rPr>
            </w:pPr>
            <w:ins w:id="192" w:author="Nicolas Togo" w:date="2015-11-17T20:12:00Z">
              <w:r w:rsidRPr="002F1A34">
                <w:rPr>
                  <w:rFonts w:ascii="Tahoma" w:hAnsi="Tahoma" w:cs="Tahoma"/>
                  <w:color w:val="000000"/>
                  <w:lang w:val="es-BO" w:eastAsia="es-BO"/>
                </w:rPr>
                <w:t>Reyes</w:t>
              </w:r>
            </w:ins>
          </w:p>
        </w:tc>
        <w:tc>
          <w:tcPr>
            <w:tcW w:w="1820" w:type="dxa"/>
            <w:tcBorders>
              <w:top w:val="nil"/>
              <w:left w:val="nil"/>
              <w:bottom w:val="single" w:sz="4" w:space="0" w:color="auto"/>
              <w:right w:val="single" w:sz="4" w:space="0" w:color="auto"/>
            </w:tcBorders>
            <w:shd w:val="clear" w:color="auto" w:fill="auto"/>
            <w:vAlign w:val="center"/>
            <w:hideMark/>
          </w:tcPr>
          <w:p w14:paraId="3AFB1446" w14:textId="77777777" w:rsidR="002F1A34" w:rsidRPr="002F1A34" w:rsidRDefault="002F1A34" w:rsidP="002F1A34">
            <w:pPr>
              <w:rPr>
                <w:ins w:id="193" w:author="Nicolas Togo" w:date="2015-11-17T20:12:00Z"/>
                <w:rFonts w:ascii="Tahoma" w:hAnsi="Tahoma" w:cs="Tahoma"/>
                <w:color w:val="000000"/>
                <w:lang w:val="es-BO" w:eastAsia="es-BO"/>
              </w:rPr>
            </w:pPr>
            <w:ins w:id="194" w:author="Nicolas Togo" w:date="2015-11-17T20:12:00Z">
              <w:r w:rsidRPr="002F1A34">
                <w:rPr>
                  <w:rFonts w:ascii="Tahoma" w:hAnsi="Tahoma" w:cs="Tahoma"/>
                  <w:color w:val="000000"/>
                  <w:lang w:val="es-BO" w:eastAsia="es-BO"/>
                </w:rPr>
                <w:t>CARMEN ALTO</w:t>
              </w:r>
            </w:ins>
          </w:p>
        </w:tc>
        <w:tc>
          <w:tcPr>
            <w:tcW w:w="1420" w:type="dxa"/>
            <w:tcBorders>
              <w:top w:val="nil"/>
              <w:left w:val="nil"/>
              <w:bottom w:val="single" w:sz="4" w:space="0" w:color="auto"/>
              <w:right w:val="single" w:sz="4" w:space="0" w:color="auto"/>
            </w:tcBorders>
            <w:shd w:val="clear" w:color="auto" w:fill="auto"/>
            <w:vAlign w:val="center"/>
            <w:hideMark/>
          </w:tcPr>
          <w:p w14:paraId="4D45882A" w14:textId="77777777" w:rsidR="002F1A34" w:rsidRPr="002F1A34" w:rsidRDefault="002F1A34" w:rsidP="002F1A34">
            <w:pPr>
              <w:jc w:val="center"/>
              <w:rPr>
                <w:ins w:id="195" w:author="Nicolas Togo" w:date="2015-11-17T20:12:00Z"/>
                <w:rFonts w:ascii="Tahoma" w:hAnsi="Tahoma" w:cs="Tahoma"/>
                <w:color w:val="000000"/>
                <w:lang w:val="es-BO" w:eastAsia="es-BO"/>
              </w:rPr>
            </w:pPr>
            <w:ins w:id="196" w:author="Nicolas Togo" w:date="2015-11-17T20:12:00Z">
              <w:r w:rsidRPr="002F1A34">
                <w:rPr>
                  <w:rFonts w:ascii="Tahoma" w:hAnsi="Tahoma" w:cs="Tahoma"/>
                  <w:color w:val="000000"/>
                  <w:lang w:val="es-BO" w:eastAsia="es-BO"/>
                </w:rPr>
                <w:t>-66.927.222</w:t>
              </w:r>
            </w:ins>
          </w:p>
        </w:tc>
        <w:tc>
          <w:tcPr>
            <w:tcW w:w="1420" w:type="dxa"/>
            <w:tcBorders>
              <w:top w:val="nil"/>
              <w:left w:val="nil"/>
              <w:bottom w:val="single" w:sz="4" w:space="0" w:color="auto"/>
              <w:right w:val="single" w:sz="4" w:space="0" w:color="auto"/>
            </w:tcBorders>
            <w:shd w:val="clear" w:color="auto" w:fill="auto"/>
            <w:vAlign w:val="center"/>
            <w:hideMark/>
          </w:tcPr>
          <w:p w14:paraId="7F858FB7" w14:textId="77777777" w:rsidR="002F1A34" w:rsidRPr="002F1A34" w:rsidRDefault="002F1A34" w:rsidP="002F1A34">
            <w:pPr>
              <w:jc w:val="center"/>
              <w:rPr>
                <w:ins w:id="197" w:author="Nicolas Togo" w:date="2015-11-17T20:12:00Z"/>
                <w:rFonts w:ascii="Tahoma" w:hAnsi="Tahoma" w:cs="Tahoma"/>
                <w:color w:val="000000"/>
                <w:lang w:val="es-BO" w:eastAsia="es-BO"/>
              </w:rPr>
            </w:pPr>
            <w:ins w:id="198" w:author="Nicolas Togo" w:date="2015-11-17T20:12:00Z">
              <w:r w:rsidRPr="002F1A34">
                <w:rPr>
                  <w:rFonts w:ascii="Tahoma" w:hAnsi="Tahoma" w:cs="Tahoma"/>
                  <w:color w:val="000000"/>
                  <w:lang w:val="es-BO" w:eastAsia="es-BO"/>
                </w:rPr>
                <w:t>-12.475.556</w:t>
              </w:r>
            </w:ins>
          </w:p>
        </w:tc>
      </w:tr>
      <w:tr w:rsidR="002F1A34" w:rsidRPr="002F1A34" w14:paraId="640AB372" w14:textId="77777777" w:rsidTr="002F1A34">
        <w:trPr>
          <w:trHeight w:val="225"/>
          <w:ins w:id="19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52344C0" w14:textId="77777777" w:rsidR="002F1A34" w:rsidRPr="002F1A34" w:rsidRDefault="002F1A34" w:rsidP="002F1A34">
            <w:pPr>
              <w:jc w:val="center"/>
              <w:rPr>
                <w:ins w:id="200" w:author="Nicolas Togo" w:date="2015-11-17T20:12:00Z"/>
                <w:rFonts w:ascii="Tahoma" w:hAnsi="Tahoma" w:cs="Tahoma"/>
                <w:color w:val="000000"/>
                <w:lang w:val="es-BO" w:eastAsia="es-BO"/>
              </w:rPr>
            </w:pPr>
            <w:ins w:id="201" w:author="Nicolas Togo" w:date="2015-11-17T20:12:00Z">
              <w:r w:rsidRPr="002F1A34">
                <w:rPr>
                  <w:rFonts w:ascii="Tahoma" w:hAnsi="Tahoma" w:cs="Tahoma"/>
                  <w:color w:val="000000"/>
                  <w:lang w:val="es-BO" w:eastAsia="es-BO"/>
                </w:rPr>
                <w:t>3</w:t>
              </w:r>
            </w:ins>
          </w:p>
        </w:tc>
        <w:tc>
          <w:tcPr>
            <w:tcW w:w="1500" w:type="dxa"/>
            <w:tcBorders>
              <w:top w:val="nil"/>
              <w:left w:val="nil"/>
              <w:bottom w:val="single" w:sz="4" w:space="0" w:color="auto"/>
              <w:right w:val="single" w:sz="4" w:space="0" w:color="auto"/>
            </w:tcBorders>
            <w:shd w:val="clear" w:color="auto" w:fill="auto"/>
            <w:vAlign w:val="center"/>
            <w:hideMark/>
          </w:tcPr>
          <w:p w14:paraId="15115C0F" w14:textId="77777777" w:rsidR="002F1A34" w:rsidRPr="002F1A34" w:rsidRDefault="002F1A34" w:rsidP="002F1A34">
            <w:pPr>
              <w:rPr>
                <w:ins w:id="202" w:author="Nicolas Togo" w:date="2015-11-17T20:12:00Z"/>
                <w:rFonts w:ascii="Tahoma" w:hAnsi="Tahoma" w:cs="Tahoma"/>
                <w:color w:val="000000"/>
                <w:lang w:val="es-BO" w:eastAsia="es-BO"/>
              </w:rPr>
            </w:pPr>
            <w:ins w:id="203" w:author="Nicolas Togo" w:date="2015-11-17T20:12:00Z">
              <w:r w:rsidRPr="002F1A34">
                <w:rPr>
                  <w:rFonts w:ascii="Tahoma" w:hAnsi="Tahoma" w:cs="Tahoma"/>
                  <w:color w:val="000000"/>
                  <w:lang w:val="es-BO" w:eastAsia="es-BO"/>
                </w:rPr>
                <w:t>BENI</w:t>
              </w:r>
            </w:ins>
          </w:p>
        </w:tc>
        <w:tc>
          <w:tcPr>
            <w:tcW w:w="1200" w:type="dxa"/>
            <w:tcBorders>
              <w:top w:val="nil"/>
              <w:left w:val="nil"/>
              <w:bottom w:val="single" w:sz="4" w:space="0" w:color="auto"/>
              <w:right w:val="single" w:sz="4" w:space="0" w:color="auto"/>
            </w:tcBorders>
            <w:shd w:val="clear" w:color="auto" w:fill="auto"/>
            <w:vAlign w:val="center"/>
            <w:hideMark/>
          </w:tcPr>
          <w:p w14:paraId="56056AEA" w14:textId="77777777" w:rsidR="002F1A34" w:rsidRPr="002F1A34" w:rsidRDefault="002F1A34" w:rsidP="002F1A34">
            <w:pPr>
              <w:rPr>
                <w:ins w:id="204" w:author="Nicolas Togo" w:date="2015-11-17T20:12:00Z"/>
                <w:rFonts w:ascii="Tahoma" w:hAnsi="Tahoma" w:cs="Tahoma"/>
                <w:color w:val="000000"/>
                <w:lang w:val="es-BO" w:eastAsia="es-BO"/>
              </w:rPr>
            </w:pPr>
            <w:ins w:id="205" w:author="Nicolas Togo" w:date="2015-11-17T20:12:00Z">
              <w:r w:rsidRPr="002F1A34">
                <w:rPr>
                  <w:rFonts w:ascii="Tahoma" w:hAnsi="Tahoma" w:cs="Tahoma"/>
                  <w:color w:val="000000"/>
                  <w:lang w:val="es-BO" w:eastAsia="es-BO"/>
                </w:rPr>
                <w:t xml:space="preserve">J. </w:t>
              </w:r>
              <w:proofErr w:type="spellStart"/>
              <w:r w:rsidRPr="002F1A34">
                <w:rPr>
                  <w:rFonts w:ascii="Tahoma" w:hAnsi="Tahoma" w:cs="Tahoma"/>
                  <w:color w:val="000000"/>
                  <w:lang w:val="es-BO" w:eastAsia="es-BO"/>
                </w:rPr>
                <w:t>Ballivián</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28E36714" w14:textId="77777777" w:rsidR="002F1A34" w:rsidRPr="002F1A34" w:rsidRDefault="002F1A34" w:rsidP="002F1A34">
            <w:pPr>
              <w:rPr>
                <w:ins w:id="206" w:author="Nicolas Togo" w:date="2015-11-17T20:12:00Z"/>
                <w:rFonts w:ascii="Tahoma" w:hAnsi="Tahoma" w:cs="Tahoma"/>
                <w:color w:val="000000"/>
                <w:lang w:val="es-BO" w:eastAsia="es-BO"/>
              </w:rPr>
            </w:pPr>
            <w:ins w:id="207" w:author="Nicolas Togo" w:date="2015-11-17T20:12:00Z">
              <w:r w:rsidRPr="002F1A34">
                <w:rPr>
                  <w:rFonts w:ascii="Tahoma" w:hAnsi="Tahoma" w:cs="Tahoma"/>
                  <w:color w:val="000000"/>
                  <w:lang w:val="es-BO" w:eastAsia="es-BO"/>
                </w:rPr>
                <w:t>San Borja</w:t>
              </w:r>
            </w:ins>
          </w:p>
        </w:tc>
        <w:tc>
          <w:tcPr>
            <w:tcW w:w="1820" w:type="dxa"/>
            <w:tcBorders>
              <w:top w:val="nil"/>
              <w:left w:val="nil"/>
              <w:bottom w:val="single" w:sz="4" w:space="0" w:color="auto"/>
              <w:right w:val="single" w:sz="4" w:space="0" w:color="auto"/>
            </w:tcBorders>
            <w:shd w:val="clear" w:color="auto" w:fill="auto"/>
            <w:vAlign w:val="center"/>
            <w:hideMark/>
          </w:tcPr>
          <w:p w14:paraId="36F63C76" w14:textId="77777777" w:rsidR="002F1A34" w:rsidRPr="002F1A34" w:rsidRDefault="002F1A34" w:rsidP="002F1A34">
            <w:pPr>
              <w:rPr>
                <w:ins w:id="208" w:author="Nicolas Togo" w:date="2015-11-17T20:12:00Z"/>
                <w:rFonts w:ascii="Tahoma" w:hAnsi="Tahoma" w:cs="Tahoma"/>
                <w:color w:val="000000"/>
                <w:lang w:val="es-BO" w:eastAsia="es-BO"/>
              </w:rPr>
            </w:pPr>
            <w:ins w:id="209" w:author="Nicolas Togo" w:date="2015-11-17T20:12:00Z">
              <w:r w:rsidRPr="002F1A34">
                <w:rPr>
                  <w:rFonts w:ascii="Tahoma" w:hAnsi="Tahoma" w:cs="Tahoma"/>
                  <w:color w:val="000000"/>
                  <w:lang w:val="es-BO" w:eastAsia="es-BO"/>
                </w:rPr>
                <w:t>QUIQUIBEY</w:t>
              </w:r>
            </w:ins>
          </w:p>
        </w:tc>
        <w:tc>
          <w:tcPr>
            <w:tcW w:w="1420" w:type="dxa"/>
            <w:tcBorders>
              <w:top w:val="nil"/>
              <w:left w:val="nil"/>
              <w:bottom w:val="single" w:sz="4" w:space="0" w:color="auto"/>
              <w:right w:val="single" w:sz="4" w:space="0" w:color="auto"/>
            </w:tcBorders>
            <w:shd w:val="clear" w:color="auto" w:fill="auto"/>
            <w:vAlign w:val="center"/>
            <w:hideMark/>
          </w:tcPr>
          <w:p w14:paraId="1F7A5EAD" w14:textId="77777777" w:rsidR="002F1A34" w:rsidRPr="002F1A34" w:rsidRDefault="002F1A34" w:rsidP="002F1A34">
            <w:pPr>
              <w:jc w:val="center"/>
              <w:rPr>
                <w:ins w:id="210" w:author="Nicolas Togo" w:date="2015-11-17T20:12:00Z"/>
                <w:rFonts w:ascii="Tahoma" w:hAnsi="Tahoma" w:cs="Tahoma"/>
                <w:color w:val="000000"/>
                <w:lang w:val="es-BO" w:eastAsia="es-BO"/>
              </w:rPr>
            </w:pPr>
            <w:ins w:id="211" w:author="Nicolas Togo" w:date="2015-11-17T20:12:00Z">
              <w:r w:rsidRPr="002F1A34">
                <w:rPr>
                  <w:rFonts w:ascii="Tahoma" w:hAnsi="Tahoma" w:cs="Tahoma"/>
                  <w:color w:val="000000"/>
                  <w:lang w:val="es-BO" w:eastAsia="es-BO"/>
                </w:rPr>
                <w:t>-67,097222</w:t>
              </w:r>
            </w:ins>
          </w:p>
        </w:tc>
        <w:tc>
          <w:tcPr>
            <w:tcW w:w="1420" w:type="dxa"/>
            <w:tcBorders>
              <w:top w:val="nil"/>
              <w:left w:val="nil"/>
              <w:bottom w:val="single" w:sz="4" w:space="0" w:color="auto"/>
              <w:right w:val="single" w:sz="4" w:space="0" w:color="auto"/>
            </w:tcBorders>
            <w:shd w:val="clear" w:color="auto" w:fill="auto"/>
            <w:vAlign w:val="center"/>
            <w:hideMark/>
          </w:tcPr>
          <w:p w14:paraId="348EC43A" w14:textId="77777777" w:rsidR="002F1A34" w:rsidRPr="002F1A34" w:rsidRDefault="002F1A34" w:rsidP="002F1A34">
            <w:pPr>
              <w:jc w:val="center"/>
              <w:rPr>
                <w:ins w:id="212" w:author="Nicolas Togo" w:date="2015-11-17T20:12:00Z"/>
                <w:rFonts w:ascii="Tahoma" w:hAnsi="Tahoma" w:cs="Tahoma"/>
                <w:color w:val="000000"/>
                <w:lang w:val="es-BO" w:eastAsia="es-BO"/>
              </w:rPr>
            </w:pPr>
            <w:ins w:id="213" w:author="Nicolas Togo" w:date="2015-11-17T20:12:00Z">
              <w:r w:rsidRPr="002F1A34">
                <w:rPr>
                  <w:rFonts w:ascii="Tahoma" w:hAnsi="Tahoma" w:cs="Tahoma"/>
                  <w:color w:val="000000"/>
                  <w:lang w:val="es-BO" w:eastAsia="es-BO"/>
                </w:rPr>
                <w:t>-15,363611</w:t>
              </w:r>
            </w:ins>
          </w:p>
        </w:tc>
      </w:tr>
      <w:tr w:rsidR="002F1A34" w:rsidRPr="002F1A34" w14:paraId="76F5B65E" w14:textId="77777777" w:rsidTr="002F1A34">
        <w:trPr>
          <w:trHeight w:val="225"/>
          <w:ins w:id="21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992F61B" w14:textId="77777777" w:rsidR="002F1A34" w:rsidRPr="002F1A34" w:rsidRDefault="002F1A34" w:rsidP="002F1A34">
            <w:pPr>
              <w:jc w:val="center"/>
              <w:rPr>
                <w:ins w:id="215" w:author="Nicolas Togo" w:date="2015-11-17T20:12:00Z"/>
                <w:rFonts w:ascii="Tahoma" w:hAnsi="Tahoma" w:cs="Tahoma"/>
                <w:color w:val="000000"/>
                <w:lang w:val="es-BO" w:eastAsia="es-BO"/>
              </w:rPr>
            </w:pPr>
            <w:ins w:id="216" w:author="Nicolas Togo" w:date="2015-11-17T20:12:00Z">
              <w:r w:rsidRPr="002F1A34">
                <w:rPr>
                  <w:rFonts w:ascii="Tahoma" w:hAnsi="Tahoma" w:cs="Tahoma"/>
                  <w:color w:val="000000"/>
                  <w:lang w:val="es-BO" w:eastAsia="es-BO"/>
                </w:rPr>
                <w:t>4</w:t>
              </w:r>
            </w:ins>
          </w:p>
        </w:tc>
        <w:tc>
          <w:tcPr>
            <w:tcW w:w="1500" w:type="dxa"/>
            <w:tcBorders>
              <w:top w:val="nil"/>
              <w:left w:val="nil"/>
              <w:bottom w:val="single" w:sz="4" w:space="0" w:color="auto"/>
              <w:right w:val="single" w:sz="4" w:space="0" w:color="auto"/>
            </w:tcBorders>
            <w:shd w:val="clear" w:color="auto" w:fill="auto"/>
            <w:vAlign w:val="center"/>
            <w:hideMark/>
          </w:tcPr>
          <w:p w14:paraId="65F82D8B" w14:textId="77777777" w:rsidR="002F1A34" w:rsidRPr="002F1A34" w:rsidRDefault="002F1A34" w:rsidP="002F1A34">
            <w:pPr>
              <w:rPr>
                <w:ins w:id="217" w:author="Nicolas Togo" w:date="2015-11-17T20:12:00Z"/>
                <w:rFonts w:ascii="Tahoma" w:hAnsi="Tahoma" w:cs="Tahoma"/>
                <w:color w:val="000000"/>
                <w:lang w:val="es-BO" w:eastAsia="es-BO"/>
              </w:rPr>
            </w:pPr>
            <w:ins w:id="218" w:author="Nicolas Togo" w:date="2015-11-17T20:12:00Z">
              <w:r w:rsidRPr="002F1A34">
                <w:rPr>
                  <w:rFonts w:ascii="Tahoma" w:hAnsi="Tahoma" w:cs="Tahoma"/>
                  <w:color w:val="000000"/>
                  <w:lang w:val="es-BO" w:eastAsia="es-BO"/>
                </w:rPr>
                <w:t>BENI</w:t>
              </w:r>
            </w:ins>
          </w:p>
        </w:tc>
        <w:tc>
          <w:tcPr>
            <w:tcW w:w="1200" w:type="dxa"/>
            <w:tcBorders>
              <w:top w:val="nil"/>
              <w:left w:val="nil"/>
              <w:bottom w:val="single" w:sz="4" w:space="0" w:color="auto"/>
              <w:right w:val="single" w:sz="4" w:space="0" w:color="auto"/>
            </w:tcBorders>
            <w:shd w:val="clear" w:color="auto" w:fill="auto"/>
            <w:vAlign w:val="center"/>
            <w:hideMark/>
          </w:tcPr>
          <w:p w14:paraId="7CF80F20" w14:textId="77777777" w:rsidR="002F1A34" w:rsidRPr="002F1A34" w:rsidRDefault="002F1A34" w:rsidP="002F1A34">
            <w:pPr>
              <w:rPr>
                <w:ins w:id="219" w:author="Nicolas Togo" w:date="2015-11-17T20:12:00Z"/>
                <w:rFonts w:ascii="Tahoma" w:hAnsi="Tahoma" w:cs="Tahoma"/>
                <w:color w:val="000000"/>
                <w:lang w:val="es-BO" w:eastAsia="es-BO"/>
              </w:rPr>
            </w:pPr>
            <w:proofErr w:type="spellStart"/>
            <w:ins w:id="220" w:author="Nicolas Togo" w:date="2015-11-17T20:12:00Z">
              <w:r w:rsidRPr="002F1A34">
                <w:rPr>
                  <w:rFonts w:ascii="Tahoma" w:hAnsi="Tahoma" w:cs="Tahoma"/>
                  <w:color w:val="000000"/>
                  <w:lang w:val="es-BO" w:eastAsia="es-BO"/>
                </w:rPr>
                <w:t>Mamore</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53693277" w14:textId="77777777" w:rsidR="002F1A34" w:rsidRPr="002F1A34" w:rsidRDefault="002F1A34" w:rsidP="002F1A34">
            <w:pPr>
              <w:rPr>
                <w:ins w:id="221" w:author="Nicolas Togo" w:date="2015-11-17T20:12:00Z"/>
                <w:rFonts w:ascii="Tahoma" w:hAnsi="Tahoma" w:cs="Tahoma"/>
                <w:color w:val="000000"/>
                <w:lang w:val="es-BO" w:eastAsia="es-BO"/>
              </w:rPr>
            </w:pPr>
            <w:ins w:id="222" w:author="Nicolas Togo" w:date="2015-11-17T20:12:00Z">
              <w:r w:rsidRPr="002F1A34">
                <w:rPr>
                  <w:rFonts w:ascii="Tahoma" w:hAnsi="Tahoma" w:cs="Tahoma"/>
                  <w:color w:val="000000"/>
                  <w:lang w:val="es-BO" w:eastAsia="es-BO"/>
                </w:rPr>
                <w:t>San Joaquín</w:t>
              </w:r>
            </w:ins>
          </w:p>
        </w:tc>
        <w:tc>
          <w:tcPr>
            <w:tcW w:w="1820" w:type="dxa"/>
            <w:tcBorders>
              <w:top w:val="nil"/>
              <w:left w:val="nil"/>
              <w:bottom w:val="single" w:sz="4" w:space="0" w:color="auto"/>
              <w:right w:val="single" w:sz="4" w:space="0" w:color="auto"/>
            </w:tcBorders>
            <w:shd w:val="clear" w:color="auto" w:fill="auto"/>
            <w:vAlign w:val="center"/>
            <w:hideMark/>
          </w:tcPr>
          <w:p w14:paraId="05C1D22E" w14:textId="77777777" w:rsidR="002F1A34" w:rsidRPr="002F1A34" w:rsidRDefault="002F1A34" w:rsidP="002F1A34">
            <w:pPr>
              <w:rPr>
                <w:ins w:id="223" w:author="Nicolas Togo" w:date="2015-11-17T20:12:00Z"/>
                <w:rFonts w:ascii="Tahoma" w:hAnsi="Tahoma" w:cs="Tahoma"/>
                <w:color w:val="000000"/>
                <w:lang w:val="es-BO" w:eastAsia="es-BO"/>
              </w:rPr>
            </w:pPr>
            <w:ins w:id="224" w:author="Nicolas Togo" w:date="2015-11-17T20:12:00Z">
              <w:r w:rsidRPr="002F1A34">
                <w:rPr>
                  <w:rFonts w:ascii="Tahoma" w:hAnsi="Tahoma" w:cs="Tahoma"/>
                  <w:color w:val="000000"/>
                  <w:lang w:val="es-BO" w:eastAsia="es-BO"/>
                </w:rPr>
                <w:t>MONTE AZUL</w:t>
              </w:r>
            </w:ins>
          </w:p>
        </w:tc>
        <w:tc>
          <w:tcPr>
            <w:tcW w:w="1420" w:type="dxa"/>
            <w:tcBorders>
              <w:top w:val="nil"/>
              <w:left w:val="nil"/>
              <w:bottom w:val="single" w:sz="4" w:space="0" w:color="auto"/>
              <w:right w:val="single" w:sz="4" w:space="0" w:color="auto"/>
            </w:tcBorders>
            <w:shd w:val="clear" w:color="auto" w:fill="auto"/>
            <w:vAlign w:val="center"/>
            <w:hideMark/>
          </w:tcPr>
          <w:p w14:paraId="77A8E51B" w14:textId="77777777" w:rsidR="002F1A34" w:rsidRPr="002F1A34" w:rsidRDefault="002F1A34" w:rsidP="002F1A34">
            <w:pPr>
              <w:jc w:val="center"/>
              <w:rPr>
                <w:ins w:id="225" w:author="Nicolas Togo" w:date="2015-11-17T20:12:00Z"/>
                <w:rFonts w:ascii="Tahoma" w:hAnsi="Tahoma" w:cs="Tahoma"/>
                <w:color w:val="000000"/>
                <w:lang w:val="es-BO" w:eastAsia="es-BO"/>
              </w:rPr>
            </w:pPr>
            <w:ins w:id="226" w:author="Nicolas Togo" w:date="2015-11-17T20:12:00Z">
              <w:r w:rsidRPr="002F1A34">
                <w:rPr>
                  <w:rFonts w:ascii="Tahoma" w:hAnsi="Tahoma" w:cs="Tahoma"/>
                  <w:color w:val="000000"/>
                  <w:lang w:val="es-BO" w:eastAsia="es-BO"/>
                </w:rPr>
                <w:t>-64.918.333</w:t>
              </w:r>
            </w:ins>
          </w:p>
        </w:tc>
        <w:tc>
          <w:tcPr>
            <w:tcW w:w="1420" w:type="dxa"/>
            <w:tcBorders>
              <w:top w:val="nil"/>
              <w:left w:val="nil"/>
              <w:bottom w:val="single" w:sz="4" w:space="0" w:color="auto"/>
              <w:right w:val="single" w:sz="4" w:space="0" w:color="auto"/>
            </w:tcBorders>
            <w:shd w:val="clear" w:color="auto" w:fill="auto"/>
            <w:vAlign w:val="center"/>
            <w:hideMark/>
          </w:tcPr>
          <w:p w14:paraId="256A3811" w14:textId="77777777" w:rsidR="002F1A34" w:rsidRPr="002F1A34" w:rsidRDefault="002F1A34" w:rsidP="002F1A34">
            <w:pPr>
              <w:jc w:val="center"/>
              <w:rPr>
                <w:ins w:id="227" w:author="Nicolas Togo" w:date="2015-11-17T20:12:00Z"/>
                <w:rFonts w:ascii="Tahoma" w:hAnsi="Tahoma" w:cs="Tahoma"/>
                <w:color w:val="000000"/>
                <w:lang w:val="es-BO" w:eastAsia="es-BO"/>
              </w:rPr>
            </w:pPr>
            <w:ins w:id="228" w:author="Nicolas Togo" w:date="2015-11-17T20:12:00Z">
              <w:r w:rsidRPr="002F1A34">
                <w:rPr>
                  <w:rFonts w:ascii="Tahoma" w:hAnsi="Tahoma" w:cs="Tahoma"/>
                  <w:color w:val="000000"/>
                  <w:lang w:val="es-BO" w:eastAsia="es-BO"/>
                </w:rPr>
                <w:t>-12.094.444</w:t>
              </w:r>
            </w:ins>
          </w:p>
        </w:tc>
      </w:tr>
      <w:tr w:rsidR="002F1A34" w:rsidRPr="002F1A34" w14:paraId="6D4B158F" w14:textId="77777777" w:rsidTr="002F1A34">
        <w:trPr>
          <w:trHeight w:val="225"/>
          <w:ins w:id="22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B623E51" w14:textId="77777777" w:rsidR="002F1A34" w:rsidRPr="002F1A34" w:rsidRDefault="002F1A34" w:rsidP="002F1A34">
            <w:pPr>
              <w:jc w:val="center"/>
              <w:rPr>
                <w:ins w:id="230" w:author="Nicolas Togo" w:date="2015-11-17T20:12:00Z"/>
                <w:rFonts w:ascii="Tahoma" w:hAnsi="Tahoma" w:cs="Tahoma"/>
                <w:color w:val="000000"/>
                <w:lang w:val="es-BO" w:eastAsia="es-BO"/>
              </w:rPr>
            </w:pPr>
            <w:ins w:id="231" w:author="Nicolas Togo" w:date="2015-11-17T20:12:00Z">
              <w:r w:rsidRPr="002F1A34">
                <w:rPr>
                  <w:rFonts w:ascii="Tahoma" w:hAnsi="Tahoma" w:cs="Tahoma"/>
                  <w:color w:val="000000"/>
                  <w:lang w:val="es-BO" w:eastAsia="es-BO"/>
                </w:rPr>
                <w:t>5</w:t>
              </w:r>
            </w:ins>
          </w:p>
        </w:tc>
        <w:tc>
          <w:tcPr>
            <w:tcW w:w="1500" w:type="dxa"/>
            <w:tcBorders>
              <w:top w:val="nil"/>
              <w:left w:val="nil"/>
              <w:bottom w:val="single" w:sz="4" w:space="0" w:color="auto"/>
              <w:right w:val="single" w:sz="4" w:space="0" w:color="auto"/>
            </w:tcBorders>
            <w:shd w:val="clear" w:color="auto" w:fill="auto"/>
            <w:vAlign w:val="center"/>
            <w:hideMark/>
          </w:tcPr>
          <w:p w14:paraId="12FD812B" w14:textId="77777777" w:rsidR="002F1A34" w:rsidRPr="002F1A34" w:rsidRDefault="002F1A34" w:rsidP="002F1A34">
            <w:pPr>
              <w:rPr>
                <w:ins w:id="232" w:author="Nicolas Togo" w:date="2015-11-17T20:12:00Z"/>
                <w:rFonts w:ascii="Tahoma" w:hAnsi="Tahoma" w:cs="Tahoma"/>
                <w:color w:val="000000"/>
                <w:lang w:val="es-BO" w:eastAsia="es-BO"/>
              </w:rPr>
            </w:pPr>
            <w:ins w:id="233" w:author="Nicolas Togo" w:date="2015-11-17T20:12:00Z">
              <w:r w:rsidRPr="002F1A34">
                <w:rPr>
                  <w:rFonts w:ascii="Tahoma" w:hAnsi="Tahoma" w:cs="Tahoma"/>
                  <w:color w:val="000000"/>
                  <w:lang w:val="es-BO" w:eastAsia="es-BO"/>
                </w:rPr>
                <w:t>BENI</w:t>
              </w:r>
            </w:ins>
          </w:p>
        </w:tc>
        <w:tc>
          <w:tcPr>
            <w:tcW w:w="1200" w:type="dxa"/>
            <w:tcBorders>
              <w:top w:val="nil"/>
              <w:left w:val="nil"/>
              <w:bottom w:val="single" w:sz="4" w:space="0" w:color="auto"/>
              <w:right w:val="single" w:sz="4" w:space="0" w:color="auto"/>
            </w:tcBorders>
            <w:shd w:val="clear" w:color="auto" w:fill="auto"/>
            <w:vAlign w:val="center"/>
            <w:hideMark/>
          </w:tcPr>
          <w:p w14:paraId="22511D00" w14:textId="77777777" w:rsidR="002F1A34" w:rsidRPr="002F1A34" w:rsidRDefault="002F1A34" w:rsidP="002F1A34">
            <w:pPr>
              <w:rPr>
                <w:ins w:id="234" w:author="Nicolas Togo" w:date="2015-11-17T20:12:00Z"/>
                <w:rFonts w:ascii="Tahoma" w:hAnsi="Tahoma" w:cs="Tahoma"/>
                <w:color w:val="000000"/>
                <w:lang w:val="es-BO" w:eastAsia="es-BO"/>
              </w:rPr>
            </w:pPr>
            <w:proofErr w:type="spellStart"/>
            <w:ins w:id="235" w:author="Nicolas Togo" w:date="2015-11-17T20:12:00Z">
              <w:r w:rsidRPr="002F1A34">
                <w:rPr>
                  <w:rFonts w:ascii="Tahoma" w:hAnsi="Tahoma" w:cs="Tahoma"/>
                  <w:color w:val="000000"/>
                  <w:lang w:val="es-BO" w:eastAsia="es-BO"/>
                </w:rPr>
                <w:t>Marban</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1CD23C54" w14:textId="77777777" w:rsidR="002F1A34" w:rsidRPr="002F1A34" w:rsidRDefault="002F1A34" w:rsidP="002F1A34">
            <w:pPr>
              <w:rPr>
                <w:ins w:id="236" w:author="Nicolas Togo" w:date="2015-11-17T20:12:00Z"/>
                <w:rFonts w:ascii="Tahoma" w:hAnsi="Tahoma" w:cs="Tahoma"/>
                <w:color w:val="000000"/>
                <w:lang w:val="es-BO" w:eastAsia="es-BO"/>
              </w:rPr>
            </w:pPr>
            <w:ins w:id="237" w:author="Nicolas Togo" w:date="2015-11-17T20:12:00Z">
              <w:r w:rsidRPr="002F1A34">
                <w:rPr>
                  <w:rFonts w:ascii="Tahoma" w:hAnsi="Tahoma" w:cs="Tahoma"/>
                  <w:color w:val="000000"/>
                  <w:lang w:val="es-BO" w:eastAsia="es-BO"/>
                </w:rPr>
                <w:t>San Javier</w:t>
              </w:r>
            </w:ins>
          </w:p>
        </w:tc>
        <w:tc>
          <w:tcPr>
            <w:tcW w:w="1820" w:type="dxa"/>
            <w:tcBorders>
              <w:top w:val="nil"/>
              <w:left w:val="nil"/>
              <w:bottom w:val="single" w:sz="4" w:space="0" w:color="auto"/>
              <w:right w:val="single" w:sz="4" w:space="0" w:color="auto"/>
            </w:tcBorders>
            <w:shd w:val="clear" w:color="auto" w:fill="auto"/>
            <w:vAlign w:val="center"/>
            <w:hideMark/>
          </w:tcPr>
          <w:p w14:paraId="48612640" w14:textId="77777777" w:rsidR="002F1A34" w:rsidRPr="002F1A34" w:rsidRDefault="002F1A34" w:rsidP="002F1A34">
            <w:pPr>
              <w:rPr>
                <w:ins w:id="238" w:author="Nicolas Togo" w:date="2015-11-17T20:12:00Z"/>
                <w:rFonts w:ascii="Tahoma" w:hAnsi="Tahoma" w:cs="Tahoma"/>
                <w:color w:val="000000"/>
                <w:lang w:val="es-BO" w:eastAsia="es-BO"/>
              </w:rPr>
            </w:pPr>
            <w:ins w:id="239" w:author="Nicolas Togo" w:date="2015-11-17T20:12:00Z">
              <w:r w:rsidRPr="002F1A34">
                <w:rPr>
                  <w:rFonts w:ascii="Tahoma" w:hAnsi="Tahoma" w:cs="Tahoma"/>
                  <w:color w:val="000000"/>
                  <w:lang w:val="es-BO" w:eastAsia="es-BO"/>
                </w:rPr>
                <w:t>VILLA NAZARET</w:t>
              </w:r>
            </w:ins>
          </w:p>
        </w:tc>
        <w:tc>
          <w:tcPr>
            <w:tcW w:w="1420" w:type="dxa"/>
            <w:tcBorders>
              <w:top w:val="nil"/>
              <w:left w:val="nil"/>
              <w:bottom w:val="single" w:sz="4" w:space="0" w:color="auto"/>
              <w:right w:val="single" w:sz="4" w:space="0" w:color="auto"/>
            </w:tcBorders>
            <w:shd w:val="clear" w:color="auto" w:fill="auto"/>
            <w:vAlign w:val="center"/>
            <w:hideMark/>
          </w:tcPr>
          <w:p w14:paraId="520546E1" w14:textId="77777777" w:rsidR="002F1A34" w:rsidRPr="002F1A34" w:rsidRDefault="002F1A34" w:rsidP="002F1A34">
            <w:pPr>
              <w:jc w:val="center"/>
              <w:rPr>
                <w:ins w:id="240" w:author="Nicolas Togo" w:date="2015-11-17T20:12:00Z"/>
                <w:rFonts w:ascii="Tahoma" w:hAnsi="Tahoma" w:cs="Tahoma"/>
                <w:color w:val="000000"/>
                <w:lang w:val="es-BO" w:eastAsia="es-BO"/>
              </w:rPr>
            </w:pPr>
            <w:ins w:id="241" w:author="Nicolas Togo" w:date="2015-11-17T20:12:00Z">
              <w:r w:rsidRPr="002F1A34">
                <w:rPr>
                  <w:rFonts w:ascii="Tahoma" w:hAnsi="Tahoma" w:cs="Tahoma"/>
                  <w:color w:val="000000"/>
                  <w:lang w:val="es-BO" w:eastAsia="es-BO"/>
                </w:rPr>
                <w:t>-64,369722</w:t>
              </w:r>
            </w:ins>
          </w:p>
        </w:tc>
        <w:tc>
          <w:tcPr>
            <w:tcW w:w="1420" w:type="dxa"/>
            <w:tcBorders>
              <w:top w:val="nil"/>
              <w:left w:val="nil"/>
              <w:bottom w:val="single" w:sz="4" w:space="0" w:color="auto"/>
              <w:right w:val="single" w:sz="4" w:space="0" w:color="auto"/>
            </w:tcBorders>
            <w:shd w:val="clear" w:color="auto" w:fill="auto"/>
            <w:vAlign w:val="center"/>
            <w:hideMark/>
          </w:tcPr>
          <w:p w14:paraId="2F7D1994" w14:textId="77777777" w:rsidR="002F1A34" w:rsidRPr="002F1A34" w:rsidRDefault="002F1A34" w:rsidP="002F1A34">
            <w:pPr>
              <w:jc w:val="center"/>
              <w:rPr>
                <w:ins w:id="242" w:author="Nicolas Togo" w:date="2015-11-17T20:12:00Z"/>
                <w:rFonts w:ascii="Tahoma" w:hAnsi="Tahoma" w:cs="Tahoma"/>
                <w:color w:val="000000"/>
                <w:lang w:val="es-BO" w:eastAsia="es-BO"/>
              </w:rPr>
            </w:pPr>
            <w:ins w:id="243" w:author="Nicolas Togo" w:date="2015-11-17T20:12:00Z">
              <w:r w:rsidRPr="002F1A34">
                <w:rPr>
                  <w:rFonts w:ascii="Tahoma" w:hAnsi="Tahoma" w:cs="Tahoma"/>
                  <w:color w:val="000000"/>
                  <w:lang w:val="es-BO" w:eastAsia="es-BO"/>
                </w:rPr>
                <w:t>-14,590833</w:t>
              </w:r>
            </w:ins>
          </w:p>
        </w:tc>
      </w:tr>
      <w:tr w:rsidR="002F1A34" w:rsidRPr="002F1A34" w14:paraId="1E384330" w14:textId="77777777" w:rsidTr="002F1A34">
        <w:trPr>
          <w:trHeight w:val="225"/>
          <w:ins w:id="24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4870422" w14:textId="77777777" w:rsidR="002F1A34" w:rsidRPr="002F1A34" w:rsidRDefault="002F1A34" w:rsidP="002F1A34">
            <w:pPr>
              <w:jc w:val="center"/>
              <w:rPr>
                <w:ins w:id="245" w:author="Nicolas Togo" w:date="2015-11-17T20:12:00Z"/>
                <w:rFonts w:ascii="Tahoma" w:hAnsi="Tahoma" w:cs="Tahoma"/>
                <w:color w:val="000000"/>
                <w:lang w:val="es-BO" w:eastAsia="es-BO"/>
              </w:rPr>
            </w:pPr>
            <w:ins w:id="246" w:author="Nicolas Togo" w:date="2015-11-17T20:12:00Z">
              <w:r w:rsidRPr="002F1A34">
                <w:rPr>
                  <w:rFonts w:ascii="Tahoma" w:hAnsi="Tahoma" w:cs="Tahoma"/>
                  <w:color w:val="000000"/>
                  <w:lang w:val="es-BO" w:eastAsia="es-BO"/>
                </w:rPr>
                <w:t>6</w:t>
              </w:r>
            </w:ins>
          </w:p>
        </w:tc>
        <w:tc>
          <w:tcPr>
            <w:tcW w:w="1500" w:type="dxa"/>
            <w:tcBorders>
              <w:top w:val="nil"/>
              <w:left w:val="nil"/>
              <w:bottom w:val="single" w:sz="4" w:space="0" w:color="auto"/>
              <w:right w:val="single" w:sz="4" w:space="0" w:color="auto"/>
            </w:tcBorders>
            <w:shd w:val="clear" w:color="auto" w:fill="auto"/>
            <w:vAlign w:val="center"/>
            <w:hideMark/>
          </w:tcPr>
          <w:p w14:paraId="7AB68FD9" w14:textId="77777777" w:rsidR="002F1A34" w:rsidRPr="002F1A34" w:rsidRDefault="002F1A34" w:rsidP="002F1A34">
            <w:pPr>
              <w:rPr>
                <w:ins w:id="247" w:author="Nicolas Togo" w:date="2015-11-17T20:12:00Z"/>
                <w:rFonts w:ascii="Tahoma" w:hAnsi="Tahoma" w:cs="Tahoma"/>
                <w:color w:val="000000"/>
                <w:lang w:val="es-BO" w:eastAsia="es-BO"/>
              </w:rPr>
            </w:pPr>
            <w:ins w:id="248" w:author="Nicolas Togo" w:date="2015-11-17T20:12:00Z">
              <w:r w:rsidRPr="002F1A34">
                <w:rPr>
                  <w:rFonts w:ascii="Tahoma" w:hAnsi="Tahoma" w:cs="Tahoma"/>
                  <w:color w:val="000000"/>
                  <w:lang w:val="es-BO" w:eastAsia="es-BO"/>
                </w:rPr>
                <w:t>BENI</w:t>
              </w:r>
            </w:ins>
          </w:p>
        </w:tc>
        <w:tc>
          <w:tcPr>
            <w:tcW w:w="1200" w:type="dxa"/>
            <w:tcBorders>
              <w:top w:val="nil"/>
              <w:left w:val="nil"/>
              <w:bottom w:val="single" w:sz="4" w:space="0" w:color="auto"/>
              <w:right w:val="single" w:sz="4" w:space="0" w:color="auto"/>
            </w:tcBorders>
            <w:shd w:val="clear" w:color="auto" w:fill="auto"/>
            <w:vAlign w:val="center"/>
            <w:hideMark/>
          </w:tcPr>
          <w:p w14:paraId="48B96FA4" w14:textId="77777777" w:rsidR="002F1A34" w:rsidRPr="002F1A34" w:rsidRDefault="002F1A34" w:rsidP="002F1A34">
            <w:pPr>
              <w:rPr>
                <w:ins w:id="249" w:author="Nicolas Togo" w:date="2015-11-17T20:12:00Z"/>
                <w:rFonts w:ascii="Tahoma" w:hAnsi="Tahoma" w:cs="Tahoma"/>
                <w:color w:val="000000"/>
                <w:lang w:val="es-BO" w:eastAsia="es-BO"/>
              </w:rPr>
            </w:pPr>
            <w:ins w:id="250" w:author="Nicolas Togo" w:date="2015-11-17T20:12:00Z">
              <w:r w:rsidRPr="002F1A34">
                <w:rPr>
                  <w:rFonts w:ascii="Tahoma" w:hAnsi="Tahoma" w:cs="Tahoma"/>
                  <w:color w:val="000000"/>
                  <w:lang w:val="es-BO" w:eastAsia="es-BO"/>
                </w:rPr>
                <w:t>Yacuma</w:t>
              </w:r>
            </w:ins>
          </w:p>
        </w:tc>
        <w:tc>
          <w:tcPr>
            <w:tcW w:w="1200" w:type="dxa"/>
            <w:tcBorders>
              <w:top w:val="nil"/>
              <w:left w:val="nil"/>
              <w:bottom w:val="single" w:sz="4" w:space="0" w:color="auto"/>
              <w:right w:val="single" w:sz="4" w:space="0" w:color="auto"/>
            </w:tcBorders>
            <w:shd w:val="clear" w:color="auto" w:fill="auto"/>
            <w:vAlign w:val="center"/>
            <w:hideMark/>
          </w:tcPr>
          <w:p w14:paraId="0CFCD181" w14:textId="77777777" w:rsidR="002F1A34" w:rsidRPr="002F1A34" w:rsidRDefault="002F1A34" w:rsidP="002F1A34">
            <w:pPr>
              <w:rPr>
                <w:ins w:id="251" w:author="Nicolas Togo" w:date="2015-11-17T20:12:00Z"/>
                <w:rFonts w:ascii="Tahoma" w:hAnsi="Tahoma" w:cs="Tahoma"/>
                <w:color w:val="000000"/>
                <w:lang w:val="es-BO" w:eastAsia="es-BO"/>
              </w:rPr>
            </w:pPr>
            <w:proofErr w:type="spellStart"/>
            <w:ins w:id="252" w:author="Nicolas Togo" w:date="2015-11-17T20:12:00Z">
              <w:r w:rsidRPr="002F1A34">
                <w:rPr>
                  <w:rFonts w:ascii="Tahoma" w:hAnsi="Tahoma" w:cs="Tahoma"/>
                  <w:color w:val="000000"/>
                  <w:lang w:val="es-BO" w:eastAsia="es-BO"/>
                </w:rPr>
                <w:t>Exaltacion</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59FDFD0E" w14:textId="77777777" w:rsidR="002F1A34" w:rsidRPr="002F1A34" w:rsidRDefault="002F1A34" w:rsidP="002F1A34">
            <w:pPr>
              <w:rPr>
                <w:ins w:id="253" w:author="Nicolas Togo" w:date="2015-11-17T20:12:00Z"/>
                <w:rFonts w:ascii="Tahoma" w:hAnsi="Tahoma" w:cs="Tahoma"/>
                <w:color w:val="000000"/>
                <w:lang w:val="es-BO" w:eastAsia="es-BO"/>
              </w:rPr>
            </w:pPr>
            <w:ins w:id="254" w:author="Nicolas Togo" w:date="2015-11-17T20:12:00Z">
              <w:r w:rsidRPr="002F1A34">
                <w:rPr>
                  <w:rFonts w:ascii="Tahoma" w:hAnsi="Tahoma" w:cs="Tahoma"/>
                  <w:color w:val="000000"/>
                  <w:lang w:val="es-BO" w:eastAsia="es-BO"/>
                </w:rPr>
                <w:t>RANCHO GINEBRA</w:t>
              </w:r>
            </w:ins>
          </w:p>
        </w:tc>
        <w:tc>
          <w:tcPr>
            <w:tcW w:w="1420" w:type="dxa"/>
            <w:tcBorders>
              <w:top w:val="nil"/>
              <w:left w:val="nil"/>
              <w:bottom w:val="single" w:sz="4" w:space="0" w:color="auto"/>
              <w:right w:val="single" w:sz="4" w:space="0" w:color="auto"/>
            </w:tcBorders>
            <w:shd w:val="clear" w:color="auto" w:fill="auto"/>
            <w:vAlign w:val="center"/>
            <w:hideMark/>
          </w:tcPr>
          <w:p w14:paraId="7FE1EEF4" w14:textId="77777777" w:rsidR="002F1A34" w:rsidRPr="002F1A34" w:rsidRDefault="002F1A34" w:rsidP="002F1A34">
            <w:pPr>
              <w:jc w:val="center"/>
              <w:rPr>
                <w:ins w:id="255" w:author="Nicolas Togo" w:date="2015-11-17T20:12:00Z"/>
                <w:rFonts w:ascii="Tahoma" w:hAnsi="Tahoma" w:cs="Tahoma"/>
                <w:color w:val="000000"/>
                <w:lang w:val="es-BO" w:eastAsia="es-BO"/>
              </w:rPr>
            </w:pPr>
            <w:ins w:id="256" w:author="Nicolas Togo" w:date="2015-11-17T20:12:00Z">
              <w:r w:rsidRPr="002F1A34">
                <w:rPr>
                  <w:rFonts w:ascii="Tahoma" w:hAnsi="Tahoma" w:cs="Tahoma"/>
                  <w:color w:val="000000"/>
                  <w:lang w:val="es-BO" w:eastAsia="es-BO"/>
                </w:rPr>
                <w:t>-65,426944</w:t>
              </w:r>
            </w:ins>
          </w:p>
        </w:tc>
        <w:tc>
          <w:tcPr>
            <w:tcW w:w="1420" w:type="dxa"/>
            <w:tcBorders>
              <w:top w:val="nil"/>
              <w:left w:val="nil"/>
              <w:bottom w:val="single" w:sz="4" w:space="0" w:color="auto"/>
              <w:right w:val="single" w:sz="4" w:space="0" w:color="auto"/>
            </w:tcBorders>
            <w:shd w:val="clear" w:color="auto" w:fill="auto"/>
            <w:vAlign w:val="center"/>
            <w:hideMark/>
          </w:tcPr>
          <w:p w14:paraId="199903EC" w14:textId="77777777" w:rsidR="002F1A34" w:rsidRPr="002F1A34" w:rsidRDefault="002F1A34" w:rsidP="002F1A34">
            <w:pPr>
              <w:jc w:val="center"/>
              <w:rPr>
                <w:ins w:id="257" w:author="Nicolas Togo" w:date="2015-11-17T20:12:00Z"/>
                <w:rFonts w:ascii="Tahoma" w:hAnsi="Tahoma" w:cs="Tahoma"/>
                <w:color w:val="000000"/>
                <w:lang w:val="es-BO" w:eastAsia="es-BO"/>
              </w:rPr>
            </w:pPr>
            <w:ins w:id="258" w:author="Nicolas Togo" w:date="2015-11-17T20:12:00Z">
              <w:r w:rsidRPr="002F1A34">
                <w:rPr>
                  <w:rFonts w:ascii="Tahoma" w:hAnsi="Tahoma" w:cs="Tahoma"/>
                  <w:color w:val="000000"/>
                  <w:lang w:val="es-BO" w:eastAsia="es-BO"/>
                </w:rPr>
                <w:t>-12,915833</w:t>
              </w:r>
            </w:ins>
          </w:p>
        </w:tc>
      </w:tr>
      <w:tr w:rsidR="002F1A34" w:rsidRPr="002F1A34" w14:paraId="61190882" w14:textId="77777777" w:rsidTr="002F1A34">
        <w:trPr>
          <w:trHeight w:val="225"/>
          <w:ins w:id="25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F7642BB" w14:textId="77777777" w:rsidR="002F1A34" w:rsidRPr="002F1A34" w:rsidRDefault="002F1A34" w:rsidP="002F1A34">
            <w:pPr>
              <w:jc w:val="center"/>
              <w:rPr>
                <w:ins w:id="260" w:author="Nicolas Togo" w:date="2015-11-17T20:12:00Z"/>
                <w:rFonts w:ascii="Tahoma" w:hAnsi="Tahoma" w:cs="Tahoma"/>
                <w:color w:val="000000"/>
                <w:lang w:val="es-BO" w:eastAsia="es-BO"/>
              </w:rPr>
            </w:pPr>
            <w:ins w:id="261" w:author="Nicolas Togo" w:date="2015-11-17T20:12:00Z">
              <w:r w:rsidRPr="002F1A34">
                <w:rPr>
                  <w:rFonts w:ascii="Tahoma" w:hAnsi="Tahoma" w:cs="Tahoma"/>
                  <w:color w:val="000000"/>
                  <w:lang w:val="es-BO" w:eastAsia="es-BO"/>
                </w:rPr>
                <w:t>7</w:t>
              </w:r>
            </w:ins>
          </w:p>
        </w:tc>
        <w:tc>
          <w:tcPr>
            <w:tcW w:w="1500" w:type="dxa"/>
            <w:tcBorders>
              <w:top w:val="nil"/>
              <w:left w:val="nil"/>
              <w:bottom w:val="single" w:sz="4" w:space="0" w:color="auto"/>
              <w:right w:val="single" w:sz="4" w:space="0" w:color="auto"/>
            </w:tcBorders>
            <w:shd w:val="clear" w:color="auto" w:fill="auto"/>
            <w:vAlign w:val="center"/>
            <w:hideMark/>
          </w:tcPr>
          <w:p w14:paraId="26EAE5EA" w14:textId="77777777" w:rsidR="002F1A34" w:rsidRPr="002F1A34" w:rsidRDefault="002F1A34" w:rsidP="002F1A34">
            <w:pPr>
              <w:rPr>
                <w:ins w:id="262" w:author="Nicolas Togo" w:date="2015-11-17T20:12:00Z"/>
                <w:rFonts w:ascii="Tahoma" w:hAnsi="Tahoma" w:cs="Tahoma"/>
                <w:color w:val="000000"/>
                <w:lang w:val="es-BO" w:eastAsia="es-BO"/>
              </w:rPr>
            </w:pPr>
            <w:ins w:id="263" w:author="Nicolas Togo" w:date="2015-11-17T20:12:00Z">
              <w:r w:rsidRPr="002F1A34">
                <w:rPr>
                  <w:rFonts w:ascii="Tahoma" w:hAnsi="Tahoma" w:cs="Tahoma"/>
                  <w:color w:val="000000"/>
                  <w:lang w:val="es-BO" w:eastAsia="es-BO"/>
                </w:rPr>
                <w:t>CHUQUISACA</w:t>
              </w:r>
            </w:ins>
          </w:p>
        </w:tc>
        <w:tc>
          <w:tcPr>
            <w:tcW w:w="1200" w:type="dxa"/>
            <w:tcBorders>
              <w:top w:val="nil"/>
              <w:left w:val="nil"/>
              <w:bottom w:val="single" w:sz="4" w:space="0" w:color="auto"/>
              <w:right w:val="single" w:sz="4" w:space="0" w:color="auto"/>
            </w:tcBorders>
            <w:shd w:val="clear" w:color="auto" w:fill="auto"/>
            <w:vAlign w:val="center"/>
            <w:hideMark/>
          </w:tcPr>
          <w:p w14:paraId="1C82FDBA" w14:textId="77777777" w:rsidR="002F1A34" w:rsidRPr="002F1A34" w:rsidRDefault="002F1A34" w:rsidP="002F1A34">
            <w:pPr>
              <w:rPr>
                <w:ins w:id="264" w:author="Nicolas Togo" w:date="2015-11-17T20:12:00Z"/>
                <w:rFonts w:ascii="Tahoma" w:hAnsi="Tahoma" w:cs="Tahoma"/>
                <w:color w:val="000000"/>
                <w:lang w:val="es-BO" w:eastAsia="es-BO"/>
              </w:rPr>
            </w:pPr>
            <w:ins w:id="265" w:author="Nicolas Togo" w:date="2015-11-17T20:12:00Z">
              <w:r w:rsidRPr="002F1A34">
                <w:rPr>
                  <w:rFonts w:ascii="Tahoma" w:hAnsi="Tahoma" w:cs="Tahoma"/>
                  <w:color w:val="000000"/>
                  <w:lang w:val="es-BO" w:eastAsia="es-BO"/>
                </w:rPr>
                <w:t>Azurduy</w:t>
              </w:r>
            </w:ins>
          </w:p>
        </w:tc>
        <w:tc>
          <w:tcPr>
            <w:tcW w:w="1200" w:type="dxa"/>
            <w:tcBorders>
              <w:top w:val="nil"/>
              <w:left w:val="nil"/>
              <w:bottom w:val="single" w:sz="4" w:space="0" w:color="auto"/>
              <w:right w:val="single" w:sz="4" w:space="0" w:color="auto"/>
            </w:tcBorders>
            <w:shd w:val="clear" w:color="auto" w:fill="auto"/>
            <w:vAlign w:val="center"/>
            <w:hideMark/>
          </w:tcPr>
          <w:p w14:paraId="684C997E" w14:textId="77777777" w:rsidR="002F1A34" w:rsidRPr="002F1A34" w:rsidRDefault="002F1A34" w:rsidP="002F1A34">
            <w:pPr>
              <w:rPr>
                <w:ins w:id="266" w:author="Nicolas Togo" w:date="2015-11-17T20:12:00Z"/>
                <w:rFonts w:ascii="Tahoma" w:hAnsi="Tahoma" w:cs="Tahoma"/>
                <w:color w:val="000000"/>
                <w:lang w:val="es-BO" w:eastAsia="es-BO"/>
              </w:rPr>
            </w:pPr>
            <w:proofErr w:type="spellStart"/>
            <w:ins w:id="267" w:author="Nicolas Togo" w:date="2015-11-17T20:12:00Z">
              <w:r w:rsidRPr="002F1A34">
                <w:rPr>
                  <w:rFonts w:ascii="Tahoma" w:hAnsi="Tahoma" w:cs="Tahoma"/>
                  <w:color w:val="000000"/>
                  <w:lang w:val="es-BO" w:eastAsia="es-BO"/>
                </w:rPr>
                <w:t>Tarvita</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5DA95734" w14:textId="77777777" w:rsidR="002F1A34" w:rsidRPr="002F1A34" w:rsidRDefault="002F1A34" w:rsidP="002F1A34">
            <w:pPr>
              <w:rPr>
                <w:ins w:id="268" w:author="Nicolas Togo" w:date="2015-11-17T20:12:00Z"/>
                <w:rFonts w:ascii="Tahoma" w:hAnsi="Tahoma" w:cs="Tahoma"/>
                <w:color w:val="000000"/>
                <w:lang w:val="es-BO" w:eastAsia="es-BO"/>
              </w:rPr>
            </w:pPr>
            <w:ins w:id="269" w:author="Nicolas Togo" w:date="2015-11-17T20:12:00Z">
              <w:r w:rsidRPr="002F1A34">
                <w:rPr>
                  <w:rFonts w:ascii="Tahoma" w:hAnsi="Tahoma" w:cs="Tahoma"/>
                  <w:color w:val="000000"/>
                  <w:lang w:val="es-BO" w:eastAsia="es-BO"/>
                </w:rPr>
                <w:t>MOLLE PAMPA</w:t>
              </w:r>
            </w:ins>
          </w:p>
        </w:tc>
        <w:tc>
          <w:tcPr>
            <w:tcW w:w="1420" w:type="dxa"/>
            <w:tcBorders>
              <w:top w:val="nil"/>
              <w:left w:val="nil"/>
              <w:bottom w:val="single" w:sz="4" w:space="0" w:color="auto"/>
              <w:right w:val="single" w:sz="4" w:space="0" w:color="auto"/>
            </w:tcBorders>
            <w:shd w:val="clear" w:color="auto" w:fill="auto"/>
            <w:vAlign w:val="center"/>
            <w:hideMark/>
          </w:tcPr>
          <w:p w14:paraId="44835D54" w14:textId="77777777" w:rsidR="002F1A34" w:rsidRPr="002F1A34" w:rsidRDefault="002F1A34" w:rsidP="002F1A34">
            <w:pPr>
              <w:jc w:val="center"/>
              <w:rPr>
                <w:ins w:id="270" w:author="Nicolas Togo" w:date="2015-11-17T20:12:00Z"/>
                <w:rFonts w:ascii="Tahoma" w:hAnsi="Tahoma" w:cs="Tahoma"/>
                <w:color w:val="000000"/>
                <w:lang w:val="es-BO" w:eastAsia="es-BO"/>
              </w:rPr>
            </w:pPr>
            <w:ins w:id="271" w:author="Nicolas Togo" w:date="2015-11-17T20:12:00Z">
              <w:r w:rsidRPr="002F1A34">
                <w:rPr>
                  <w:rFonts w:ascii="Tahoma" w:hAnsi="Tahoma" w:cs="Tahoma"/>
                  <w:color w:val="000000"/>
                  <w:lang w:val="es-BO" w:eastAsia="es-BO"/>
                </w:rPr>
                <w:t>-64,72296</w:t>
              </w:r>
            </w:ins>
          </w:p>
        </w:tc>
        <w:tc>
          <w:tcPr>
            <w:tcW w:w="1420" w:type="dxa"/>
            <w:tcBorders>
              <w:top w:val="nil"/>
              <w:left w:val="nil"/>
              <w:bottom w:val="single" w:sz="4" w:space="0" w:color="auto"/>
              <w:right w:val="single" w:sz="4" w:space="0" w:color="auto"/>
            </w:tcBorders>
            <w:shd w:val="clear" w:color="auto" w:fill="auto"/>
            <w:vAlign w:val="center"/>
            <w:hideMark/>
          </w:tcPr>
          <w:p w14:paraId="7EA02785" w14:textId="77777777" w:rsidR="002F1A34" w:rsidRPr="002F1A34" w:rsidRDefault="002F1A34" w:rsidP="002F1A34">
            <w:pPr>
              <w:jc w:val="center"/>
              <w:rPr>
                <w:ins w:id="272" w:author="Nicolas Togo" w:date="2015-11-17T20:12:00Z"/>
                <w:rFonts w:ascii="Tahoma" w:hAnsi="Tahoma" w:cs="Tahoma"/>
                <w:color w:val="000000"/>
                <w:lang w:val="es-BO" w:eastAsia="es-BO"/>
              </w:rPr>
            </w:pPr>
            <w:ins w:id="273" w:author="Nicolas Togo" w:date="2015-11-17T20:12:00Z">
              <w:r w:rsidRPr="002F1A34">
                <w:rPr>
                  <w:rFonts w:ascii="Tahoma" w:hAnsi="Tahoma" w:cs="Tahoma"/>
                  <w:color w:val="000000"/>
                  <w:lang w:val="es-BO" w:eastAsia="es-BO"/>
                </w:rPr>
                <w:t>-19,64772</w:t>
              </w:r>
            </w:ins>
          </w:p>
        </w:tc>
      </w:tr>
      <w:tr w:rsidR="002F1A34" w:rsidRPr="002F1A34" w14:paraId="12DA1C55" w14:textId="77777777" w:rsidTr="002F1A34">
        <w:trPr>
          <w:trHeight w:val="225"/>
          <w:ins w:id="27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8685259" w14:textId="77777777" w:rsidR="002F1A34" w:rsidRPr="002F1A34" w:rsidRDefault="002F1A34" w:rsidP="002F1A34">
            <w:pPr>
              <w:jc w:val="center"/>
              <w:rPr>
                <w:ins w:id="275" w:author="Nicolas Togo" w:date="2015-11-17T20:12:00Z"/>
                <w:rFonts w:ascii="Tahoma" w:hAnsi="Tahoma" w:cs="Tahoma"/>
                <w:color w:val="000000"/>
                <w:lang w:val="es-BO" w:eastAsia="es-BO"/>
              </w:rPr>
            </w:pPr>
            <w:ins w:id="276" w:author="Nicolas Togo" w:date="2015-11-17T20:12:00Z">
              <w:r w:rsidRPr="002F1A34">
                <w:rPr>
                  <w:rFonts w:ascii="Tahoma" w:hAnsi="Tahoma" w:cs="Tahoma"/>
                  <w:color w:val="000000"/>
                  <w:lang w:val="es-BO" w:eastAsia="es-BO"/>
                </w:rPr>
                <w:t>8</w:t>
              </w:r>
            </w:ins>
          </w:p>
        </w:tc>
        <w:tc>
          <w:tcPr>
            <w:tcW w:w="1500" w:type="dxa"/>
            <w:tcBorders>
              <w:top w:val="nil"/>
              <w:left w:val="nil"/>
              <w:bottom w:val="single" w:sz="4" w:space="0" w:color="auto"/>
              <w:right w:val="single" w:sz="4" w:space="0" w:color="auto"/>
            </w:tcBorders>
            <w:shd w:val="clear" w:color="auto" w:fill="auto"/>
            <w:vAlign w:val="center"/>
            <w:hideMark/>
          </w:tcPr>
          <w:p w14:paraId="752BE21E" w14:textId="77777777" w:rsidR="002F1A34" w:rsidRPr="002F1A34" w:rsidRDefault="002F1A34" w:rsidP="002F1A34">
            <w:pPr>
              <w:rPr>
                <w:ins w:id="277" w:author="Nicolas Togo" w:date="2015-11-17T20:12:00Z"/>
                <w:rFonts w:ascii="Tahoma" w:hAnsi="Tahoma" w:cs="Tahoma"/>
                <w:color w:val="000000"/>
                <w:lang w:val="es-BO" w:eastAsia="es-BO"/>
              </w:rPr>
            </w:pPr>
            <w:ins w:id="278" w:author="Nicolas Togo" w:date="2015-11-17T20:12:00Z">
              <w:r w:rsidRPr="002F1A34">
                <w:rPr>
                  <w:rFonts w:ascii="Tahoma" w:hAnsi="Tahoma" w:cs="Tahoma"/>
                  <w:color w:val="000000"/>
                  <w:lang w:val="es-BO" w:eastAsia="es-BO"/>
                </w:rPr>
                <w:t>CHUQUISACA</w:t>
              </w:r>
            </w:ins>
          </w:p>
        </w:tc>
        <w:tc>
          <w:tcPr>
            <w:tcW w:w="1200" w:type="dxa"/>
            <w:tcBorders>
              <w:top w:val="nil"/>
              <w:left w:val="nil"/>
              <w:bottom w:val="single" w:sz="4" w:space="0" w:color="auto"/>
              <w:right w:val="single" w:sz="4" w:space="0" w:color="auto"/>
            </w:tcBorders>
            <w:shd w:val="clear" w:color="auto" w:fill="auto"/>
            <w:vAlign w:val="center"/>
            <w:hideMark/>
          </w:tcPr>
          <w:p w14:paraId="2F8E852C" w14:textId="77777777" w:rsidR="002F1A34" w:rsidRPr="002F1A34" w:rsidRDefault="002F1A34" w:rsidP="002F1A34">
            <w:pPr>
              <w:rPr>
                <w:ins w:id="279" w:author="Nicolas Togo" w:date="2015-11-17T20:12:00Z"/>
                <w:rFonts w:ascii="Tahoma" w:hAnsi="Tahoma" w:cs="Tahoma"/>
                <w:color w:val="000000"/>
                <w:lang w:val="es-BO" w:eastAsia="es-BO"/>
              </w:rPr>
            </w:pPr>
            <w:proofErr w:type="spellStart"/>
            <w:ins w:id="280" w:author="Nicolas Togo" w:date="2015-11-17T20:12:00Z">
              <w:r w:rsidRPr="002F1A34">
                <w:rPr>
                  <w:rFonts w:ascii="Tahoma" w:hAnsi="Tahoma" w:cs="Tahoma"/>
                  <w:color w:val="000000"/>
                  <w:lang w:val="es-BO" w:eastAsia="es-BO"/>
                </w:rPr>
                <w:t>Nor</w:t>
              </w:r>
              <w:proofErr w:type="spellEnd"/>
              <w:r w:rsidRPr="002F1A34">
                <w:rPr>
                  <w:rFonts w:ascii="Tahoma" w:hAnsi="Tahoma" w:cs="Tahoma"/>
                  <w:color w:val="000000"/>
                  <w:lang w:val="es-BO" w:eastAsia="es-BO"/>
                </w:rPr>
                <w:t xml:space="preserve"> </w:t>
              </w:r>
              <w:proofErr w:type="spellStart"/>
              <w:r w:rsidRPr="002F1A34">
                <w:rPr>
                  <w:rFonts w:ascii="Tahoma" w:hAnsi="Tahoma" w:cs="Tahoma"/>
                  <w:color w:val="000000"/>
                  <w:lang w:val="es-BO" w:eastAsia="es-BO"/>
                </w:rPr>
                <w:t>Cinti</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0997AE99" w14:textId="77777777" w:rsidR="002F1A34" w:rsidRPr="002F1A34" w:rsidRDefault="002F1A34" w:rsidP="002F1A34">
            <w:pPr>
              <w:rPr>
                <w:ins w:id="281" w:author="Nicolas Togo" w:date="2015-11-17T20:12:00Z"/>
                <w:rFonts w:ascii="Tahoma" w:hAnsi="Tahoma" w:cs="Tahoma"/>
                <w:color w:val="000000"/>
                <w:lang w:val="es-BO" w:eastAsia="es-BO"/>
              </w:rPr>
            </w:pPr>
            <w:proofErr w:type="spellStart"/>
            <w:ins w:id="282" w:author="Nicolas Togo" w:date="2015-11-17T20:12:00Z">
              <w:r w:rsidRPr="002F1A34">
                <w:rPr>
                  <w:rFonts w:ascii="Tahoma" w:hAnsi="Tahoma" w:cs="Tahoma"/>
                  <w:color w:val="000000"/>
                  <w:lang w:val="es-BO" w:eastAsia="es-BO"/>
                </w:rPr>
                <w:t>Incahuasi</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1B11CD3F" w14:textId="77777777" w:rsidR="002F1A34" w:rsidRPr="002F1A34" w:rsidRDefault="002F1A34" w:rsidP="002F1A34">
            <w:pPr>
              <w:rPr>
                <w:ins w:id="283" w:author="Nicolas Togo" w:date="2015-11-17T20:12:00Z"/>
                <w:rFonts w:ascii="Tahoma" w:hAnsi="Tahoma" w:cs="Tahoma"/>
                <w:color w:val="000000"/>
                <w:lang w:val="es-BO" w:eastAsia="es-BO"/>
              </w:rPr>
            </w:pPr>
            <w:ins w:id="284" w:author="Nicolas Togo" w:date="2015-11-17T20:12:00Z">
              <w:r w:rsidRPr="002F1A34">
                <w:rPr>
                  <w:rFonts w:ascii="Tahoma" w:hAnsi="Tahoma" w:cs="Tahoma"/>
                  <w:color w:val="000000"/>
                  <w:lang w:val="es-BO" w:eastAsia="es-BO"/>
                </w:rPr>
                <w:t>SAN PEDRITO</w:t>
              </w:r>
            </w:ins>
          </w:p>
        </w:tc>
        <w:tc>
          <w:tcPr>
            <w:tcW w:w="1420" w:type="dxa"/>
            <w:tcBorders>
              <w:top w:val="nil"/>
              <w:left w:val="nil"/>
              <w:bottom w:val="single" w:sz="4" w:space="0" w:color="auto"/>
              <w:right w:val="single" w:sz="4" w:space="0" w:color="auto"/>
            </w:tcBorders>
            <w:shd w:val="clear" w:color="auto" w:fill="auto"/>
            <w:vAlign w:val="center"/>
            <w:hideMark/>
          </w:tcPr>
          <w:p w14:paraId="14FB9D11" w14:textId="77777777" w:rsidR="002F1A34" w:rsidRPr="002F1A34" w:rsidRDefault="002F1A34" w:rsidP="002F1A34">
            <w:pPr>
              <w:jc w:val="center"/>
              <w:rPr>
                <w:ins w:id="285" w:author="Nicolas Togo" w:date="2015-11-17T20:12:00Z"/>
                <w:rFonts w:ascii="Tahoma" w:hAnsi="Tahoma" w:cs="Tahoma"/>
                <w:color w:val="000000"/>
                <w:lang w:val="es-BO" w:eastAsia="es-BO"/>
              </w:rPr>
            </w:pPr>
            <w:ins w:id="286" w:author="Nicolas Togo" w:date="2015-11-17T20:12:00Z">
              <w:r w:rsidRPr="002F1A34">
                <w:rPr>
                  <w:rFonts w:ascii="Tahoma" w:hAnsi="Tahoma" w:cs="Tahoma"/>
                  <w:color w:val="000000"/>
                  <w:lang w:val="es-BO" w:eastAsia="es-BO"/>
                </w:rPr>
                <w:t>-64,62902</w:t>
              </w:r>
            </w:ins>
          </w:p>
        </w:tc>
        <w:tc>
          <w:tcPr>
            <w:tcW w:w="1420" w:type="dxa"/>
            <w:tcBorders>
              <w:top w:val="nil"/>
              <w:left w:val="nil"/>
              <w:bottom w:val="single" w:sz="4" w:space="0" w:color="auto"/>
              <w:right w:val="single" w:sz="4" w:space="0" w:color="auto"/>
            </w:tcBorders>
            <w:shd w:val="clear" w:color="auto" w:fill="auto"/>
            <w:vAlign w:val="center"/>
            <w:hideMark/>
          </w:tcPr>
          <w:p w14:paraId="13C54AFA" w14:textId="77777777" w:rsidR="002F1A34" w:rsidRPr="002F1A34" w:rsidRDefault="002F1A34" w:rsidP="002F1A34">
            <w:pPr>
              <w:jc w:val="center"/>
              <w:rPr>
                <w:ins w:id="287" w:author="Nicolas Togo" w:date="2015-11-17T20:12:00Z"/>
                <w:rFonts w:ascii="Tahoma" w:hAnsi="Tahoma" w:cs="Tahoma"/>
                <w:color w:val="000000"/>
                <w:lang w:val="es-BO" w:eastAsia="es-BO"/>
              </w:rPr>
            </w:pPr>
            <w:ins w:id="288" w:author="Nicolas Togo" w:date="2015-11-17T20:12:00Z">
              <w:r w:rsidRPr="002F1A34">
                <w:rPr>
                  <w:rFonts w:ascii="Tahoma" w:hAnsi="Tahoma" w:cs="Tahoma"/>
                  <w:color w:val="000000"/>
                  <w:lang w:val="es-BO" w:eastAsia="es-BO"/>
                </w:rPr>
                <w:t>-20,60373</w:t>
              </w:r>
            </w:ins>
          </w:p>
        </w:tc>
      </w:tr>
      <w:tr w:rsidR="002F1A34" w:rsidRPr="002F1A34" w14:paraId="67536420" w14:textId="77777777" w:rsidTr="002F1A34">
        <w:trPr>
          <w:trHeight w:val="225"/>
          <w:ins w:id="28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47DB59B" w14:textId="77777777" w:rsidR="002F1A34" w:rsidRPr="002F1A34" w:rsidRDefault="002F1A34" w:rsidP="002F1A34">
            <w:pPr>
              <w:jc w:val="center"/>
              <w:rPr>
                <w:ins w:id="290" w:author="Nicolas Togo" w:date="2015-11-17T20:12:00Z"/>
                <w:rFonts w:ascii="Tahoma" w:hAnsi="Tahoma" w:cs="Tahoma"/>
                <w:color w:val="000000"/>
                <w:lang w:val="es-BO" w:eastAsia="es-BO"/>
              </w:rPr>
            </w:pPr>
            <w:ins w:id="291" w:author="Nicolas Togo" w:date="2015-11-17T20:12:00Z">
              <w:r w:rsidRPr="002F1A34">
                <w:rPr>
                  <w:rFonts w:ascii="Tahoma" w:hAnsi="Tahoma" w:cs="Tahoma"/>
                  <w:color w:val="000000"/>
                  <w:lang w:val="es-BO" w:eastAsia="es-BO"/>
                </w:rPr>
                <w:t>9</w:t>
              </w:r>
            </w:ins>
          </w:p>
        </w:tc>
        <w:tc>
          <w:tcPr>
            <w:tcW w:w="1500" w:type="dxa"/>
            <w:tcBorders>
              <w:top w:val="nil"/>
              <w:left w:val="nil"/>
              <w:bottom w:val="single" w:sz="4" w:space="0" w:color="auto"/>
              <w:right w:val="single" w:sz="4" w:space="0" w:color="auto"/>
            </w:tcBorders>
            <w:shd w:val="clear" w:color="auto" w:fill="auto"/>
            <w:vAlign w:val="center"/>
            <w:hideMark/>
          </w:tcPr>
          <w:p w14:paraId="75ACD525" w14:textId="77777777" w:rsidR="002F1A34" w:rsidRPr="002F1A34" w:rsidRDefault="002F1A34" w:rsidP="002F1A34">
            <w:pPr>
              <w:rPr>
                <w:ins w:id="292" w:author="Nicolas Togo" w:date="2015-11-17T20:12:00Z"/>
                <w:rFonts w:ascii="Tahoma" w:hAnsi="Tahoma" w:cs="Tahoma"/>
                <w:color w:val="000000"/>
                <w:lang w:val="es-BO" w:eastAsia="es-BO"/>
              </w:rPr>
            </w:pPr>
            <w:ins w:id="293" w:author="Nicolas Togo" w:date="2015-11-17T20:12:00Z">
              <w:r w:rsidRPr="002F1A34">
                <w:rPr>
                  <w:rFonts w:ascii="Tahoma" w:hAnsi="Tahoma" w:cs="Tahoma"/>
                  <w:color w:val="000000"/>
                  <w:lang w:val="es-BO" w:eastAsia="es-BO"/>
                </w:rPr>
                <w:t>CHUQUISACA</w:t>
              </w:r>
            </w:ins>
          </w:p>
        </w:tc>
        <w:tc>
          <w:tcPr>
            <w:tcW w:w="1200" w:type="dxa"/>
            <w:tcBorders>
              <w:top w:val="nil"/>
              <w:left w:val="nil"/>
              <w:bottom w:val="single" w:sz="4" w:space="0" w:color="auto"/>
              <w:right w:val="single" w:sz="4" w:space="0" w:color="auto"/>
            </w:tcBorders>
            <w:shd w:val="clear" w:color="auto" w:fill="auto"/>
            <w:vAlign w:val="center"/>
            <w:hideMark/>
          </w:tcPr>
          <w:p w14:paraId="0279E47B" w14:textId="77777777" w:rsidR="002F1A34" w:rsidRPr="002F1A34" w:rsidRDefault="002F1A34" w:rsidP="002F1A34">
            <w:pPr>
              <w:rPr>
                <w:ins w:id="294" w:author="Nicolas Togo" w:date="2015-11-17T20:12:00Z"/>
                <w:rFonts w:ascii="Tahoma" w:hAnsi="Tahoma" w:cs="Tahoma"/>
                <w:color w:val="000000"/>
                <w:lang w:val="es-BO" w:eastAsia="es-BO"/>
              </w:rPr>
            </w:pPr>
            <w:ins w:id="295" w:author="Nicolas Togo" w:date="2015-11-17T20:12:00Z">
              <w:r w:rsidRPr="002F1A34">
                <w:rPr>
                  <w:rFonts w:ascii="Tahoma" w:hAnsi="Tahoma" w:cs="Tahoma"/>
                  <w:color w:val="000000"/>
                  <w:lang w:val="es-BO" w:eastAsia="es-BO"/>
                </w:rPr>
                <w:t>Oropeza</w:t>
              </w:r>
            </w:ins>
          </w:p>
        </w:tc>
        <w:tc>
          <w:tcPr>
            <w:tcW w:w="1200" w:type="dxa"/>
            <w:tcBorders>
              <w:top w:val="nil"/>
              <w:left w:val="nil"/>
              <w:bottom w:val="single" w:sz="4" w:space="0" w:color="auto"/>
              <w:right w:val="single" w:sz="4" w:space="0" w:color="auto"/>
            </w:tcBorders>
            <w:shd w:val="clear" w:color="auto" w:fill="auto"/>
            <w:vAlign w:val="center"/>
            <w:hideMark/>
          </w:tcPr>
          <w:p w14:paraId="193EF5DD" w14:textId="77777777" w:rsidR="002F1A34" w:rsidRPr="002F1A34" w:rsidRDefault="002F1A34" w:rsidP="002F1A34">
            <w:pPr>
              <w:rPr>
                <w:ins w:id="296" w:author="Nicolas Togo" w:date="2015-11-17T20:12:00Z"/>
                <w:rFonts w:ascii="Tahoma" w:hAnsi="Tahoma" w:cs="Tahoma"/>
                <w:color w:val="000000"/>
                <w:lang w:val="es-BO" w:eastAsia="es-BO"/>
              </w:rPr>
            </w:pPr>
            <w:proofErr w:type="spellStart"/>
            <w:ins w:id="297" w:author="Nicolas Togo" w:date="2015-11-17T20:12:00Z">
              <w:r w:rsidRPr="002F1A34">
                <w:rPr>
                  <w:rFonts w:ascii="Tahoma" w:hAnsi="Tahoma" w:cs="Tahoma"/>
                  <w:color w:val="000000"/>
                  <w:lang w:val="es-BO" w:eastAsia="es-BO"/>
                </w:rPr>
                <w:t>Poroma</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1F6AD517" w14:textId="77777777" w:rsidR="002F1A34" w:rsidRPr="002F1A34" w:rsidRDefault="002F1A34" w:rsidP="002F1A34">
            <w:pPr>
              <w:rPr>
                <w:ins w:id="298" w:author="Nicolas Togo" w:date="2015-11-17T20:12:00Z"/>
                <w:rFonts w:ascii="Tahoma" w:hAnsi="Tahoma" w:cs="Tahoma"/>
                <w:color w:val="000000"/>
                <w:lang w:val="es-BO" w:eastAsia="es-BO"/>
              </w:rPr>
            </w:pPr>
            <w:ins w:id="299" w:author="Nicolas Togo" w:date="2015-11-17T20:12:00Z">
              <w:r w:rsidRPr="002F1A34">
                <w:rPr>
                  <w:rFonts w:ascii="Tahoma" w:hAnsi="Tahoma" w:cs="Tahoma"/>
                  <w:color w:val="000000"/>
                  <w:lang w:val="es-BO" w:eastAsia="es-BO"/>
                </w:rPr>
                <w:t>CALIZAYA</w:t>
              </w:r>
            </w:ins>
          </w:p>
        </w:tc>
        <w:tc>
          <w:tcPr>
            <w:tcW w:w="1420" w:type="dxa"/>
            <w:tcBorders>
              <w:top w:val="nil"/>
              <w:left w:val="nil"/>
              <w:bottom w:val="single" w:sz="4" w:space="0" w:color="auto"/>
              <w:right w:val="single" w:sz="4" w:space="0" w:color="auto"/>
            </w:tcBorders>
            <w:shd w:val="clear" w:color="auto" w:fill="auto"/>
            <w:vAlign w:val="center"/>
            <w:hideMark/>
          </w:tcPr>
          <w:p w14:paraId="607D8781" w14:textId="77777777" w:rsidR="002F1A34" w:rsidRPr="002F1A34" w:rsidRDefault="002F1A34" w:rsidP="002F1A34">
            <w:pPr>
              <w:jc w:val="center"/>
              <w:rPr>
                <w:ins w:id="300" w:author="Nicolas Togo" w:date="2015-11-17T20:12:00Z"/>
                <w:rFonts w:ascii="Tahoma" w:hAnsi="Tahoma" w:cs="Tahoma"/>
                <w:color w:val="000000"/>
                <w:lang w:val="es-BO" w:eastAsia="es-BO"/>
              </w:rPr>
            </w:pPr>
            <w:ins w:id="301" w:author="Nicolas Togo" w:date="2015-11-17T20:12:00Z">
              <w:r w:rsidRPr="002F1A34">
                <w:rPr>
                  <w:rFonts w:ascii="Tahoma" w:hAnsi="Tahoma" w:cs="Tahoma"/>
                  <w:color w:val="000000"/>
                  <w:lang w:val="es-BO" w:eastAsia="es-BO"/>
                </w:rPr>
                <w:t>-65,330111</w:t>
              </w:r>
            </w:ins>
          </w:p>
        </w:tc>
        <w:tc>
          <w:tcPr>
            <w:tcW w:w="1420" w:type="dxa"/>
            <w:tcBorders>
              <w:top w:val="nil"/>
              <w:left w:val="nil"/>
              <w:bottom w:val="single" w:sz="4" w:space="0" w:color="auto"/>
              <w:right w:val="single" w:sz="4" w:space="0" w:color="auto"/>
            </w:tcBorders>
            <w:shd w:val="clear" w:color="auto" w:fill="auto"/>
            <w:vAlign w:val="center"/>
            <w:hideMark/>
          </w:tcPr>
          <w:p w14:paraId="4AC449E3" w14:textId="77777777" w:rsidR="002F1A34" w:rsidRPr="002F1A34" w:rsidRDefault="002F1A34" w:rsidP="002F1A34">
            <w:pPr>
              <w:jc w:val="center"/>
              <w:rPr>
                <w:ins w:id="302" w:author="Nicolas Togo" w:date="2015-11-17T20:12:00Z"/>
                <w:rFonts w:ascii="Tahoma" w:hAnsi="Tahoma" w:cs="Tahoma"/>
                <w:color w:val="000000"/>
                <w:lang w:val="es-BO" w:eastAsia="es-BO"/>
              </w:rPr>
            </w:pPr>
            <w:ins w:id="303" w:author="Nicolas Togo" w:date="2015-11-17T20:12:00Z">
              <w:r w:rsidRPr="002F1A34">
                <w:rPr>
                  <w:rFonts w:ascii="Tahoma" w:hAnsi="Tahoma" w:cs="Tahoma"/>
                  <w:color w:val="000000"/>
                  <w:lang w:val="es-BO" w:eastAsia="es-BO"/>
                </w:rPr>
                <w:t>-18,490161</w:t>
              </w:r>
            </w:ins>
          </w:p>
        </w:tc>
      </w:tr>
      <w:tr w:rsidR="002F1A34" w:rsidRPr="002F1A34" w14:paraId="4961E841" w14:textId="77777777" w:rsidTr="002F1A34">
        <w:trPr>
          <w:trHeight w:val="225"/>
          <w:ins w:id="30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5351797" w14:textId="77777777" w:rsidR="002F1A34" w:rsidRPr="002F1A34" w:rsidRDefault="002F1A34" w:rsidP="002F1A34">
            <w:pPr>
              <w:jc w:val="center"/>
              <w:rPr>
                <w:ins w:id="305" w:author="Nicolas Togo" w:date="2015-11-17T20:12:00Z"/>
                <w:rFonts w:ascii="Tahoma" w:hAnsi="Tahoma" w:cs="Tahoma"/>
                <w:color w:val="000000"/>
                <w:lang w:val="es-BO" w:eastAsia="es-BO"/>
              </w:rPr>
            </w:pPr>
            <w:ins w:id="306" w:author="Nicolas Togo" w:date="2015-11-17T20:12:00Z">
              <w:r w:rsidRPr="002F1A34">
                <w:rPr>
                  <w:rFonts w:ascii="Tahoma" w:hAnsi="Tahoma" w:cs="Tahoma"/>
                  <w:color w:val="000000"/>
                  <w:lang w:val="es-BO" w:eastAsia="es-BO"/>
                </w:rPr>
                <w:t>10</w:t>
              </w:r>
            </w:ins>
          </w:p>
        </w:tc>
        <w:tc>
          <w:tcPr>
            <w:tcW w:w="1500" w:type="dxa"/>
            <w:tcBorders>
              <w:top w:val="nil"/>
              <w:left w:val="nil"/>
              <w:bottom w:val="single" w:sz="4" w:space="0" w:color="auto"/>
              <w:right w:val="single" w:sz="4" w:space="0" w:color="auto"/>
            </w:tcBorders>
            <w:shd w:val="clear" w:color="auto" w:fill="auto"/>
            <w:vAlign w:val="center"/>
            <w:hideMark/>
          </w:tcPr>
          <w:p w14:paraId="60D6A7E9" w14:textId="77777777" w:rsidR="002F1A34" w:rsidRPr="002F1A34" w:rsidRDefault="002F1A34" w:rsidP="002F1A34">
            <w:pPr>
              <w:rPr>
                <w:ins w:id="307" w:author="Nicolas Togo" w:date="2015-11-17T20:12:00Z"/>
                <w:rFonts w:ascii="Tahoma" w:hAnsi="Tahoma" w:cs="Tahoma"/>
                <w:color w:val="000000"/>
                <w:lang w:val="es-BO" w:eastAsia="es-BO"/>
              </w:rPr>
            </w:pPr>
            <w:ins w:id="308" w:author="Nicolas Togo" w:date="2015-11-17T20:12:00Z">
              <w:r w:rsidRPr="002F1A34">
                <w:rPr>
                  <w:rFonts w:ascii="Tahoma" w:hAnsi="Tahoma" w:cs="Tahoma"/>
                  <w:color w:val="000000"/>
                  <w:lang w:val="es-BO" w:eastAsia="es-BO"/>
                </w:rPr>
                <w:t>CHUQUISACA</w:t>
              </w:r>
            </w:ins>
          </w:p>
        </w:tc>
        <w:tc>
          <w:tcPr>
            <w:tcW w:w="1200" w:type="dxa"/>
            <w:tcBorders>
              <w:top w:val="nil"/>
              <w:left w:val="nil"/>
              <w:bottom w:val="single" w:sz="4" w:space="0" w:color="auto"/>
              <w:right w:val="single" w:sz="4" w:space="0" w:color="auto"/>
            </w:tcBorders>
            <w:shd w:val="clear" w:color="auto" w:fill="auto"/>
            <w:vAlign w:val="center"/>
            <w:hideMark/>
          </w:tcPr>
          <w:p w14:paraId="25F48E5B" w14:textId="77777777" w:rsidR="002F1A34" w:rsidRPr="002F1A34" w:rsidRDefault="002F1A34" w:rsidP="002F1A34">
            <w:pPr>
              <w:rPr>
                <w:ins w:id="309" w:author="Nicolas Togo" w:date="2015-11-17T20:12:00Z"/>
                <w:rFonts w:ascii="Tahoma" w:hAnsi="Tahoma" w:cs="Tahoma"/>
                <w:color w:val="000000"/>
                <w:lang w:val="es-BO" w:eastAsia="es-BO"/>
              </w:rPr>
            </w:pPr>
            <w:ins w:id="310" w:author="Nicolas Togo" w:date="2015-11-17T20:12:00Z">
              <w:r w:rsidRPr="002F1A34">
                <w:rPr>
                  <w:rFonts w:ascii="Tahoma" w:hAnsi="Tahoma" w:cs="Tahoma"/>
                  <w:color w:val="000000"/>
                  <w:lang w:val="es-BO" w:eastAsia="es-BO"/>
                </w:rPr>
                <w:t xml:space="preserve">Sud </w:t>
              </w:r>
              <w:proofErr w:type="spellStart"/>
              <w:r w:rsidRPr="002F1A34">
                <w:rPr>
                  <w:rFonts w:ascii="Tahoma" w:hAnsi="Tahoma" w:cs="Tahoma"/>
                  <w:color w:val="000000"/>
                  <w:lang w:val="es-BO" w:eastAsia="es-BO"/>
                </w:rPr>
                <w:t>Cinti</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32060470" w14:textId="77777777" w:rsidR="002F1A34" w:rsidRPr="002F1A34" w:rsidRDefault="002F1A34" w:rsidP="002F1A34">
            <w:pPr>
              <w:rPr>
                <w:ins w:id="311" w:author="Nicolas Togo" w:date="2015-11-17T20:12:00Z"/>
                <w:rFonts w:ascii="Tahoma" w:hAnsi="Tahoma" w:cs="Tahoma"/>
                <w:color w:val="000000"/>
                <w:lang w:val="es-BO" w:eastAsia="es-BO"/>
              </w:rPr>
            </w:pPr>
            <w:ins w:id="312" w:author="Nicolas Togo" w:date="2015-11-17T20:12:00Z">
              <w:r w:rsidRPr="002F1A34">
                <w:rPr>
                  <w:rFonts w:ascii="Tahoma" w:hAnsi="Tahoma" w:cs="Tahoma"/>
                  <w:color w:val="000000"/>
                  <w:lang w:val="es-BO" w:eastAsia="es-BO"/>
                </w:rPr>
                <w:t>Las Carreras</w:t>
              </w:r>
            </w:ins>
          </w:p>
        </w:tc>
        <w:tc>
          <w:tcPr>
            <w:tcW w:w="1820" w:type="dxa"/>
            <w:tcBorders>
              <w:top w:val="nil"/>
              <w:left w:val="nil"/>
              <w:bottom w:val="single" w:sz="4" w:space="0" w:color="auto"/>
              <w:right w:val="single" w:sz="4" w:space="0" w:color="auto"/>
            </w:tcBorders>
            <w:shd w:val="clear" w:color="auto" w:fill="auto"/>
            <w:vAlign w:val="center"/>
            <w:hideMark/>
          </w:tcPr>
          <w:p w14:paraId="2BE50C30" w14:textId="77777777" w:rsidR="002F1A34" w:rsidRPr="002F1A34" w:rsidRDefault="002F1A34" w:rsidP="002F1A34">
            <w:pPr>
              <w:rPr>
                <w:ins w:id="313" w:author="Nicolas Togo" w:date="2015-11-17T20:12:00Z"/>
                <w:rFonts w:ascii="Tahoma" w:hAnsi="Tahoma" w:cs="Tahoma"/>
                <w:color w:val="000000"/>
                <w:lang w:val="es-BO" w:eastAsia="es-BO"/>
              </w:rPr>
            </w:pPr>
            <w:ins w:id="314" w:author="Nicolas Togo" w:date="2015-11-17T20:12:00Z">
              <w:r w:rsidRPr="002F1A34">
                <w:rPr>
                  <w:rFonts w:ascii="Tahoma" w:hAnsi="Tahoma" w:cs="Tahoma"/>
                  <w:color w:val="000000"/>
                  <w:lang w:val="es-BO" w:eastAsia="es-BO"/>
                </w:rPr>
                <w:t>SANTA ROSA</w:t>
              </w:r>
            </w:ins>
          </w:p>
        </w:tc>
        <w:tc>
          <w:tcPr>
            <w:tcW w:w="1420" w:type="dxa"/>
            <w:tcBorders>
              <w:top w:val="nil"/>
              <w:left w:val="nil"/>
              <w:bottom w:val="single" w:sz="4" w:space="0" w:color="auto"/>
              <w:right w:val="single" w:sz="4" w:space="0" w:color="auto"/>
            </w:tcBorders>
            <w:shd w:val="clear" w:color="auto" w:fill="auto"/>
            <w:vAlign w:val="center"/>
            <w:hideMark/>
          </w:tcPr>
          <w:p w14:paraId="0D115C91" w14:textId="77777777" w:rsidR="002F1A34" w:rsidRPr="002F1A34" w:rsidRDefault="002F1A34" w:rsidP="002F1A34">
            <w:pPr>
              <w:jc w:val="center"/>
              <w:rPr>
                <w:ins w:id="315" w:author="Nicolas Togo" w:date="2015-11-17T20:12:00Z"/>
                <w:rFonts w:ascii="Tahoma" w:hAnsi="Tahoma" w:cs="Tahoma"/>
                <w:color w:val="000000"/>
                <w:lang w:val="es-BO" w:eastAsia="es-BO"/>
              </w:rPr>
            </w:pPr>
            <w:ins w:id="316" w:author="Nicolas Togo" w:date="2015-11-17T20:12:00Z">
              <w:r w:rsidRPr="002F1A34">
                <w:rPr>
                  <w:rFonts w:ascii="Tahoma" w:hAnsi="Tahoma" w:cs="Tahoma"/>
                  <w:color w:val="000000"/>
                  <w:lang w:val="es-BO" w:eastAsia="es-BO"/>
                </w:rPr>
                <w:t>-65,224217</w:t>
              </w:r>
            </w:ins>
          </w:p>
        </w:tc>
        <w:tc>
          <w:tcPr>
            <w:tcW w:w="1420" w:type="dxa"/>
            <w:tcBorders>
              <w:top w:val="nil"/>
              <w:left w:val="nil"/>
              <w:bottom w:val="single" w:sz="4" w:space="0" w:color="auto"/>
              <w:right w:val="single" w:sz="4" w:space="0" w:color="auto"/>
            </w:tcBorders>
            <w:shd w:val="clear" w:color="auto" w:fill="auto"/>
            <w:vAlign w:val="center"/>
            <w:hideMark/>
          </w:tcPr>
          <w:p w14:paraId="6E18D2F5" w14:textId="77777777" w:rsidR="002F1A34" w:rsidRPr="002F1A34" w:rsidRDefault="002F1A34" w:rsidP="002F1A34">
            <w:pPr>
              <w:jc w:val="center"/>
              <w:rPr>
                <w:ins w:id="317" w:author="Nicolas Togo" w:date="2015-11-17T20:12:00Z"/>
                <w:rFonts w:ascii="Tahoma" w:hAnsi="Tahoma" w:cs="Tahoma"/>
                <w:color w:val="000000"/>
                <w:lang w:val="es-BO" w:eastAsia="es-BO"/>
              </w:rPr>
            </w:pPr>
            <w:ins w:id="318" w:author="Nicolas Togo" w:date="2015-11-17T20:12:00Z">
              <w:r w:rsidRPr="002F1A34">
                <w:rPr>
                  <w:rFonts w:ascii="Tahoma" w:hAnsi="Tahoma" w:cs="Tahoma"/>
                  <w:color w:val="000000"/>
                  <w:lang w:val="es-BO" w:eastAsia="es-BO"/>
                </w:rPr>
                <w:t>-21,319962</w:t>
              </w:r>
            </w:ins>
          </w:p>
        </w:tc>
      </w:tr>
      <w:tr w:rsidR="002F1A34" w:rsidRPr="002F1A34" w14:paraId="016D6DAC" w14:textId="77777777" w:rsidTr="002F1A34">
        <w:trPr>
          <w:trHeight w:val="225"/>
          <w:ins w:id="31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C17EB24" w14:textId="77777777" w:rsidR="002F1A34" w:rsidRPr="002F1A34" w:rsidRDefault="002F1A34" w:rsidP="002F1A34">
            <w:pPr>
              <w:jc w:val="center"/>
              <w:rPr>
                <w:ins w:id="320" w:author="Nicolas Togo" w:date="2015-11-17T20:12:00Z"/>
                <w:rFonts w:ascii="Tahoma" w:hAnsi="Tahoma" w:cs="Tahoma"/>
                <w:color w:val="000000"/>
                <w:lang w:val="es-BO" w:eastAsia="es-BO"/>
              </w:rPr>
            </w:pPr>
            <w:ins w:id="321" w:author="Nicolas Togo" w:date="2015-11-17T20:12:00Z">
              <w:r w:rsidRPr="002F1A34">
                <w:rPr>
                  <w:rFonts w:ascii="Tahoma" w:hAnsi="Tahoma" w:cs="Tahoma"/>
                  <w:color w:val="000000"/>
                  <w:lang w:val="es-BO" w:eastAsia="es-BO"/>
                </w:rPr>
                <w:t>11</w:t>
              </w:r>
            </w:ins>
          </w:p>
        </w:tc>
        <w:tc>
          <w:tcPr>
            <w:tcW w:w="1500" w:type="dxa"/>
            <w:tcBorders>
              <w:top w:val="nil"/>
              <w:left w:val="nil"/>
              <w:bottom w:val="single" w:sz="4" w:space="0" w:color="auto"/>
              <w:right w:val="single" w:sz="4" w:space="0" w:color="auto"/>
            </w:tcBorders>
            <w:shd w:val="clear" w:color="auto" w:fill="auto"/>
            <w:vAlign w:val="center"/>
            <w:hideMark/>
          </w:tcPr>
          <w:p w14:paraId="4CA4A2A3" w14:textId="77777777" w:rsidR="002F1A34" w:rsidRPr="002F1A34" w:rsidRDefault="002F1A34" w:rsidP="002F1A34">
            <w:pPr>
              <w:rPr>
                <w:ins w:id="322" w:author="Nicolas Togo" w:date="2015-11-17T20:12:00Z"/>
                <w:rFonts w:ascii="Tahoma" w:hAnsi="Tahoma" w:cs="Tahoma"/>
                <w:color w:val="000000"/>
                <w:lang w:val="es-BO" w:eastAsia="es-BO"/>
              </w:rPr>
            </w:pPr>
            <w:ins w:id="323" w:author="Nicolas Togo" w:date="2015-11-17T20:12:00Z">
              <w:r w:rsidRPr="002F1A34">
                <w:rPr>
                  <w:rFonts w:ascii="Tahoma" w:hAnsi="Tahoma" w:cs="Tahoma"/>
                  <w:color w:val="000000"/>
                  <w:lang w:val="es-BO" w:eastAsia="es-BO"/>
                </w:rPr>
                <w:t>CHUQUISACA</w:t>
              </w:r>
            </w:ins>
          </w:p>
        </w:tc>
        <w:tc>
          <w:tcPr>
            <w:tcW w:w="1200" w:type="dxa"/>
            <w:tcBorders>
              <w:top w:val="nil"/>
              <w:left w:val="nil"/>
              <w:bottom w:val="single" w:sz="4" w:space="0" w:color="auto"/>
              <w:right w:val="single" w:sz="4" w:space="0" w:color="auto"/>
            </w:tcBorders>
            <w:shd w:val="clear" w:color="auto" w:fill="auto"/>
            <w:vAlign w:val="center"/>
            <w:hideMark/>
          </w:tcPr>
          <w:p w14:paraId="630029E5" w14:textId="77777777" w:rsidR="002F1A34" w:rsidRPr="002F1A34" w:rsidRDefault="002F1A34" w:rsidP="002F1A34">
            <w:pPr>
              <w:rPr>
                <w:ins w:id="324" w:author="Nicolas Togo" w:date="2015-11-17T20:12:00Z"/>
                <w:rFonts w:ascii="Tahoma" w:hAnsi="Tahoma" w:cs="Tahoma"/>
                <w:color w:val="000000"/>
                <w:lang w:val="es-BO" w:eastAsia="es-BO"/>
              </w:rPr>
            </w:pPr>
            <w:proofErr w:type="spellStart"/>
            <w:ins w:id="325" w:author="Nicolas Togo" w:date="2015-11-17T20:12:00Z">
              <w:r w:rsidRPr="002F1A34">
                <w:rPr>
                  <w:rFonts w:ascii="Tahoma" w:hAnsi="Tahoma" w:cs="Tahoma"/>
                  <w:color w:val="000000"/>
                  <w:lang w:val="es-BO" w:eastAsia="es-BO"/>
                </w:rPr>
                <w:t>Zudañez</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18541880" w14:textId="77777777" w:rsidR="002F1A34" w:rsidRPr="002F1A34" w:rsidRDefault="002F1A34" w:rsidP="002F1A34">
            <w:pPr>
              <w:rPr>
                <w:ins w:id="326" w:author="Nicolas Togo" w:date="2015-11-17T20:12:00Z"/>
                <w:rFonts w:ascii="Tahoma" w:hAnsi="Tahoma" w:cs="Tahoma"/>
                <w:color w:val="000000"/>
                <w:lang w:val="es-BO" w:eastAsia="es-BO"/>
              </w:rPr>
            </w:pPr>
            <w:proofErr w:type="spellStart"/>
            <w:ins w:id="327" w:author="Nicolas Togo" w:date="2015-11-17T20:12:00Z">
              <w:r w:rsidRPr="002F1A34">
                <w:rPr>
                  <w:rFonts w:ascii="Tahoma" w:hAnsi="Tahoma" w:cs="Tahoma"/>
                  <w:color w:val="000000"/>
                  <w:lang w:val="es-BO" w:eastAsia="es-BO"/>
                </w:rPr>
                <w:t>Zudañez</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6D3CA5F6" w14:textId="77777777" w:rsidR="002F1A34" w:rsidRPr="002F1A34" w:rsidRDefault="002F1A34" w:rsidP="002F1A34">
            <w:pPr>
              <w:rPr>
                <w:ins w:id="328" w:author="Nicolas Togo" w:date="2015-11-17T20:12:00Z"/>
                <w:rFonts w:ascii="Tahoma" w:hAnsi="Tahoma" w:cs="Tahoma"/>
                <w:color w:val="000000"/>
                <w:lang w:val="es-BO" w:eastAsia="es-BO"/>
              </w:rPr>
            </w:pPr>
            <w:ins w:id="329" w:author="Nicolas Togo" w:date="2015-11-17T20:12:00Z">
              <w:r w:rsidRPr="002F1A34">
                <w:rPr>
                  <w:rFonts w:ascii="Tahoma" w:hAnsi="Tahoma" w:cs="Tahoma"/>
                  <w:color w:val="000000"/>
                  <w:lang w:val="es-BO" w:eastAsia="es-BO"/>
                </w:rPr>
                <w:t>WACA HUASI</w:t>
              </w:r>
            </w:ins>
          </w:p>
        </w:tc>
        <w:tc>
          <w:tcPr>
            <w:tcW w:w="1420" w:type="dxa"/>
            <w:tcBorders>
              <w:top w:val="nil"/>
              <w:left w:val="nil"/>
              <w:bottom w:val="single" w:sz="4" w:space="0" w:color="auto"/>
              <w:right w:val="single" w:sz="4" w:space="0" w:color="auto"/>
            </w:tcBorders>
            <w:shd w:val="clear" w:color="auto" w:fill="auto"/>
            <w:vAlign w:val="center"/>
            <w:hideMark/>
          </w:tcPr>
          <w:p w14:paraId="4AB7C8CD" w14:textId="77777777" w:rsidR="002F1A34" w:rsidRPr="002F1A34" w:rsidRDefault="002F1A34" w:rsidP="002F1A34">
            <w:pPr>
              <w:jc w:val="center"/>
              <w:rPr>
                <w:ins w:id="330" w:author="Nicolas Togo" w:date="2015-11-17T20:12:00Z"/>
                <w:rFonts w:ascii="Tahoma" w:hAnsi="Tahoma" w:cs="Tahoma"/>
                <w:color w:val="000000"/>
                <w:lang w:val="es-BO" w:eastAsia="es-BO"/>
              </w:rPr>
            </w:pPr>
            <w:ins w:id="331" w:author="Nicolas Togo" w:date="2015-11-17T20:12:00Z">
              <w:r w:rsidRPr="002F1A34">
                <w:rPr>
                  <w:rFonts w:ascii="Tahoma" w:hAnsi="Tahoma" w:cs="Tahoma"/>
                  <w:color w:val="000000"/>
                  <w:lang w:val="es-BO" w:eastAsia="es-BO"/>
                </w:rPr>
                <w:t>-64,78059</w:t>
              </w:r>
            </w:ins>
          </w:p>
        </w:tc>
        <w:tc>
          <w:tcPr>
            <w:tcW w:w="1420" w:type="dxa"/>
            <w:tcBorders>
              <w:top w:val="nil"/>
              <w:left w:val="nil"/>
              <w:bottom w:val="single" w:sz="4" w:space="0" w:color="auto"/>
              <w:right w:val="single" w:sz="4" w:space="0" w:color="auto"/>
            </w:tcBorders>
            <w:shd w:val="clear" w:color="auto" w:fill="auto"/>
            <w:vAlign w:val="center"/>
            <w:hideMark/>
          </w:tcPr>
          <w:p w14:paraId="079F32D3" w14:textId="77777777" w:rsidR="002F1A34" w:rsidRPr="002F1A34" w:rsidRDefault="002F1A34" w:rsidP="002F1A34">
            <w:pPr>
              <w:jc w:val="center"/>
              <w:rPr>
                <w:ins w:id="332" w:author="Nicolas Togo" w:date="2015-11-17T20:12:00Z"/>
                <w:rFonts w:ascii="Tahoma" w:hAnsi="Tahoma" w:cs="Tahoma"/>
                <w:color w:val="000000"/>
                <w:lang w:val="es-BO" w:eastAsia="es-BO"/>
              </w:rPr>
            </w:pPr>
            <w:ins w:id="333" w:author="Nicolas Togo" w:date="2015-11-17T20:12:00Z">
              <w:r w:rsidRPr="002F1A34">
                <w:rPr>
                  <w:rFonts w:ascii="Tahoma" w:hAnsi="Tahoma" w:cs="Tahoma"/>
                  <w:color w:val="000000"/>
                  <w:lang w:val="es-BO" w:eastAsia="es-BO"/>
                </w:rPr>
                <w:t>-18,98122</w:t>
              </w:r>
            </w:ins>
          </w:p>
        </w:tc>
      </w:tr>
      <w:tr w:rsidR="002F1A34" w:rsidRPr="002F1A34" w14:paraId="422F6AE2" w14:textId="77777777" w:rsidTr="002F1A34">
        <w:trPr>
          <w:trHeight w:val="225"/>
          <w:ins w:id="33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E15089E" w14:textId="77777777" w:rsidR="002F1A34" w:rsidRPr="002F1A34" w:rsidRDefault="002F1A34" w:rsidP="002F1A34">
            <w:pPr>
              <w:jc w:val="center"/>
              <w:rPr>
                <w:ins w:id="335" w:author="Nicolas Togo" w:date="2015-11-17T20:12:00Z"/>
                <w:rFonts w:ascii="Tahoma" w:hAnsi="Tahoma" w:cs="Tahoma"/>
                <w:color w:val="000000"/>
                <w:lang w:val="es-BO" w:eastAsia="es-BO"/>
              </w:rPr>
            </w:pPr>
            <w:ins w:id="336" w:author="Nicolas Togo" w:date="2015-11-17T20:12:00Z">
              <w:r w:rsidRPr="002F1A34">
                <w:rPr>
                  <w:rFonts w:ascii="Tahoma" w:hAnsi="Tahoma" w:cs="Tahoma"/>
                  <w:color w:val="000000"/>
                  <w:lang w:val="es-BO" w:eastAsia="es-BO"/>
                </w:rPr>
                <w:lastRenderedPageBreak/>
                <w:t>12</w:t>
              </w:r>
            </w:ins>
          </w:p>
        </w:tc>
        <w:tc>
          <w:tcPr>
            <w:tcW w:w="1500" w:type="dxa"/>
            <w:tcBorders>
              <w:top w:val="nil"/>
              <w:left w:val="nil"/>
              <w:bottom w:val="single" w:sz="4" w:space="0" w:color="auto"/>
              <w:right w:val="single" w:sz="4" w:space="0" w:color="auto"/>
            </w:tcBorders>
            <w:shd w:val="clear" w:color="auto" w:fill="auto"/>
            <w:vAlign w:val="center"/>
            <w:hideMark/>
          </w:tcPr>
          <w:p w14:paraId="67F88AE3" w14:textId="77777777" w:rsidR="002F1A34" w:rsidRPr="002F1A34" w:rsidRDefault="002F1A34" w:rsidP="002F1A34">
            <w:pPr>
              <w:rPr>
                <w:ins w:id="337" w:author="Nicolas Togo" w:date="2015-11-17T20:12:00Z"/>
                <w:rFonts w:ascii="Tahoma" w:hAnsi="Tahoma" w:cs="Tahoma"/>
                <w:color w:val="000000"/>
                <w:lang w:val="es-BO" w:eastAsia="es-BO"/>
              </w:rPr>
            </w:pPr>
            <w:ins w:id="338" w:author="Nicolas Togo" w:date="2015-11-17T20:12:00Z">
              <w:r w:rsidRPr="002F1A34">
                <w:rPr>
                  <w:rFonts w:ascii="Tahoma" w:hAnsi="Tahoma" w:cs="Tahoma"/>
                  <w:color w:val="000000"/>
                  <w:lang w:val="es-BO" w:eastAsia="es-BO"/>
                </w:rPr>
                <w:t>Cochabamba</w:t>
              </w:r>
            </w:ins>
          </w:p>
        </w:tc>
        <w:tc>
          <w:tcPr>
            <w:tcW w:w="1200" w:type="dxa"/>
            <w:tcBorders>
              <w:top w:val="nil"/>
              <w:left w:val="nil"/>
              <w:bottom w:val="single" w:sz="4" w:space="0" w:color="auto"/>
              <w:right w:val="single" w:sz="4" w:space="0" w:color="auto"/>
            </w:tcBorders>
            <w:shd w:val="clear" w:color="auto" w:fill="auto"/>
            <w:vAlign w:val="center"/>
            <w:hideMark/>
          </w:tcPr>
          <w:p w14:paraId="44F50493" w14:textId="77777777" w:rsidR="002F1A34" w:rsidRPr="002F1A34" w:rsidRDefault="002F1A34" w:rsidP="002F1A34">
            <w:pPr>
              <w:rPr>
                <w:ins w:id="339" w:author="Nicolas Togo" w:date="2015-11-17T20:12:00Z"/>
                <w:rFonts w:ascii="Tahoma" w:hAnsi="Tahoma" w:cs="Tahoma"/>
                <w:color w:val="000000"/>
                <w:lang w:val="es-BO" w:eastAsia="es-BO"/>
              </w:rPr>
            </w:pPr>
            <w:ins w:id="340" w:author="Nicolas Togo" w:date="2015-11-17T20:12:00Z">
              <w:r w:rsidRPr="002F1A34">
                <w:rPr>
                  <w:rFonts w:ascii="Tahoma" w:hAnsi="Tahoma" w:cs="Tahoma"/>
                  <w:color w:val="000000"/>
                  <w:lang w:val="es-BO" w:eastAsia="es-BO"/>
                </w:rPr>
                <w:t>Arque</w:t>
              </w:r>
            </w:ins>
          </w:p>
        </w:tc>
        <w:tc>
          <w:tcPr>
            <w:tcW w:w="1200" w:type="dxa"/>
            <w:tcBorders>
              <w:top w:val="nil"/>
              <w:left w:val="nil"/>
              <w:bottom w:val="single" w:sz="4" w:space="0" w:color="auto"/>
              <w:right w:val="single" w:sz="4" w:space="0" w:color="auto"/>
            </w:tcBorders>
            <w:shd w:val="clear" w:color="auto" w:fill="auto"/>
            <w:vAlign w:val="center"/>
            <w:hideMark/>
          </w:tcPr>
          <w:p w14:paraId="06BD5AA4" w14:textId="77777777" w:rsidR="002F1A34" w:rsidRPr="002F1A34" w:rsidRDefault="002F1A34" w:rsidP="002F1A34">
            <w:pPr>
              <w:rPr>
                <w:ins w:id="341" w:author="Nicolas Togo" w:date="2015-11-17T20:12:00Z"/>
                <w:rFonts w:ascii="Tahoma" w:hAnsi="Tahoma" w:cs="Tahoma"/>
                <w:color w:val="000000"/>
                <w:lang w:val="es-BO" w:eastAsia="es-BO"/>
              </w:rPr>
            </w:pPr>
            <w:ins w:id="342" w:author="Nicolas Togo" w:date="2015-11-17T20:12:00Z">
              <w:r w:rsidRPr="002F1A34">
                <w:rPr>
                  <w:rFonts w:ascii="Tahoma" w:hAnsi="Tahoma" w:cs="Tahoma"/>
                  <w:color w:val="000000"/>
                  <w:lang w:val="es-BO" w:eastAsia="es-BO"/>
                </w:rPr>
                <w:t>Arque</w:t>
              </w:r>
            </w:ins>
          </w:p>
        </w:tc>
        <w:tc>
          <w:tcPr>
            <w:tcW w:w="1820" w:type="dxa"/>
            <w:tcBorders>
              <w:top w:val="nil"/>
              <w:left w:val="nil"/>
              <w:bottom w:val="single" w:sz="4" w:space="0" w:color="auto"/>
              <w:right w:val="single" w:sz="4" w:space="0" w:color="auto"/>
            </w:tcBorders>
            <w:shd w:val="clear" w:color="auto" w:fill="auto"/>
            <w:vAlign w:val="center"/>
            <w:hideMark/>
          </w:tcPr>
          <w:p w14:paraId="294AF3E3" w14:textId="77777777" w:rsidR="002F1A34" w:rsidRPr="002F1A34" w:rsidRDefault="002F1A34" w:rsidP="002F1A34">
            <w:pPr>
              <w:rPr>
                <w:ins w:id="343" w:author="Nicolas Togo" w:date="2015-11-17T20:12:00Z"/>
                <w:rFonts w:ascii="Tahoma" w:hAnsi="Tahoma" w:cs="Tahoma"/>
                <w:color w:val="000000"/>
                <w:lang w:val="es-BO" w:eastAsia="es-BO"/>
              </w:rPr>
            </w:pPr>
            <w:ins w:id="344" w:author="Nicolas Togo" w:date="2015-11-17T20:12:00Z">
              <w:r w:rsidRPr="002F1A34">
                <w:rPr>
                  <w:rFonts w:ascii="Tahoma" w:hAnsi="Tahoma" w:cs="Tahoma"/>
                  <w:color w:val="000000"/>
                  <w:lang w:val="es-BO" w:eastAsia="es-BO"/>
                </w:rPr>
                <w:t>PONGO KASA</w:t>
              </w:r>
            </w:ins>
          </w:p>
        </w:tc>
        <w:tc>
          <w:tcPr>
            <w:tcW w:w="1420" w:type="dxa"/>
            <w:tcBorders>
              <w:top w:val="nil"/>
              <w:left w:val="nil"/>
              <w:bottom w:val="single" w:sz="4" w:space="0" w:color="auto"/>
              <w:right w:val="single" w:sz="4" w:space="0" w:color="auto"/>
            </w:tcBorders>
            <w:shd w:val="clear" w:color="auto" w:fill="auto"/>
            <w:vAlign w:val="center"/>
            <w:hideMark/>
          </w:tcPr>
          <w:p w14:paraId="3B7B08AF" w14:textId="77777777" w:rsidR="002F1A34" w:rsidRPr="002F1A34" w:rsidRDefault="002F1A34" w:rsidP="002F1A34">
            <w:pPr>
              <w:jc w:val="center"/>
              <w:rPr>
                <w:ins w:id="345" w:author="Nicolas Togo" w:date="2015-11-17T20:12:00Z"/>
                <w:rFonts w:ascii="Tahoma" w:hAnsi="Tahoma" w:cs="Tahoma"/>
                <w:color w:val="000000"/>
                <w:lang w:val="es-BO" w:eastAsia="es-BO"/>
              </w:rPr>
            </w:pPr>
            <w:ins w:id="346" w:author="Nicolas Togo" w:date="2015-11-17T20:12:00Z">
              <w:r w:rsidRPr="002F1A34">
                <w:rPr>
                  <w:rFonts w:ascii="Tahoma" w:hAnsi="Tahoma" w:cs="Tahoma"/>
                  <w:color w:val="000000"/>
                  <w:lang w:val="es-BO" w:eastAsia="es-BO"/>
                </w:rPr>
                <w:t>-66,550053</w:t>
              </w:r>
            </w:ins>
          </w:p>
        </w:tc>
        <w:tc>
          <w:tcPr>
            <w:tcW w:w="1420" w:type="dxa"/>
            <w:tcBorders>
              <w:top w:val="nil"/>
              <w:left w:val="nil"/>
              <w:bottom w:val="single" w:sz="4" w:space="0" w:color="auto"/>
              <w:right w:val="single" w:sz="4" w:space="0" w:color="auto"/>
            </w:tcBorders>
            <w:shd w:val="clear" w:color="auto" w:fill="auto"/>
            <w:vAlign w:val="center"/>
            <w:hideMark/>
          </w:tcPr>
          <w:p w14:paraId="7A08E468" w14:textId="77777777" w:rsidR="002F1A34" w:rsidRPr="002F1A34" w:rsidRDefault="002F1A34" w:rsidP="002F1A34">
            <w:pPr>
              <w:jc w:val="center"/>
              <w:rPr>
                <w:ins w:id="347" w:author="Nicolas Togo" w:date="2015-11-17T20:12:00Z"/>
                <w:rFonts w:ascii="Tahoma" w:hAnsi="Tahoma" w:cs="Tahoma"/>
                <w:color w:val="000000"/>
                <w:lang w:val="es-BO" w:eastAsia="es-BO"/>
              </w:rPr>
            </w:pPr>
            <w:ins w:id="348" w:author="Nicolas Togo" w:date="2015-11-17T20:12:00Z">
              <w:r w:rsidRPr="002F1A34">
                <w:rPr>
                  <w:rFonts w:ascii="Tahoma" w:hAnsi="Tahoma" w:cs="Tahoma"/>
                  <w:color w:val="000000"/>
                  <w:lang w:val="es-BO" w:eastAsia="es-BO"/>
                </w:rPr>
                <w:t>-17,710598</w:t>
              </w:r>
            </w:ins>
          </w:p>
        </w:tc>
      </w:tr>
      <w:tr w:rsidR="002F1A34" w:rsidRPr="002F1A34" w14:paraId="53830FDE" w14:textId="77777777" w:rsidTr="002F1A34">
        <w:trPr>
          <w:trHeight w:val="225"/>
          <w:ins w:id="34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02438BE" w14:textId="77777777" w:rsidR="002F1A34" w:rsidRPr="002F1A34" w:rsidRDefault="002F1A34" w:rsidP="002F1A34">
            <w:pPr>
              <w:jc w:val="center"/>
              <w:rPr>
                <w:ins w:id="350" w:author="Nicolas Togo" w:date="2015-11-17T20:12:00Z"/>
                <w:rFonts w:ascii="Tahoma" w:hAnsi="Tahoma" w:cs="Tahoma"/>
                <w:color w:val="000000"/>
                <w:lang w:val="es-BO" w:eastAsia="es-BO"/>
              </w:rPr>
            </w:pPr>
            <w:ins w:id="351" w:author="Nicolas Togo" w:date="2015-11-17T20:12:00Z">
              <w:r w:rsidRPr="002F1A34">
                <w:rPr>
                  <w:rFonts w:ascii="Tahoma" w:hAnsi="Tahoma" w:cs="Tahoma"/>
                  <w:color w:val="000000"/>
                  <w:lang w:val="es-BO" w:eastAsia="es-BO"/>
                </w:rPr>
                <w:t>13</w:t>
              </w:r>
            </w:ins>
          </w:p>
        </w:tc>
        <w:tc>
          <w:tcPr>
            <w:tcW w:w="1500" w:type="dxa"/>
            <w:tcBorders>
              <w:top w:val="nil"/>
              <w:left w:val="nil"/>
              <w:bottom w:val="single" w:sz="4" w:space="0" w:color="auto"/>
              <w:right w:val="single" w:sz="4" w:space="0" w:color="auto"/>
            </w:tcBorders>
            <w:shd w:val="clear" w:color="000000" w:fill="FFFFFF"/>
            <w:vAlign w:val="center"/>
            <w:hideMark/>
          </w:tcPr>
          <w:p w14:paraId="78A1A64A" w14:textId="77777777" w:rsidR="002F1A34" w:rsidRPr="002F1A34" w:rsidRDefault="002F1A34" w:rsidP="002F1A34">
            <w:pPr>
              <w:rPr>
                <w:ins w:id="352" w:author="Nicolas Togo" w:date="2015-11-17T20:12:00Z"/>
                <w:rFonts w:ascii="Tahoma" w:hAnsi="Tahoma" w:cs="Tahoma"/>
                <w:color w:val="000000"/>
                <w:lang w:val="es-BO" w:eastAsia="es-BO"/>
              </w:rPr>
            </w:pPr>
            <w:ins w:id="353" w:author="Nicolas Togo" w:date="2015-11-17T20:12:00Z">
              <w:r w:rsidRPr="002F1A34">
                <w:rPr>
                  <w:rFonts w:ascii="Tahoma" w:hAnsi="Tahoma" w:cs="Tahoma"/>
                  <w:color w:val="000000"/>
                  <w:lang w:val="es-BO" w:eastAsia="es-BO"/>
                </w:rPr>
                <w:t>Cochabamba</w:t>
              </w:r>
            </w:ins>
          </w:p>
        </w:tc>
        <w:tc>
          <w:tcPr>
            <w:tcW w:w="1200" w:type="dxa"/>
            <w:tcBorders>
              <w:top w:val="nil"/>
              <w:left w:val="nil"/>
              <w:bottom w:val="single" w:sz="4" w:space="0" w:color="auto"/>
              <w:right w:val="single" w:sz="4" w:space="0" w:color="auto"/>
            </w:tcBorders>
            <w:shd w:val="clear" w:color="000000" w:fill="FFFFFF"/>
            <w:vAlign w:val="center"/>
            <w:hideMark/>
          </w:tcPr>
          <w:p w14:paraId="6C7559D8" w14:textId="77777777" w:rsidR="002F1A34" w:rsidRPr="002F1A34" w:rsidRDefault="002F1A34" w:rsidP="002F1A34">
            <w:pPr>
              <w:rPr>
                <w:ins w:id="354" w:author="Nicolas Togo" w:date="2015-11-17T20:12:00Z"/>
                <w:rFonts w:ascii="Tahoma" w:hAnsi="Tahoma" w:cs="Tahoma"/>
                <w:color w:val="000000"/>
                <w:lang w:val="es-BO" w:eastAsia="es-BO"/>
              </w:rPr>
            </w:pPr>
            <w:ins w:id="355" w:author="Nicolas Togo" w:date="2015-11-17T20:12:00Z">
              <w:r w:rsidRPr="002F1A34">
                <w:rPr>
                  <w:rFonts w:ascii="Tahoma" w:hAnsi="Tahoma" w:cs="Tahoma"/>
                  <w:color w:val="000000"/>
                  <w:lang w:val="es-BO" w:eastAsia="es-BO"/>
                </w:rPr>
                <w:t>Ayopaya</w:t>
              </w:r>
            </w:ins>
          </w:p>
        </w:tc>
        <w:tc>
          <w:tcPr>
            <w:tcW w:w="1200" w:type="dxa"/>
            <w:tcBorders>
              <w:top w:val="nil"/>
              <w:left w:val="nil"/>
              <w:bottom w:val="single" w:sz="4" w:space="0" w:color="auto"/>
              <w:right w:val="single" w:sz="4" w:space="0" w:color="auto"/>
            </w:tcBorders>
            <w:shd w:val="clear" w:color="000000" w:fill="FFFFFF"/>
            <w:vAlign w:val="center"/>
            <w:hideMark/>
          </w:tcPr>
          <w:p w14:paraId="6D04A223" w14:textId="77777777" w:rsidR="002F1A34" w:rsidRPr="002F1A34" w:rsidRDefault="002F1A34" w:rsidP="002F1A34">
            <w:pPr>
              <w:rPr>
                <w:ins w:id="356" w:author="Nicolas Togo" w:date="2015-11-17T20:12:00Z"/>
                <w:rFonts w:ascii="Tahoma" w:hAnsi="Tahoma" w:cs="Tahoma"/>
                <w:color w:val="000000"/>
                <w:lang w:val="es-BO" w:eastAsia="es-BO"/>
              </w:rPr>
            </w:pPr>
            <w:proofErr w:type="spellStart"/>
            <w:ins w:id="357" w:author="Nicolas Togo" w:date="2015-11-17T20:12:00Z">
              <w:r w:rsidRPr="002F1A34">
                <w:rPr>
                  <w:rFonts w:ascii="Tahoma" w:hAnsi="Tahoma" w:cs="Tahoma"/>
                  <w:color w:val="000000"/>
                  <w:lang w:val="es-BO" w:eastAsia="es-BO"/>
                </w:rPr>
                <w:t>Morochata</w:t>
              </w:r>
              <w:proofErr w:type="spellEnd"/>
            </w:ins>
          </w:p>
        </w:tc>
        <w:tc>
          <w:tcPr>
            <w:tcW w:w="1820" w:type="dxa"/>
            <w:tcBorders>
              <w:top w:val="nil"/>
              <w:left w:val="nil"/>
              <w:bottom w:val="single" w:sz="4" w:space="0" w:color="auto"/>
              <w:right w:val="single" w:sz="4" w:space="0" w:color="auto"/>
            </w:tcBorders>
            <w:shd w:val="clear" w:color="000000" w:fill="FFFFFF"/>
            <w:vAlign w:val="center"/>
            <w:hideMark/>
          </w:tcPr>
          <w:p w14:paraId="65CCFD7E" w14:textId="77777777" w:rsidR="002F1A34" w:rsidRPr="002F1A34" w:rsidRDefault="002F1A34" w:rsidP="002F1A34">
            <w:pPr>
              <w:rPr>
                <w:ins w:id="358" w:author="Nicolas Togo" w:date="2015-11-17T20:12:00Z"/>
                <w:rFonts w:ascii="Tahoma" w:hAnsi="Tahoma" w:cs="Tahoma"/>
                <w:color w:val="000000"/>
                <w:lang w:val="es-BO" w:eastAsia="es-BO"/>
              </w:rPr>
            </w:pPr>
            <w:ins w:id="359" w:author="Nicolas Togo" w:date="2015-11-17T20:12:00Z">
              <w:r w:rsidRPr="002F1A34">
                <w:rPr>
                  <w:rFonts w:ascii="Tahoma" w:hAnsi="Tahoma" w:cs="Tahoma"/>
                  <w:color w:val="000000"/>
                  <w:lang w:val="es-BO" w:eastAsia="es-BO"/>
                </w:rPr>
                <w:t>HUMAMARKA</w:t>
              </w:r>
            </w:ins>
          </w:p>
        </w:tc>
        <w:tc>
          <w:tcPr>
            <w:tcW w:w="1420" w:type="dxa"/>
            <w:tcBorders>
              <w:top w:val="nil"/>
              <w:left w:val="nil"/>
              <w:bottom w:val="single" w:sz="4" w:space="0" w:color="auto"/>
              <w:right w:val="single" w:sz="4" w:space="0" w:color="auto"/>
            </w:tcBorders>
            <w:shd w:val="clear" w:color="000000" w:fill="FFFFFF"/>
            <w:vAlign w:val="center"/>
            <w:hideMark/>
          </w:tcPr>
          <w:p w14:paraId="0425B075" w14:textId="77777777" w:rsidR="002F1A34" w:rsidRPr="002F1A34" w:rsidRDefault="002F1A34" w:rsidP="002F1A34">
            <w:pPr>
              <w:jc w:val="center"/>
              <w:rPr>
                <w:ins w:id="360" w:author="Nicolas Togo" w:date="2015-11-17T20:12:00Z"/>
                <w:rFonts w:ascii="Tahoma" w:hAnsi="Tahoma" w:cs="Tahoma"/>
                <w:color w:val="000000"/>
                <w:lang w:val="es-BO" w:eastAsia="es-BO"/>
              </w:rPr>
            </w:pPr>
            <w:ins w:id="361" w:author="Nicolas Togo" w:date="2015-11-17T20:12:00Z">
              <w:r w:rsidRPr="002F1A34">
                <w:rPr>
                  <w:rFonts w:ascii="Tahoma" w:hAnsi="Tahoma" w:cs="Tahoma"/>
                  <w:color w:val="000000"/>
                  <w:lang w:val="es-BO" w:eastAsia="es-BO"/>
                </w:rPr>
                <w:t>-66,555950</w:t>
              </w:r>
            </w:ins>
          </w:p>
        </w:tc>
        <w:tc>
          <w:tcPr>
            <w:tcW w:w="1420" w:type="dxa"/>
            <w:tcBorders>
              <w:top w:val="nil"/>
              <w:left w:val="nil"/>
              <w:bottom w:val="single" w:sz="4" w:space="0" w:color="auto"/>
              <w:right w:val="single" w:sz="4" w:space="0" w:color="auto"/>
            </w:tcBorders>
            <w:shd w:val="clear" w:color="000000" w:fill="FFFFFF"/>
            <w:vAlign w:val="center"/>
            <w:hideMark/>
          </w:tcPr>
          <w:p w14:paraId="34EF1846" w14:textId="77777777" w:rsidR="002F1A34" w:rsidRPr="002F1A34" w:rsidRDefault="002F1A34" w:rsidP="002F1A34">
            <w:pPr>
              <w:jc w:val="center"/>
              <w:rPr>
                <w:ins w:id="362" w:author="Nicolas Togo" w:date="2015-11-17T20:12:00Z"/>
                <w:rFonts w:ascii="Tahoma" w:hAnsi="Tahoma" w:cs="Tahoma"/>
                <w:color w:val="000000"/>
                <w:lang w:val="es-BO" w:eastAsia="es-BO"/>
              </w:rPr>
            </w:pPr>
            <w:ins w:id="363" w:author="Nicolas Togo" w:date="2015-11-17T20:12:00Z">
              <w:r w:rsidRPr="002F1A34">
                <w:rPr>
                  <w:rFonts w:ascii="Tahoma" w:hAnsi="Tahoma" w:cs="Tahoma"/>
                  <w:color w:val="000000"/>
                  <w:lang w:val="es-BO" w:eastAsia="es-BO"/>
                </w:rPr>
                <w:t>-17,101840</w:t>
              </w:r>
            </w:ins>
          </w:p>
        </w:tc>
      </w:tr>
      <w:tr w:rsidR="002F1A34" w:rsidRPr="002F1A34" w14:paraId="753DC533" w14:textId="77777777" w:rsidTr="002F1A34">
        <w:trPr>
          <w:trHeight w:val="225"/>
          <w:ins w:id="36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6049AB4" w14:textId="77777777" w:rsidR="002F1A34" w:rsidRPr="002F1A34" w:rsidRDefault="002F1A34" w:rsidP="002F1A34">
            <w:pPr>
              <w:jc w:val="center"/>
              <w:rPr>
                <w:ins w:id="365" w:author="Nicolas Togo" w:date="2015-11-17T20:12:00Z"/>
                <w:rFonts w:ascii="Tahoma" w:hAnsi="Tahoma" w:cs="Tahoma"/>
                <w:color w:val="000000"/>
                <w:lang w:val="es-BO" w:eastAsia="es-BO"/>
              </w:rPr>
            </w:pPr>
            <w:ins w:id="366" w:author="Nicolas Togo" w:date="2015-11-17T20:12:00Z">
              <w:r w:rsidRPr="002F1A34">
                <w:rPr>
                  <w:rFonts w:ascii="Tahoma" w:hAnsi="Tahoma" w:cs="Tahoma"/>
                  <w:color w:val="000000"/>
                  <w:lang w:val="es-BO" w:eastAsia="es-BO"/>
                </w:rPr>
                <w:t>14</w:t>
              </w:r>
            </w:ins>
          </w:p>
        </w:tc>
        <w:tc>
          <w:tcPr>
            <w:tcW w:w="1500" w:type="dxa"/>
            <w:tcBorders>
              <w:top w:val="nil"/>
              <w:left w:val="nil"/>
              <w:bottom w:val="single" w:sz="4" w:space="0" w:color="auto"/>
              <w:right w:val="single" w:sz="4" w:space="0" w:color="auto"/>
            </w:tcBorders>
            <w:shd w:val="clear" w:color="auto" w:fill="auto"/>
            <w:vAlign w:val="center"/>
            <w:hideMark/>
          </w:tcPr>
          <w:p w14:paraId="59AFCA2C" w14:textId="77777777" w:rsidR="002F1A34" w:rsidRPr="002F1A34" w:rsidRDefault="002F1A34" w:rsidP="002F1A34">
            <w:pPr>
              <w:rPr>
                <w:ins w:id="367" w:author="Nicolas Togo" w:date="2015-11-17T20:12:00Z"/>
                <w:rFonts w:ascii="Tahoma" w:hAnsi="Tahoma" w:cs="Tahoma"/>
                <w:color w:val="000000"/>
                <w:lang w:val="es-BO" w:eastAsia="es-BO"/>
              </w:rPr>
            </w:pPr>
            <w:ins w:id="368" w:author="Nicolas Togo" w:date="2015-11-17T20:12:00Z">
              <w:r w:rsidRPr="002F1A34">
                <w:rPr>
                  <w:rFonts w:ascii="Tahoma" w:hAnsi="Tahoma" w:cs="Tahoma"/>
                  <w:color w:val="000000"/>
                  <w:lang w:val="es-BO" w:eastAsia="es-BO"/>
                </w:rPr>
                <w:t>Cochabamba</w:t>
              </w:r>
            </w:ins>
          </w:p>
        </w:tc>
        <w:tc>
          <w:tcPr>
            <w:tcW w:w="1200" w:type="dxa"/>
            <w:tcBorders>
              <w:top w:val="nil"/>
              <w:left w:val="nil"/>
              <w:bottom w:val="single" w:sz="4" w:space="0" w:color="auto"/>
              <w:right w:val="single" w:sz="4" w:space="0" w:color="auto"/>
            </w:tcBorders>
            <w:shd w:val="clear" w:color="auto" w:fill="auto"/>
            <w:vAlign w:val="center"/>
            <w:hideMark/>
          </w:tcPr>
          <w:p w14:paraId="47EBF192" w14:textId="77777777" w:rsidR="002F1A34" w:rsidRPr="002F1A34" w:rsidRDefault="002F1A34" w:rsidP="002F1A34">
            <w:pPr>
              <w:rPr>
                <w:ins w:id="369" w:author="Nicolas Togo" w:date="2015-11-17T20:12:00Z"/>
                <w:rFonts w:ascii="Tahoma" w:hAnsi="Tahoma" w:cs="Tahoma"/>
                <w:color w:val="000000"/>
                <w:lang w:val="es-BO" w:eastAsia="es-BO"/>
              </w:rPr>
            </w:pPr>
            <w:ins w:id="370" w:author="Nicolas Togo" w:date="2015-11-17T20:12:00Z">
              <w:r w:rsidRPr="002F1A34">
                <w:rPr>
                  <w:rFonts w:ascii="Tahoma" w:hAnsi="Tahoma" w:cs="Tahoma"/>
                  <w:color w:val="000000"/>
                  <w:lang w:val="es-BO" w:eastAsia="es-BO"/>
                </w:rPr>
                <w:t>Carrasco</w:t>
              </w:r>
            </w:ins>
          </w:p>
        </w:tc>
        <w:tc>
          <w:tcPr>
            <w:tcW w:w="1200" w:type="dxa"/>
            <w:tcBorders>
              <w:top w:val="nil"/>
              <w:left w:val="nil"/>
              <w:bottom w:val="single" w:sz="4" w:space="0" w:color="auto"/>
              <w:right w:val="single" w:sz="4" w:space="0" w:color="auto"/>
            </w:tcBorders>
            <w:shd w:val="clear" w:color="auto" w:fill="auto"/>
            <w:vAlign w:val="center"/>
            <w:hideMark/>
          </w:tcPr>
          <w:p w14:paraId="419F43FB" w14:textId="77777777" w:rsidR="002F1A34" w:rsidRPr="002F1A34" w:rsidRDefault="002F1A34" w:rsidP="002F1A34">
            <w:pPr>
              <w:rPr>
                <w:ins w:id="371" w:author="Nicolas Togo" w:date="2015-11-17T20:12:00Z"/>
                <w:rFonts w:ascii="Tahoma" w:hAnsi="Tahoma" w:cs="Tahoma"/>
                <w:color w:val="000000"/>
                <w:lang w:val="es-BO" w:eastAsia="es-BO"/>
              </w:rPr>
            </w:pPr>
            <w:proofErr w:type="spellStart"/>
            <w:ins w:id="372" w:author="Nicolas Togo" w:date="2015-11-17T20:12:00Z">
              <w:r w:rsidRPr="002F1A34">
                <w:rPr>
                  <w:rFonts w:ascii="Tahoma" w:hAnsi="Tahoma" w:cs="Tahoma"/>
                  <w:color w:val="000000"/>
                  <w:lang w:val="es-BO" w:eastAsia="es-BO"/>
                </w:rPr>
                <w:t>Chimoré</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15FFDB23" w14:textId="77777777" w:rsidR="002F1A34" w:rsidRPr="002F1A34" w:rsidRDefault="002F1A34" w:rsidP="002F1A34">
            <w:pPr>
              <w:rPr>
                <w:ins w:id="373" w:author="Nicolas Togo" w:date="2015-11-17T20:12:00Z"/>
                <w:rFonts w:ascii="Tahoma" w:hAnsi="Tahoma" w:cs="Tahoma"/>
                <w:color w:val="000000"/>
                <w:lang w:val="es-BO" w:eastAsia="es-BO"/>
              </w:rPr>
            </w:pPr>
            <w:ins w:id="374" w:author="Nicolas Togo" w:date="2015-11-17T20:12:00Z">
              <w:r w:rsidRPr="002F1A34">
                <w:rPr>
                  <w:rFonts w:ascii="Tahoma" w:hAnsi="Tahoma" w:cs="Tahoma"/>
                  <w:color w:val="000000"/>
                  <w:lang w:val="es-BO" w:eastAsia="es-BO"/>
                </w:rPr>
                <w:t>ESTAÑO PALMITO</w:t>
              </w:r>
            </w:ins>
          </w:p>
        </w:tc>
        <w:tc>
          <w:tcPr>
            <w:tcW w:w="1420" w:type="dxa"/>
            <w:tcBorders>
              <w:top w:val="nil"/>
              <w:left w:val="nil"/>
              <w:bottom w:val="single" w:sz="4" w:space="0" w:color="auto"/>
              <w:right w:val="single" w:sz="4" w:space="0" w:color="auto"/>
            </w:tcBorders>
            <w:shd w:val="clear" w:color="auto" w:fill="auto"/>
            <w:vAlign w:val="center"/>
            <w:hideMark/>
          </w:tcPr>
          <w:p w14:paraId="13869739" w14:textId="77777777" w:rsidR="002F1A34" w:rsidRPr="002F1A34" w:rsidRDefault="002F1A34" w:rsidP="002F1A34">
            <w:pPr>
              <w:jc w:val="center"/>
              <w:rPr>
                <w:ins w:id="375" w:author="Nicolas Togo" w:date="2015-11-17T20:12:00Z"/>
                <w:rFonts w:ascii="Tahoma" w:hAnsi="Tahoma" w:cs="Tahoma"/>
                <w:color w:val="000000"/>
                <w:lang w:val="es-BO" w:eastAsia="es-BO"/>
              </w:rPr>
            </w:pPr>
            <w:ins w:id="376" w:author="Nicolas Togo" w:date="2015-11-17T20:12:00Z">
              <w:r w:rsidRPr="002F1A34">
                <w:rPr>
                  <w:rFonts w:ascii="Tahoma" w:hAnsi="Tahoma" w:cs="Tahoma"/>
                  <w:color w:val="000000"/>
                  <w:lang w:val="es-BO" w:eastAsia="es-BO"/>
                </w:rPr>
                <w:t>-65,0247055</w:t>
              </w:r>
            </w:ins>
          </w:p>
        </w:tc>
        <w:tc>
          <w:tcPr>
            <w:tcW w:w="1420" w:type="dxa"/>
            <w:tcBorders>
              <w:top w:val="nil"/>
              <w:left w:val="nil"/>
              <w:bottom w:val="single" w:sz="4" w:space="0" w:color="auto"/>
              <w:right w:val="single" w:sz="4" w:space="0" w:color="auto"/>
            </w:tcBorders>
            <w:shd w:val="clear" w:color="auto" w:fill="auto"/>
            <w:vAlign w:val="center"/>
            <w:hideMark/>
          </w:tcPr>
          <w:p w14:paraId="2D642074" w14:textId="77777777" w:rsidR="002F1A34" w:rsidRPr="002F1A34" w:rsidRDefault="002F1A34" w:rsidP="002F1A34">
            <w:pPr>
              <w:jc w:val="center"/>
              <w:rPr>
                <w:ins w:id="377" w:author="Nicolas Togo" w:date="2015-11-17T20:12:00Z"/>
                <w:rFonts w:ascii="Tahoma" w:hAnsi="Tahoma" w:cs="Tahoma"/>
                <w:color w:val="000000"/>
                <w:lang w:val="es-BO" w:eastAsia="es-BO"/>
              </w:rPr>
            </w:pPr>
            <w:ins w:id="378" w:author="Nicolas Togo" w:date="2015-11-17T20:12:00Z">
              <w:r w:rsidRPr="002F1A34">
                <w:rPr>
                  <w:rFonts w:ascii="Tahoma" w:hAnsi="Tahoma" w:cs="Tahoma"/>
                  <w:color w:val="000000"/>
                  <w:lang w:val="es-BO" w:eastAsia="es-BO"/>
                </w:rPr>
                <w:t>-16,78422896</w:t>
              </w:r>
            </w:ins>
          </w:p>
        </w:tc>
      </w:tr>
      <w:tr w:rsidR="002F1A34" w:rsidRPr="002F1A34" w14:paraId="42A9830D" w14:textId="77777777" w:rsidTr="002F1A34">
        <w:trPr>
          <w:trHeight w:val="225"/>
          <w:ins w:id="37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DC3252B" w14:textId="77777777" w:rsidR="002F1A34" w:rsidRPr="002F1A34" w:rsidRDefault="002F1A34" w:rsidP="002F1A34">
            <w:pPr>
              <w:jc w:val="center"/>
              <w:rPr>
                <w:ins w:id="380" w:author="Nicolas Togo" w:date="2015-11-17T20:12:00Z"/>
                <w:rFonts w:ascii="Tahoma" w:hAnsi="Tahoma" w:cs="Tahoma"/>
                <w:color w:val="000000"/>
                <w:lang w:val="es-BO" w:eastAsia="es-BO"/>
              </w:rPr>
            </w:pPr>
            <w:ins w:id="381" w:author="Nicolas Togo" w:date="2015-11-17T20:12:00Z">
              <w:r w:rsidRPr="002F1A34">
                <w:rPr>
                  <w:rFonts w:ascii="Tahoma" w:hAnsi="Tahoma" w:cs="Tahoma"/>
                  <w:color w:val="000000"/>
                  <w:lang w:val="es-BO" w:eastAsia="es-BO"/>
                </w:rPr>
                <w:t>15</w:t>
              </w:r>
            </w:ins>
          </w:p>
        </w:tc>
        <w:tc>
          <w:tcPr>
            <w:tcW w:w="1500" w:type="dxa"/>
            <w:tcBorders>
              <w:top w:val="nil"/>
              <w:left w:val="nil"/>
              <w:bottom w:val="single" w:sz="4" w:space="0" w:color="auto"/>
              <w:right w:val="single" w:sz="4" w:space="0" w:color="auto"/>
            </w:tcBorders>
            <w:shd w:val="clear" w:color="auto" w:fill="auto"/>
            <w:vAlign w:val="center"/>
            <w:hideMark/>
          </w:tcPr>
          <w:p w14:paraId="2275D557" w14:textId="77777777" w:rsidR="002F1A34" w:rsidRPr="002F1A34" w:rsidRDefault="002F1A34" w:rsidP="002F1A34">
            <w:pPr>
              <w:rPr>
                <w:ins w:id="382" w:author="Nicolas Togo" w:date="2015-11-17T20:12:00Z"/>
                <w:rFonts w:ascii="Tahoma" w:hAnsi="Tahoma" w:cs="Tahoma"/>
                <w:color w:val="000000"/>
                <w:lang w:val="es-BO" w:eastAsia="es-BO"/>
              </w:rPr>
            </w:pPr>
            <w:ins w:id="383" w:author="Nicolas Togo" w:date="2015-11-17T20:12:00Z">
              <w:r w:rsidRPr="002F1A34">
                <w:rPr>
                  <w:rFonts w:ascii="Tahoma" w:hAnsi="Tahoma" w:cs="Tahoma"/>
                  <w:color w:val="000000"/>
                  <w:lang w:val="es-BO" w:eastAsia="es-BO"/>
                </w:rPr>
                <w:t>Cochabamba</w:t>
              </w:r>
            </w:ins>
          </w:p>
        </w:tc>
        <w:tc>
          <w:tcPr>
            <w:tcW w:w="1200" w:type="dxa"/>
            <w:tcBorders>
              <w:top w:val="nil"/>
              <w:left w:val="nil"/>
              <w:bottom w:val="single" w:sz="4" w:space="0" w:color="auto"/>
              <w:right w:val="single" w:sz="4" w:space="0" w:color="auto"/>
            </w:tcBorders>
            <w:shd w:val="clear" w:color="auto" w:fill="auto"/>
            <w:vAlign w:val="center"/>
            <w:hideMark/>
          </w:tcPr>
          <w:p w14:paraId="1D86219B" w14:textId="77777777" w:rsidR="002F1A34" w:rsidRPr="002F1A34" w:rsidRDefault="002F1A34" w:rsidP="002F1A34">
            <w:pPr>
              <w:rPr>
                <w:ins w:id="384" w:author="Nicolas Togo" w:date="2015-11-17T20:12:00Z"/>
                <w:rFonts w:ascii="Tahoma" w:hAnsi="Tahoma" w:cs="Tahoma"/>
                <w:color w:val="000000"/>
                <w:lang w:val="es-BO" w:eastAsia="es-BO"/>
              </w:rPr>
            </w:pPr>
            <w:ins w:id="385" w:author="Nicolas Togo" w:date="2015-11-17T20:12:00Z">
              <w:r w:rsidRPr="002F1A34">
                <w:rPr>
                  <w:rFonts w:ascii="Tahoma" w:hAnsi="Tahoma" w:cs="Tahoma"/>
                  <w:color w:val="000000"/>
                  <w:lang w:val="es-BO" w:eastAsia="es-BO"/>
                </w:rPr>
                <w:t>Chapare</w:t>
              </w:r>
            </w:ins>
          </w:p>
        </w:tc>
        <w:tc>
          <w:tcPr>
            <w:tcW w:w="1200" w:type="dxa"/>
            <w:tcBorders>
              <w:top w:val="nil"/>
              <w:left w:val="nil"/>
              <w:bottom w:val="single" w:sz="4" w:space="0" w:color="auto"/>
              <w:right w:val="single" w:sz="4" w:space="0" w:color="auto"/>
            </w:tcBorders>
            <w:shd w:val="clear" w:color="auto" w:fill="auto"/>
            <w:vAlign w:val="center"/>
            <w:hideMark/>
          </w:tcPr>
          <w:p w14:paraId="3DC3F739" w14:textId="77777777" w:rsidR="002F1A34" w:rsidRPr="002F1A34" w:rsidRDefault="002F1A34" w:rsidP="002F1A34">
            <w:pPr>
              <w:rPr>
                <w:ins w:id="386" w:author="Nicolas Togo" w:date="2015-11-17T20:12:00Z"/>
                <w:rFonts w:ascii="Tahoma" w:hAnsi="Tahoma" w:cs="Tahoma"/>
                <w:color w:val="000000"/>
                <w:lang w:val="es-BO" w:eastAsia="es-BO"/>
              </w:rPr>
            </w:pPr>
            <w:proofErr w:type="spellStart"/>
            <w:ins w:id="387" w:author="Nicolas Togo" w:date="2015-11-17T20:12:00Z">
              <w:r w:rsidRPr="002F1A34">
                <w:rPr>
                  <w:rFonts w:ascii="Tahoma" w:hAnsi="Tahoma" w:cs="Tahoma"/>
                  <w:color w:val="000000"/>
                  <w:lang w:val="es-BO" w:eastAsia="es-BO"/>
                </w:rPr>
                <w:t>Colomi</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21F01D3A" w14:textId="77777777" w:rsidR="002F1A34" w:rsidRPr="002F1A34" w:rsidRDefault="002F1A34" w:rsidP="002F1A34">
            <w:pPr>
              <w:rPr>
                <w:ins w:id="388" w:author="Nicolas Togo" w:date="2015-11-17T20:12:00Z"/>
                <w:rFonts w:ascii="Tahoma" w:hAnsi="Tahoma" w:cs="Tahoma"/>
                <w:color w:val="000000"/>
                <w:lang w:val="es-BO" w:eastAsia="es-BO"/>
              </w:rPr>
            </w:pPr>
            <w:ins w:id="389" w:author="Nicolas Togo" w:date="2015-11-17T20:12:00Z">
              <w:r w:rsidRPr="002F1A34">
                <w:rPr>
                  <w:rFonts w:ascii="Tahoma" w:hAnsi="Tahoma" w:cs="Tahoma"/>
                  <w:color w:val="000000"/>
                  <w:lang w:val="es-BO" w:eastAsia="es-BO"/>
                </w:rPr>
                <w:t xml:space="preserve">Villa </w:t>
              </w:r>
              <w:proofErr w:type="spellStart"/>
              <w:r w:rsidRPr="002F1A34">
                <w:rPr>
                  <w:rFonts w:ascii="Tahoma" w:hAnsi="Tahoma" w:cs="Tahoma"/>
                  <w:color w:val="000000"/>
                  <w:lang w:val="es-BO" w:eastAsia="es-BO"/>
                </w:rPr>
                <w:t>Joran</w:t>
              </w:r>
              <w:proofErr w:type="spellEnd"/>
            </w:ins>
          </w:p>
        </w:tc>
        <w:tc>
          <w:tcPr>
            <w:tcW w:w="1420" w:type="dxa"/>
            <w:tcBorders>
              <w:top w:val="nil"/>
              <w:left w:val="nil"/>
              <w:bottom w:val="single" w:sz="4" w:space="0" w:color="auto"/>
              <w:right w:val="single" w:sz="4" w:space="0" w:color="auto"/>
            </w:tcBorders>
            <w:shd w:val="clear" w:color="auto" w:fill="auto"/>
            <w:vAlign w:val="center"/>
            <w:hideMark/>
          </w:tcPr>
          <w:p w14:paraId="139DF38B" w14:textId="77777777" w:rsidR="002F1A34" w:rsidRPr="002F1A34" w:rsidRDefault="002F1A34" w:rsidP="002F1A34">
            <w:pPr>
              <w:jc w:val="center"/>
              <w:rPr>
                <w:ins w:id="390" w:author="Nicolas Togo" w:date="2015-11-17T20:12:00Z"/>
                <w:rFonts w:ascii="Tahoma" w:hAnsi="Tahoma" w:cs="Tahoma"/>
                <w:color w:val="000000"/>
                <w:lang w:val="es-BO" w:eastAsia="es-BO"/>
              </w:rPr>
            </w:pPr>
            <w:ins w:id="391" w:author="Nicolas Togo" w:date="2015-11-17T20:12:00Z">
              <w:r w:rsidRPr="002F1A34">
                <w:rPr>
                  <w:rFonts w:ascii="Tahoma" w:hAnsi="Tahoma" w:cs="Tahoma"/>
                  <w:color w:val="000000"/>
                  <w:lang w:val="es-BO" w:eastAsia="es-BO"/>
                </w:rPr>
                <w:t>-65945540</w:t>
              </w:r>
            </w:ins>
          </w:p>
        </w:tc>
        <w:tc>
          <w:tcPr>
            <w:tcW w:w="1420" w:type="dxa"/>
            <w:tcBorders>
              <w:top w:val="nil"/>
              <w:left w:val="nil"/>
              <w:bottom w:val="single" w:sz="4" w:space="0" w:color="auto"/>
              <w:right w:val="single" w:sz="4" w:space="0" w:color="auto"/>
            </w:tcBorders>
            <w:shd w:val="clear" w:color="auto" w:fill="auto"/>
            <w:vAlign w:val="center"/>
            <w:hideMark/>
          </w:tcPr>
          <w:p w14:paraId="2D94DB30" w14:textId="77777777" w:rsidR="002F1A34" w:rsidRPr="002F1A34" w:rsidRDefault="002F1A34" w:rsidP="002F1A34">
            <w:pPr>
              <w:jc w:val="center"/>
              <w:rPr>
                <w:ins w:id="392" w:author="Nicolas Togo" w:date="2015-11-17T20:12:00Z"/>
                <w:rFonts w:ascii="Tahoma" w:hAnsi="Tahoma" w:cs="Tahoma"/>
                <w:color w:val="000000"/>
                <w:lang w:val="es-BO" w:eastAsia="es-BO"/>
              </w:rPr>
            </w:pPr>
            <w:ins w:id="393" w:author="Nicolas Togo" w:date="2015-11-17T20:12:00Z">
              <w:r w:rsidRPr="002F1A34">
                <w:rPr>
                  <w:rFonts w:ascii="Tahoma" w:hAnsi="Tahoma" w:cs="Tahoma"/>
                  <w:color w:val="000000"/>
                  <w:lang w:val="es-BO" w:eastAsia="es-BO"/>
                </w:rPr>
                <w:t>-16945350</w:t>
              </w:r>
            </w:ins>
          </w:p>
        </w:tc>
      </w:tr>
      <w:tr w:rsidR="002F1A34" w:rsidRPr="002F1A34" w14:paraId="7877B0A7" w14:textId="77777777" w:rsidTr="002F1A34">
        <w:trPr>
          <w:trHeight w:val="225"/>
          <w:ins w:id="39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C154F8D" w14:textId="77777777" w:rsidR="002F1A34" w:rsidRPr="002F1A34" w:rsidRDefault="002F1A34" w:rsidP="002F1A34">
            <w:pPr>
              <w:jc w:val="center"/>
              <w:rPr>
                <w:ins w:id="395" w:author="Nicolas Togo" w:date="2015-11-17T20:12:00Z"/>
                <w:rFonts w:ascii="Tahoma" w:hAnsi="Tahoma" w:cs="Tahoma"/>
                <w:color w:val="000000"/>
                <w:lang w:val="es-BO" w:eastAsia="es-BO"/>
              </w:rPr>
            </w:pPr>
            <w:ins w:id="396" w:author="Nicolas Togo" w:date="2015-11-17T20:12:00Z">
              <w:r w:rsidRPr="002F1A34">
                <w:rPr>
                  <w:rFonts w:ascii="Tahoma" w:hAnsi="Tahoma" w:cs="Tahoma"/>
                  <w:color w:val="000000"/>
                  <w:lang w:val="es-BO" w:eastAsia="es-BO"/>
                </w:rPr>
                <w:t>16</w:t>
              </w:r>
            </w:ins>
          </w:p>
        </w:tc>
        <w:tc>
          <w:tcPr>
            <w:tcW w:w="1500" w:type="dxa"/>
            <w:tcBorders>
              <w:top w:val="nil"/>
              <w:left w:val="nil"/>
              <w:bottom w:val="single" w:sz="4" w:space="0" w:color="auto"/>
              <w:right w:val="single" w:sz="4" w:space="0" w:color="auto"/>
            </w:tcBorders>
            <w:shd w:val="clear" w:color="auto" w:fill="auto"/>
            <w:vAlign w:val="center"/>
            <w:hideMark/>
          </w:tcPr>
          <w:p w14:paraId="5899DF83" w14:textId="77777777" w:rsidR="002F1A34" w:rsidRPr="002F1A34" w:rsidRDefault="002F1A34" w:rsidP="002F1A34">
            <w:pPr>
              <w:rPr>
                <w:ins w:id="397" w:author="Nicolas Togo" w:date="2015-11-17T20:12:00Z"/>
                <w:rFonts w:ascii="Tahoma" w:hAnsi="Tahoma" w:cs="Tahoma"/>
                <w:color w:val="000000"/>
                <w:lang w:val="es-BO" w:eastAsia="es-BO"/>
              </w:rPr>
            </w:pPr>
            <w:ins w:id="398" w:author="Nicolas Togo" w:date="2015-11-17T20:12:00Z">
              <w:r w:rsidRPr="002F1A34">
                <w:rPr>
                  <w:rFonts w:ascii="Tahoma" w:hAnsi="Tahoma" w:cs="Tahoma"/>
                  <w:color w:val="000000"/>
                  <w:lang w:val="es-BO" w:eastAsia="es-BO"/>
                </w:rPr>
                <w:t>Cochabamba</w:t>
              </w:r>
            </w:ins>
          </w:p>
        </w:tc>
        <w:tc>
          <w:tcPr>
            <w:tcW w:w="1200" w:type="dxa"/>
            <w:tcBorders>
              <w:top w:val="nil"/>
              <w:left w:val="nil"/>
              <w:bottom w:val="single" w:sz="4" w:space="0" w:color="auto"/>
              <w:right w:val="single" w:sz="4" w:space="0" w:color="auto"/>
            </w:tcBorders>
            <w:shd w:val="clear" w:color="auto" w:fill="auto"/>
            <w:vAlign w:val="center"/>
            <w:hideMark/>
          </w:tcPr>
          <w:p w14:paraId="22209835" w14:textId="77777777" w:rsidR="002F1A34" w:rsidRPr="002F1A34" w:rsidRDefault="002F1A34" w:rsidP="002F1A34">
            <w:pPr>
              <w:rPr>
                <w:ins w:id="399" w:author="Nicolas Togo" w:date="2015-11-17T20:12:00Z"/>
                <w:rFonts w:ascii="Tahoma" w:hAnsi="Tahoma" w:cs="Tahoma"/>
                <w:color w:val="000000"/>
                <w:lang w:val="es-BO" w:eastAsia="es-BO"/>
              </w:rPr>
            </w:pPr>
            <w:ins w:id="400" w:author="Nicolas Togo" w:date="2015-11-17T20:12:00Z">
              <w:r w:rsidRPr="002F1A34">
                <w:rPr>
                  <w:rFonts w:ascii="Tahoma" w:hAnsi="Tahoma" w:cs="Tahoma"/>
                  <w:color w:val="000000"/>
                  <w:lang w:val="es-BO" w:eastAsia="es-BO"/>
                </w:rPr>
                <w:t>Esteban Arce</w:t>
              </w:r>
            </w:ins>
          </w:p>
        </w:tc>
        <w:tc>
          <w:tcPr>
            <w:tcW w:w="1200" w:type="dxa"/>
            <w:tcBorders>
              <w:top w:val="nil"/>
              <w:left w:val="nil"/>
              <w:bottom w:val="single" w:sz="4" w:space="0" w:color="auto"/>
              <w:right w:val="single" w:sz="4" w:space="0" w:color="auto"/>
            </w:tcBorders>
            <w:shd w:val="clear" w:color="auto" w:fill="auto"/>
            <w:vAlign w:val="center"/>
            <w:hideMark/>
          </w:tcPr>
          <w:p w14:paraId="577BE725" w14:textId="77777777" w:rsidR="002F1A34" w:rsidRPr="002F1A34" w:rsidRDefault="002F1A34" w:rsidP="002F1A34">
            <w:pPr>
              <w:rPr>
                <w:ins w:id="401" w:author="Nicolas Togo" w:date="2015-11-17T20:12:00Z"/>
                <w:rFonts w:ascii="Tahoma" w:hAnsi="Tahoma" w:cs="Tahoma"/>
                <w:color w:val="000000"/>
                <w:lang w:val="es-BO" w:eastAsia="es-BO"/>
              </w:rPr>
            </w:pPr>
            <w:proofErr w:type="spellStart"/>
            <w:ins w:id="402" w:author="Nicolas Togo" w:date="2015-11-17T20:12:00Z">
              <w:r w:rsidRPr="002F1A34">
                <w:rPr>
                  <w:rFonts w:ascii="Tahoma" w:hAnsi="Tahoma" w:cs="Tahoma"/>
                  <w:color w:val="000000"/>
                  <w:lang w:val="es-BO" w:eastAsia="es-BO"/>
                </w:rPr>
                <w:t>Anzaldo</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475F51A1" w14:textId="77777777" w:rsidR="002F1A34" w:rsidRPr="002F1A34" w:rsidRDefault="002F1A34" w:rsidP="002F1A34">
            <w:pPr>
              <w:rPr>
                <w:ins w:id="403" w:author="Nicolas Togo" w:date="2015-11-17T20:12:00Z"/>
                <w:rFonts w:ascii="Tahoma" w:hAnsi="Tahoma" w:cs="Tahoma"/>
                <w:color w:val="000000"/>
                <w:lang w:val="es-BO" w:eastAsia="es-BO"/>
              </w:rPr>
            </w:pPr>
            <w:ins w:id="404" w:author="Nicolas Togo" w:date="2015-11-17T20:12:00Z">
              <w:r w:rsidRPr="002F1A34">
                <w:rPr>
                  <w:rFonts w:ascii="Tahoma" w:hAnsi="Tahoma" w:cs="Tahoma"/>
                  <w:color w:val="000000"/>
                  <w:lang w:val="es-BO" w:eastAsia="es-BO"/>
                </w:rPr>
                <w:t>THAGO K`ASA</w:t>
              </w:r>
            </w:ins>
          </w:p>
        </w:tc>
        <w:tc>
          <w:tcPr>
            <w:tcW w:w="1420" w:type="dxa"/>
            <w:tcBorders>
              <w:top w:val="nil"/>
              <w:left w:val="nil"/>
              <w:bottom w:val="single" w:sz="4" w:space="0" w:color="auto"/>
              <w:right w:val="single" w:sz="4" w:space="0" w:color="auto"/>
            </w:tcBorders>
            <w:shd w:val="clear" w:color="auto" w:fill="auto"/>
            <w:vAlign w:val="center"/>
            <w:hideMark/>
          </w:tcPr>
          <w:p w14:paraId="2ECB6980" w14:textId="77777777" w:rsidR="002F1A34" w:rsidRPr="002F1A34" w:rsidRDefault="002F1A34" w:rsidP="002F1A34">
            <w:pPr>
              <w:jc w:val="center"/>
              <w:rPr>
                <w:ins w:id="405" w:author="Nicolas Togo" w:date="2015-11-17T20:12:00Z"/>
                <w:rFonts w:ascii="Tahoma" w:hAnsi="Tahoma" w:cs="Tahoma"/>
                <w:color w:val="000000"/>
                <w:lang w:val="es-BO" w:eastAsia="es-BO"/>
              </w:rPr>
            </w:pPr>
            <w:ins w:id="406" w:author="Nicolas Togo" w:date="2015-11-17T20:12:00Z">
              <w:r w:rsidRPr="002F1A34">
                <w:rPr>
                  <w:rFonts w:ascii="Tahoma" w:hAnsi="Tahoma" w:cs="Tahoma"/>
                  <w:color w:val="000000"/>
                  <w:lang w:val="es-BO" w:eastAsia="es-BO"/>
                </w:rPr>
                <w:t>-65,82902</w:t>
              </w:r>
            </w:ins>
          </w:p>
        </w:tc>
        <w:tc>
          <w:tcPr>
            <w:tcW w:w="1420" w:type="dxa"/>
            <w:tcBorders>
              <w:top w:val="nil"/>
              <w:left w:val="nil"/>
              <w:bottom w:val="single" w:sz="4" w:space="0" w:color="auto"/>
              <w:right w:val="single" w:sz="4" w:space="0" w:color="auto"/>
            </w:tcBorders>
            <w:shd w:val="clear" w:color="auto" w:fill="auto"/>
            <w:vAlign w:val="center"/>
            <w:hideMark/>
          </w:tcPr>
          <w:p w14:paraId="4C9B2F70" w14:textId="77777777" w:rsidR="002F1A34" w:rsidRPr="002F1A34" w:rsidRDefault="002F1A34" w:rsidP="002F1A34">
            <w:pPr>
              <w:jc w:val="center"/>
              <w:rPr>
                <w:ins w:id="407" w:author="Nicolas Togo" w:date="2015-11-17T20:12:00Z"/>
                <w:rFonts w:ascii="Tahoma" w:hAnsi="Tahoma" w:cs="Tahoma"/>
                <w:color w:val="000000"/>
                <w:lang w:val="es-BO" w:eastAsia="es-BO"/>
              </w:rPr>
            </w:pPr>
            <w:ins w:id="408" w:author="Nicolas Togo" w:date="2015-11-17T20:12:00Z">
              <w:r w:rsidRPr="002F1A34">
                <w:rPr>
                  <w:rFonts w:ascii="Tahoma" w:hAnsi="Tahoma" w:cs="Tahoma"/>
                  <w:color w:val="000000"/>
                  <w:lang w:val="es-BO" w:eastAsia="es-BO"/>
                </w:rPr>
                <w:t>-17,89141</w:t>
              </w:r>
            </w:ins>
          </w:p>
        </w:tc>
      </w:tr>
      <w:tr w:rsidR="002F1A34" w:rsidRPr="002F1A34" w14:paraId="4F781167" w14:textId="77777777" w:rsidTr="002F1A34">
        <w:trPr>
          <w:trHeight w:val="225"/>
          <w:ins w:id="40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2C0F620" w14:textId="77777777" w:rsidR="002F1A34" w:rsidRPr="002F1A34" w:rsidRDefault="002F1A34" w:rsidP="002F1A34">
            <w:pPr>
              <w:jc w:val="center"/>
              <w:rPr>
                <w:ins w:id="410" w:author="Nicolas Togo" w:date="2015-11-17T20:12:00Z"/>
                <w:rFonts w:ascii="Tahoma" w:hAnsi="Tahoma" w:cs="Tahoma"/>
                <w:color w:val="000000"/>
                <w:lang w:val="es-BO" w:eastAsia="es-BO"/>
              </w:rPr>
            </w:pPr>
            <w:ins w:id="411" w:author="Nicolas Togo" w:date="2015-11-17T20:12:00Z">
              <w:r w:rsidRPr="002F1A34">
                <w:rPr>
                  <w:rFonts w:ascii="Tahoma" w:hAnsi="Tahoma" w:cs="Tahoma"/>
                  <w:color w:val="000000"/>
                  <w:lang w:val="es-BO" w:eastAsia="es-BO"/>
                </w:rPr>
                <w:t>17</w:t>
              </w:r>
            </w:ins>
          </w:p>
        </w:tc>
        <w:tc>
          <w:tcPr>
            <w:tcW w:w="1500" w:type="dxa"/>
            <w:tcBorders>
              <w:top w:val="nil"/>
              <w:left w:val="nil"/>
              <w:bottom w:val="single" w:sz="4" w:space="0" w:color="auto"/>
              <w:right w:val="single" w:sz="4" w:space="0" w:color="auto"/>
            </w:tcBorders>
            <w:shd w:val="clear" w:color="auto" w:fill="auto"/>
            <w:vAlign w:val="center"/>
            <w:hideMark/>
          </w:tcPr>
          <w:p w14:paraId="5FAEDC0D" w14:textId="77777777" w:rsidR="002F1A34" w:rsidRPr="002F1A34" w:rsidRDefault="002F1A34" w:rsidP="002F1A34">
            <w:pPr>
              <w:rPr>
                <w:ins w:id="412" w:author="Nicolas Togo" w:date="2015-11-17T20:12:00Z"/>
                <w:rFonts w:ascii="Tahoma" w:hAnsi="Tahoma" w:cs="Tahoma"/>
                <w:color w:val="000000"/>
                <w:lang w:val="es-BO" w:eastAsia="es-BO"/>
              </w:rPr>
            </w:pPr>
            <w:ins w:id="413" w:author="Nicolas Togo" w:date="2015-11-17T20:12:00Z">
              <w:r w:rsidRPr="002F1A34">
                <w:rPr>
                  <w:rFonts w:ascii="Tahoma" w:hAnsi="Tahoma" w:cs="Tahoma"/>
                  <w:color w:val="000000"/>
                  <w:lang w:val="es-BO" w:eastAsia="es-BO"/>
                </w:rPr>
                <w:t>Cochabamba</w:t>
              </w:r>
            </w:ins>
          </w:p>
        </w:tc>
        <w:tc>
          <w:tcPr>
            <w:tcW w:w="1200" w:type="dxa"/>
            <w:tcBorders>
              <w:top w:val="nil"/>
              <w:left w:val="nil"/>
              <w:bottom w:val="single" w:sz="4" w:space="0" w:color="auto"/>
              <w:right w:val="single" w:sz="4" w:space="0" w:color="auto"/>
            </w:tcBorders>
            <w:shd w:val="clear" w:color="auto" w:fill="auto"/>
            <w:vAlign w:val="center"/>
            <w:hideMark/>
          </w:tcPr>
          <w:p w14:paraId="523CC1ED" w14:textId="77777777" w:rsidR="002F1A34" w:rsidRPr="002F1A34" w:rsidRDefault="002F1A34" w:rsidP="002F1A34">
            <w:pPr>
              <w:rPr>
                <w:ins w:id="414" w:author="Nicolas Togo" w:date="2015-11-17T20:12:00Z"/>
                <w:rFonts w:ascii="Tahoma" w:hAnsi="Tahoma" w:cs="Tahoma"/>
                <w:color w:val="000000"/>
                <w:lang w:val="es-BO" w:eastAsia="es-BO"/>
              </w:rPr>
            </w:pPr>
            <w:proofErr w:type="spellStart"/>
            <w:ins w:id="415" w:author="Nicolas Togo" w:date="2015-11-17T20:12:00Z">
              <w:r w:rsidRPr="002F1A34">
                <w:rPr>
                  <w:rFonts w:ascii="Tahoma" w:hAnsi="Tahoma" w:cs="Tahoma"/>
                  <w:color w:val="000000"/>
                  <w:lang w:val="es-BO" w:eastAsia="es-BO"/>
                </w:rPr>
                <w:t>Tapacari</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7FE88DD1" w14:textId="77777777" w:rsidR="002F1A34" w:rsidRPr="002F1A34" w:rsidRDefault="002F1A34" w:rsidP="002F1A34">
            <w:pPr>
              <w:rPr>
                <w:ins w:id="416" w:author="Nicolas Togo" w:date="2015-11-17T20:12:00Z"/>
                <w:rFonts w:ascii="Tahoma" w:hAnsi="Tahoma" w:cs="Tahoma"/>
                <w:color w:val="000000"/>
                <w:lang w:val="es-BO" w:eastAsia="es-BO"/>
              </w:rPr>
            </w:pPr>
            <w:proofErr w:type="spellStart"/>
            <w:ins w:id="417" w:author="Nicolas Togo" w:date="2015-11-17T20:12:00Z">
              <w:r w:rsidRPr="002F1A34">
                <w:rPr>
                  <w:rFonts w:ascii="Tahoma" w:hAnsi="Tahoma" w:cs="Tahoma"/>
                  <w:color w:val="000000"/>
                  <w:lang w:val="es-BO" w:eastAsia="es-BO"/>
                </w:rPr>
                <w:t>Tapacarí</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17957A46" w14:textId="77777777" w:rsidR="002F1A34" w:rsidRPr="002F1A34" w:rsidRDefault="002F1A34" w:rsidP="002F1A34">
            <w:pPr>
              <w:rPr>
                <w:ins w:id="418" w:author="Nicolas Togo" w:date="2015-11-17T20:12:00Z"/>
                <w:rFonts w:ascii="Tahoma" w:hAnsi="Tahoma" w:cs="Tahoma"/>
                <w:color w:val="000000"/>
                <w:lang w:val="es-BO" w:eastAsia="es-BO"/>
              </w:rPr>
            </w:pPr>
            <w:ins w:id="419" w:author="Nicolas Togo" w:date="2015-11-17T20:12:00Z">
              <w:r w:rsidRPr="002F1A34">
                <w:rPr>
                  <w:rFonts w:ascii="Tahoma" w:hAnsi="Tahoma" w:cs="Tahoma"/>
                  <w:color w:val="000000"/>
                  <w:lang w:val="es-BO" w:eastAsia="es-BO"/>
                </w:rPr>
                <w:t>YARVICOYA</w:t>
              </w:r>
            </w:ins>
          </w:p>
        </w:tc>
        <w:tc>
          <w:tcPr>
            <w:tcW w:w="1420" w:type="dxa"/>
            <w:tcBorders>
              <w:top w:val="nil"/>
              <w:left w:val="nil"/>
              <w:bottom w:val="single" w:sz="4" w:space="0" w:color="auto"/>
              <w:right w:val="single" w:sz="4" w:space="0" w:color="auto"/>
            </w:tcBorders>
            <w:shd w:val="clear" w:color="auto" w:fill="auto"/>
            <w:vAlign w:val="center"/>
            <w:hideMark/>
          </w:tcPr>
          <w:p w14:paraId="5C807FE8" w14:textId="77777777" w:rsidR="002F1A34" w:rsidRPr="002F1A34" w:rsidRDefault="002F1A34" w:rsidP="002F1A34">
            <w:pPr>
              <w:jc w:val="center"/>
              <w:rPr>
                <w:ins w:id="420" w:author="Nicolas Togo" w:date="2015-11-17T20:12:00Z"/>
                <w:rFonts w:ascii="Tahoma" w:hAnsi="Tahoma" w:cs="Tahoma"/>
                <w:color w:val="000000"/>
                <w:lang w:val="es-BO" w:eastAsia="es-BO"/>
              </w:rPr>
            </w:pPr>
            <w:ins w:id="421" w:author="Nicolas Togo" w:date="2015-11-17T20:12:00Z">
              <w:r w:rsidRPr="002F1A34">
                <w:rPr>
                  <w:rFonts w:ascii="Tahoma" w:hAnsi="Tahoma" w:cs="Tahoma"/>
                  <w:color w:val="000000"/>
                  <w:lang w:val="es-BO" w:eastAsia="es-BO"/>
                </w:rPr>
                <w:t>-66,721782</w:t>
              </w:r>
            </w:ins>
          </w:p>
        </w:tc>
        <w:tc>
          <w:tcPr>
            <w:tcW w:w="1420" w:type="dxa"/>
            <w:tcBorders>
              <w:top w:val="nil"/>
              <w:left w:val="nil"/>
              <w:bottom w:val="single" w:sz="4" w:space="0" w:color="auto"/>
              <w:right w:val="single" w:sz="4" w:space="0" w:color="auto"/>
            </w:tcBorders>
            <w:shd w:val="clear" w:color="auto" w:fill="auto"/>
            <w:vAlign w:val="center"/>
            <w:hideMark/>
          </w:tcPr>
          <w:p w14:paraId="48B7D520" w14:textId="77777777" w:rsidR="002F1A34" w:rsidRPr="002F1A34" w:rsidRDefault="002F1A34" w:rsidP="002F1A34">
            <w:pPr>
              <w:jc w:val="center"/>
              <w:rPr>
                <w:ins w:id="422" w:author="Nicolas Togo" w:date="2015-11-17T20:12:00Z"/>
                <w:rFonts w:ascii="Tahoma" w:hAnsi="Tahoma" w:cs="Tahoma"/>
                <w:color w:val="000000"/>
                <w:lang w:val="es-BO" w:eastAsia="es-BO"/>
              </w:rPr>
            </w:pPr>
            <w:ins w:id="423" w:author="Nicolas Togo" w:date="2015-11-17T20:12:00Z">
              <w:r w:rsidRPr="002F1A34">
                <w:rPr>
                  <w:rFonts w:ascii="Tahoma" w:hAnsi="Tahoma" w:cs="Tahoma"/>
                  <w:color w:val="000000"/>
                  <w:lang w:val="es-BO" w:eastAsia="es-BO"/>
                </w:rPr>
                <w:t>-17,6128</w:t>
              </w:r>
            </w:ins>
          </w:p>
        </w:tc>
      </w:tr>
      <w:tr w:rsidR="002F1A34" w:rsidRPr="002F1A34" w14:paraId="3EA19BF3" w14:textId="77777777" w:rsidTr="002F1A34">
        <w:trPr>
          <w:trHeight w:val="225"/>
          <w:ins w:id="42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C408205" w14:textId="77777777" w:rsidR="002F1A34" w:rsidRPr="002F1A34" w:rsidRDefault="002F1A34" w:rsidP="002F1A34">
            <w:pPr>
              <w:jc w:val="center"/>
              <w:rPr>
                <w:ins w:id="425" w:author="Nicolas Togo" w:date="2015-11-17T20:12:00Z"/>
                <w:rFonts w:ascii="Tahoma" w:hAnsi="Tahoma" w:cs="Tahoma"/>
                <w:color w:val="000000"/>
                <w:lang w:val="es-BO" w:eastAsia="es-BO"/>
              </w:rPr>
            </w:pPr>
            <w:ins w:id="426" w:author="Nicolas Togo" w:date="2015-11-17T20:12:00Z">
              <w:r w:rsidRPr="002F1A34">
                <w:rPr>
                  <w:rFonts w:ascii="Tahoma" w:hAnsi="Tahoma" w:cs="Tahoma"/>
                  <w:color w:val="000000"/>
                  <w:lang w:val="es-BO" w:eastAsia="es-BO"/>
                </w:rPr>
                <w:t>18</w:t>
              </w:r>
            </w:ins>
          </w:p>
        </w:tc>
        <w:tc>
          <w:tcPr>
            <w:tcW w:w="1500" w:type="dxa"/>
            <w:tcBorders>
              <w:top w:val="nil"/>
              <w:left w:val="nil"/>
              <w:bottom w:val="single" w:sz="4" w:space="0" w:color="auto"/>
              <w:right w:val="single" w:sz="4" w:space="0" w:color="auto"/>
            </w:tcBorders>
            <w:shd w:val="clear" w:color="auto" w:fill="auto"/>
            <w:vAlign w:val="center"/>
            <w:hideMark/>
          </w:tcPr>
          <w:p w14:paraId="61C8DF58" w14:textId="77777777" w:rsidR="002F1A34" w:rsidRPr="002F1A34" w:rsidRDefault="002F1A34" w:rsidP="002F1A34">
            <w:pPr>
              <w:rPr>
                <w:ins w:id="427" w:author="Nicolas Togo" w:date="2015-11-17T20:12:00Z"/>
                <w:rFonts w:ascii="Tahoma" w:hAnsi="Tahoma" w:cs="Tahoma"/>
                <w:color w:val="000000"/>
                <w:lang w:val="es-BO" w:eastAsia="es-BO"/>
              </w:rPr>
            </w:pPr>
            <w:ins w:id="428" w:author="Nicolas Togo" w:date="2015-11-17T20:12:00Z">
              <w:r w:rsidRPr="002F1A34">
                <w:rPr>
                  <w:rFonts w:ascii="Tahoma" w:hAnsi="Tahoma" w:cs="Tahoma"/>
                  <w:color w:val="000000"/>
                  <w:lang w:val="es-BO" w:eastAsia="es-BO"/>
                </w:rPr>
                <w:t>La Paz</w:t>
              </w:r>
            </w:ins>
          </w:p>
        </w:tc>
        <w:tc>
          <w:tcPr>
            <w:tcW w:w="1200" w:type="dxa"/>
            <w:tcBorders>
              <w:top w:val="nil"/>
              <w:left w:val="nil"/>
              <w:bottom w:val="single" w:sz="4" w:space="0" w:color="auto"/>
              <w:right w:val="single" w:sz="4" w:space="0" w:color="auto"/>
            </w:tcBorders>
            <w:shd w:val="clear" w:color="auto" w:fill="auto"/>
            <w:vAlign w:val="center"/>
            <w:hideMark/>
          </w:tcPr>
          <w:p w14:paraId="722D1187" w14:textId="77777777" w:rsidR="002F1A34" w:rsidRPr="002F1A34" w:rsidRDefault="002F1A34" w:rsidP="002F1A34">
            <w:pPr>
              <w:rPr>
                <w:ins w:id="429" w:author="Nicolas Togo" w:date="2015-11-17T20:12:00Z"/>
                <w:rFonts w:ascii="Tahoma" w:hAnsi="Tahoma" w:cs="Tahoma"/>
                <w:color w:val="000000"/>
                <w:lang w:val="es-BO" w:eastAsia="es-BO"/>
              </w:rPr>
            </w:pPr>
            <w:ins w:id="430" w:author="Nicolas Togo" w:date="2015-11-17T20:12:00Z">
              <w:r w:rsidRPr="002F1A34">
                <w:rPr>
                  <w:rFonts w:ascii="Tahoma" w:hAnsi="Tahoma" w:cs="Tahoma"/>
                  <w:color w:val="000000"/>
                  <w:lang w:val="es-BO" w:eastAsia="es-BO"/>
                </w:rPr>
                <w:t>Bautista Saavedra</w:t>
              </w:r>
            </w:ins>
          </w:p>
        </w:tc>
        <w:tc>
          <w:tcPr>
            <w:tcW w:w="1200" w:type="dxa"/>
            <w:tcBorders>
              <w:top w:val="nil"/>
              <w:left w:val="nil"/>
              <w:bottom w:val="single" w:sz="4" w:space="0" w:color="auto"/>
              <w:right w:val="single" w:sz="4" w:space="0" w:color="auto"/>
            </w:tcBorders>
            <w:shd w:val="clear" w:color="auto" w:fill="auto"/>
            <w:vAlign w:val="center"/>
            <w:hideMark/>
          </w:tcPr>
          <w:p w14:paraId="46064AB9" w14:textId="77777777" w:rsidR="002F1A34" w:rsidRPr="002F1A34" w:rsidRDefault="002F1A34" w:rsidP="002F1A34">
            <w:pPr>
              <w:rPr>
                <w:ins w:id="431" w:author="Nicolas Togo" w:date="2015-11-17T20:12:00Z"/>
                <w:rFonts w:ascii="Tahoma" w:hAnsi="Tahoma" w:cs="Tahoma"/>
                <w:color w:val="000000"/>
                <w:lang w:val="es-BO" w:eastAsia="es-BO"/>
              </w:rPr>
            </w:pPr>
            <w:proofErr w:type="spellStart"/>
            <w:ins w:id="432" w:author="Nicolas Togo" w:date="2015-11-17T20:12:00Z">
              <w:r w:rsidRPr="002F1A34">
                <w:rPr>
                  <w:rFonts w:ascii="Tahoma" w:hAnsi="Tahoma" w:cs="Tahoma"/>
                  <w:color w:val="000000"/>
                  <w:lang w:val="es-BO" w:eastAsia="es-BO"/>
                </w:rPr>
                <w:t>Charazani</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7A6D7D96" w14:textId="77777777" w:rsidR="002F1A34" w:rsidRPr="002F1A34" w:rsidRDefault="002F1A34" w:rsidP="002F1A34">
            <w:pPr>
              <w:rPr>
                <w:ins w:id="433" w:author="Nicolas Togo" w:date="2015-11-17T20:12:00Z"/>
                <w:rFonts w:ascii="Tahoma" w:hAnsi="Tahoma" w:cs="Tahoma"/>
                <w:color w:val="000000"/>
                <w:lang w:val="es-BO" w:eastAsia="es-BO"/>
              </w:rPr>
            </w:pPr>
            <w:ins w:id="434" w:author="Nicolas Togo" w:date="2015-11-17T20:12:00Z">
              <w:r w:rsidRPr="002F1A34">
                <w:rPr>
                  <w:rFonts w:ascii="Tahoma" w:hAnsi="Tahoma" w:cs="Tahoma"/>
                  <w:color w:val="000000"/>
                  <w:lang w:val="es-BO" w:eastAsia="es-BO"/>
                </w:rPr>
                <w:t>FLORIDA</w:t>
              </w:r>
            </w:ins>
          </w:p>
        </w:tc>
        <w:tc>
          <w:tcPr>
            <w:tcW w:w="1420" w:type="dxa"/>
            <w:tcBorders>
              <w:top w:val="nil"/>
              <w:left w:val="nil"/>
              <w:bottom w:val="single" w:sz="4" w:space="0" w:color="auto"/>
              <w:right w:val="single" w:sz="4" w:space="0" w:color="auto"/>
            </w:tcBorders>
            <w:shd w:val="clear" w:color="auto" w:fill="auto"/>
            <w:vAlign w:val="center"/>
            <w:hideMark/>
          </w:tcPr>
          <w:p w14:paraId="5577D049" w14:textId="77777777" w:rsidR="002F1A34" w:rsidRPr="002F1A34" w:rsidRDefault="002F1A34" w:rsidP="002F1A34">
            <w:pPr>
              <w:jc w:val="center"/>
              <w:rPr>
                <w:ins w:id="435" w:author="Nicolas Togo" w:date="2015-11-17T20:12:00Z"/>
                <w:rFonts w:ascii="Tahoma" w:hAnsi="Tahoma" w:cs="Tahoma"/>
                <w:color w:val="000000"/>
                <w:lang w:val="es-BO" w:eastAsia="es-BO"/>
              </w:rPr>
            </w:pPr>
            <w:ins w:id="436" w:author="Nicolas Togo" w:date="2015-11-17T20:12:00Z">
              <w:r w:rsidRPr="002F1A34">
                <w:rPr>
                  <w:rFonts w:ascii="Tahoma" w:hAnsi="Tahoma" w:cs="Tahoma"/>
                  <w:color w:val="000000"/>
                  <w:lang w:val="es-BO" w:eastAsia="es-BO"/>
                </w:rPr>
                <w:t>-68,58449</w:t>
              </w:r>
            </w:ins>
          </w:p>
        </w:tc>
        <w:tc>
          <w:tcPr>
            <w:tcW w:w="1420" w:type="dxa"/>
            <w:tcBorders>
              <w:top w:val="nil"/>
              <w:left w:val="nil"/>
              <w:bottom w:val="single" w:sz="4" w:space="0" w:color="auto"/>
              <w:right w:val="single" w:sz="4" w:space="0" w:color="auto"/>
            </w:tcBorders>
            <w:shd w:val="clear" w:color="auto" w:fill="auto"/>
            <w:vAlign w:val="center"/>
            <w:hideMark/>
          </w:tcPr>
          <w:p w14:paraId="707E76D4" w14:textId="77777777" w:rsidR="002F1A34" w:rsidRPr="002F1A34" w:rsidRDefault="002F1A34" w:rsidP="002F1A34">
            <w:pPr>
              <w:jc w:val="center"/>
              <w:rPr>
                <w:ins w:id="437" w:author="Nicolas Togo" w:date="2015-11-17T20:12:00Z"/>
                <w:rFonts w:ascii="Tahoma" w:hAnsi="Tahoma" w:cs="Tahoma"/>
                <w:color w:val="000000"/>
                <w:lang w:val="es-BO" w:eastAsia="es-BO"/>
              </w:rPr>
            </w:pPr>
            <w:ins w:id="438" w:author="Nicolas Togo" w:date="2015-11-17T20:12:00Z">
              <w:r w:rsidRPr="002F1A34">
                <w:rPr>
                  <w:rFonts w:ascii="Tahoma" w:hAnsi="Tahoma" w:cs="Tahoma"/>
                  <w:color w:val="000000"/>
                  <w:lang w:val="es-BO" w:eastAsia="es-BO"/>
                </w:rPr>
                <w:t>-15,16832</w:t>
              </w:r>
            </w:ins>
          </w:p>
        </w:tc>
      </w:tr>
      <w:tr w:rsidR="002F1A34" w:rsidRPr="002F1A34" w14:paraId="1B6EC979" w14:textId="77777777" w:rsidTr="002F1A34">
        <w:trPr>
          <w:trHeight w:val="225"/>
          <w:ins w:id="43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8E899B5" w14:textId="77777777" w:rsidR="002F1A34" w:rsidRPr="002F1A34" w:rsidRDefault="002F1A34" w:rsidP="002F1A34">
            <w:pPr>
              <w:jc w:val="center"/>
              <w:rPr>
                <w:ins w:id="440" w:author="Nicolas Togo" w:date="2015-11-17T20:12:00Z"/>
                <w:rFonts w:ascii="Tahoma" w:hAnsi="Tahoma" w:cs="Tahoma"/>
                <w:color w:val="000000"/>
                <w:lang w:val="es-BO" w:eastAsia="es-BO"/>
              </w:rPr>
            </w:pPr>
            <w:ins w:id="441" w:author="Nicolas Togo" w:date="2015-11-17T20:12:00Z">
              <w:r w:rsidRPr="002F1A34">
                <w:rPr>
                  <w:rFonts w:ascii="Tahoma" w:hAnsi="Tahoma" w:cs="Tahoma"/>
                  <w:color w:val="000000"/>
                  <w:lang w:val="es-BO" w:eastAsia="es-BO"/>
                </w:rPr>
                <w:t>19</w:t>
              </w:r>
            </w:ins>
          </w:p>
        </w:tc>
        <w:tc>
          <w:tcPr>
            <w:tcW w:w="1500" w:type="dxa"/>
            <w:tcBorders>
              <w:top w:val="nil"/>
              <w:left w:val="nil"/>
              <w:bottom w:val="single" w:sz="4" w:space="0" w:color="auto"/>
              <w:right w:val="single" w:sz="4" w:space="0" w:color="auto"/>
            </w:tcBorders>
            <w:shd w:val="clear" w:color="auto" w:fill="auto"/>
            <w:vAlign w:val="center"/>
            <w:hideMark/>
          </w:tcPr>
          <w:p w14:paraId="6E5DAC30" w14:textId="77777777" w:rsidR="002F1A34" w:rsidRPr="002F1A34" w:rsidRDefault="002F1A34" w:rsidP="002F1A34">
            <w:pPr>
              <w:rPr>
                <w:ins w:id="442" w:author="Nicolas Togo" w:date="2015-11-17T20:12:00Z"/>
                <w:rFonts w:ascii="Tahoma" w:hAnsi="Tahoma" w:cs="Tahoma"/>
                <w:color w:val="000000"/>
                <w:lang w:val="es-BO" w:eastAsia="es-BO"/>
              </w:rPr>
            </w:pPr>
            <w:ins w:id="443" w:author="Nicolas Togo" w:date="2015-11-17T20:12:00Z">
              <w:r w:rsidRPr="002F1A34">
                <w:rPr>
                  <w:rFonts w:ascii="Tahoma" w:hAnsi="Tahoma" w:cs="Tahoma"/>
                  <w:color w:val="000000"/>
                  <w:lang w:val="es-BO" w:eastAsia="es-BO"/>
                </w:rPr>
                <w:t>La Paz</w:t>
              </w:r>
            </w:ins>
          </w:p>
        </w:tc>
        <w:tc>
          <w:tcPr>
            <w:tcW w:w="1200" w:type="dxa"/>
            <w:tcBorders>
              <w:top w:val="nil"/>
              <w:left w:val="nil"/>
              <w:bottom w:val="single" w:sz="4" w:space="0" w:color="auto"/>
              <w:right w:val="single" w:sz="4" w:space="0" w:color="auto"/>
            </w:tcBorders>
            <w:shd w:val="clear" w:color="auto" w:fill="auto"/>
            <w:vAlign w:val="center"/>
            <w:hideMark/>
          </w:tcPr>
          <w:p w14:paraId="1AA39BCF" w14:textId="77777777" w:rsidR="002F1A34" w:rsidRPr="002F1A34" w:rsidRDefault="002F1A34" w:rsidP="002F1A34">
            <w:pPr>
              <w:rPr>
                <w:ins w:id="444" w:author="Nicolas Togo" w:date="2015-11-17T20:12:00Z"/>
                <w:rFonts w:ascii="Tahoma" w:hAnsi="Tahoma" w:cs="Tahoma"/>
                <w:color w:val="000000"/>
                <w:lang w:val="es-BO" w:eastAsia="es-BO"/>
              </w:rPr>
            </w:pPr>
            <w:ins w:id="445" w:author="Nicolas Togo" w:date="2015-11-17T20:12:00Z">
              <w:r w:rsidRPr="002F1A34">
                <w:rPr>
                  <w:rFonts w:ascii="Tahoma" w:hAnsi="Tahoma" w:cs="Tahoma"/>
                  <w:color w:val="000000"/>
                  <w:lang w:val="es-BO" w:eastAsia="es-BO"/>
                </w:rPr>
                <w:t>Franz Tamayo</w:t>
              </w:r>
            </w:ins>
          </w:p>
        </w:tc>
        <w:tc>
          <w:tcPr>
            <w:tcW w:w="1200" w:type="dxa"/>
            <w:tcBorders>
              <w:top w:val="nil"/>
              <w:left w:val="nil"/>
              <w:bottom w:val="single" w:sz="4" w:space="0" w:color="auto"/>
              <w:right w:val="single" w:sz="4" w:space="0" w:color="auto"/>
            </w:tcBorders>
            <w:shd w:val="clear" w:color="auto" w:fill="auto"/>
            <w:vAlign w:val="center"/>
            <w:hideMark/>
          </w:tcPr>
          <w:p w14:paraId="119D1D1C" w14:textId="77777777" w:rsidR="002F1A34" w:rsidRPr="002F1A34" w:rsidRDefault="002F1A34" w:rsidP="002F1A34">
            <w:pPr>
              <w:rPr>
                <w:ins w:id="446" w:author="Nicolas Togo" w:date="2015-11-17T20:12:00Z"/>
                <w:rFonts w:ascii="Tahoma" w:hAnsi="Tahoma" w:cs="Tahoma"/>
                <w:color w:val="000000"/>
                <w:lang w:val="es-BO" w:eastAsia="es-BO"/>
              </w:rPr>
            </w:pPr>
            <w:ins w:id="447" w:author="Nicolas Togo" w:date="2015-11-17T20:12:00Z">
              <w:r w:rsidRPr="002F1A34">
                <w:rPr>
                  <w:rFonts w:ascii="Tahoma" w:hAnsi="Tahoma" w:cs="Tahoma"/>
                  <w:color w:val="000000"/>
                  <w:lang w:val="es-BO" w:eastAsia="es-BO"/>
                </w:rPr>
                <w:t>Apolo</w:t>
              </w:r>
            </w:ins>
          </w:p>
        </w:tc>
        <w:tc>
          <w:tcPr>
            <w:tcW w:w="1820" w:type="dxa"/>
            <w:tcBorders>
              <w:top w:val="nil"/>
              <w:left w:val="nil"/>
              <w:bottom w:val="single" w:sz="4" w:space="0" w:color="auto"/>
              <w:right w:val="single" w:sz="4" w:space="0" w:color="auto"/>
            </w:tcBorders>
            <w:shd w:val="clear" w:color="auto" w:fill="auto"/>
            <w:vAlign w:val="center"/>
            <w:hideMark/>
          </w:tcPr>
          <w:p w14:paraId="53726488" w14:textId="77777777" w:rsidR="002F1A34" w:rsidRPr="002F1A34" w:rsidRDefault="002F1A34" w:rsidP="002F1A34">
            <w:pPr>
              <w:rPr>
                <w:ins w:id="448" w:author="Nicolas Togo" w:date="2015-11-17T20:12:00Z"/>
                <w:rFonts w:ascii="Tahoma" w:hAnsi="Tahoma" w:cs="Tahoma"/>
                <w:color w:val="000000"/>
                <w:lang w:val="es-BO" w:eastAsia="es-BO"/>
              </w:rPr>
            </w:pPr>
            <w:ins w:id="449" w:author="Nicolas Togo" w:date="2015-11-17T20:12:00Z">
              <w:r w:rsidRPr="002F1A34">
                <w:rPr>
                  <w:rFonts w:ascii="Tahoma" w:hAnsi="Tahoma" w:cs="Tahoma"/>
                  <w:color w:val="000000"/>
                  <w:lang w:val="es-BO" w:eastAsia="es-BO"/>
                </w:rPr>
                <w:t>RAVIANA</w:t>
              </w:r>
            </w:ins>
          </w:p>
        </w:tc>
        <w:tc>
          <w:tcPr>
            <w:tcW w:w="1420" w:type="dxa"/>
            <w:tcBorders>
              <w:top w:val="nil"/>
              <w:left w:val="nil"/>
              <w:bottom w:val="single" w:sz="4" w:space="0" w:color="auto"/>
              <w:right w:val="single" w:sz="4" w:space="0" w:color="auto"/>
            </w:tcBorders>
            <w:shd w:val="clear" w:color="auto" w:fill="auto"/>
            <w:vAlign w:val="center"/>
            <w:hideMark/>
          </w:tcPr>
          <w:p w14:paraId="6687996F" w14:textId="77777777" w:rsidR="002F1A34" w:rsidRPr="002F1A34" w:rsidRDefault="002F1A34" w:rsidP="002F1A34">
            <w:pPr>
              <w:jc w:val="center"/>
              <w:rPr>
                <w:ins w:id="450" w:author="Nicolas Togo" w:date="2015-11-17T20:12:00Z"/>
                <w:rFonts w:ascii="Tahoma" w:hAnsi="Tahoma" w:cs="Tahoma"/>
                <w:color w:val="000000"/>
                <w:lang w:val="es-BO" w:eastAsia="es-BO"/>
              </w:rPr>
            </w:pPr>
            <w:ins w:id="451" w:author="Nicolas Togo" w:date="2015-11-17T20:12:00Z">
              <w:r w:rsidRPr="002F1A34">
                <w:rPr>
                  <w:rFonts w:ascii="Tahoma" w:hAnsi="Tahoma" w:cs="Tahoma"/>
                  <w:color w:val="000000"/>
                  <w:lang w:val="es-BO" w:eastAsia="es-BO"/>
                </w:rPr>
                <w:t>-68,4783</w:t>
              </w:r>
            </w:ins>
          </w:p>
        </w:tc>
        <w:tc>
          <w:tcPr>
            <w:tcW w:w="1420" w:type="dxa"/>
            <w:tcBorders>
              <w:top w:val="nil"/>
              <w:left w:val="nil"/>
              <w:bottom w:val="single" w:sz="4" w:space="0" w:color="auto"/>
              <w:right w:val="single" w:sz="4" w:space="0" w:color="auto"/>
            </w:tcBorders>
            <w:shd w:val="clear" w:color="auto" w:fill="auto"/>
            <w:vAlign w:val="center"/>
            <w:hideMark/>
          </w:tcPr>
          <w:p w14:paraId="7B1623F8" w14:textId="77777777" w:rsidR="002F1A34" w:rsidRPr="002F1A34" w:rsidRDefault="002F1A34" w:rsidP="002F1A34">
            <w:pPr>
              <w:jc w:val="center"/>
              <w:rPr>
                <w:ins w:id="452" w:author="Nicolas Togo" w:date="2015-11-17T20:12:00Z"/>
                <w:rFonts w:ascii="Tahoma" w:hAnsi="Tahoma" w:cs="Tahoma"/>
                <w:color w:val="000000"/>
                <w:lang w:val="es-BO" w:eastAsia="es-BO"/>
              </w:rPr>
            </w:pPr>
            <w:ins w:id="453" w:author="Nicolas Togo" w:date="2015-11-17T20:12:00Z">
              <w:r w:rsidRPr="002F1A34">
                <w:rPr>
                  <w:rFonts w:ascii="Tahoma" w:hAnsi="Tahoma" w:cs="Tahoma"/>
                  <w:color w:val="000000"/>
                  <w:lang w:val="es-BO" w:eastAsia="es-BO"/>
                </w:rPr>
                <w:t>-14,50391</w:t>
              </w:r>
            </w:ins>
          </w:p>
        </w:tc>
      </w:tr>
      <w:tr w:rsidR="002F1A34" w:rsidRPr="002F1A34" w14:paraId="4BF4CE82" w14:textId="77777777" w:rsidTr="002F1A34">
        <w:trPr>
          <w:trHeight w:val="225"/>
          <w:ins w:id="45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433DB7C" w14:textId="77777777" w:rsidR="002F1A34" w:rsidRPr="002F1A34" w:rsidRDefault="002F1A34" w:rsidP="002F1A34">
            <w:pPr>
              <w:jc w:val="center"/>
              <w:rPr>
                <w:ins w:id="455" w:author="Nicolas Togo" w:date="2015-11-17T20:12:00Z"/>
                <w:rFonts w:ascii="Tahoma" w:hAnsi="Tahoma" w:cs="Tahoma"/>
                <w:color w:val="000000"/>
                <w:lang w:val="es-BO" w:eastAsia="es-BO"/>
              </w:rPr>
            </w:pPr>
            <w:ins w:id="456" w:author="Nicolas Togo" w:date="2015-11-17T20:12:00Z">
              <w:r w:rsidRPr="002F1A34">
                <w:rPr>
                  <w:rFonts w:ascii="Tahoma" w:hAnsi="Tahoma" w:cs="Tahoma"/>
                  <w:color w:val="000000"/>
                  <w:lang w:val="es-BO" w:eastAsia="es-BO"/>
                </w:rPr>
                <w:t>20</w:t>
              </w:r>
            </w:ins>
          </w:p>
        </w:tc>
        <w:tc>
          <w:tcPr>
            <w:tcW w:w="1500" w:type="dxa"/>
            <w:tcBorders>
              <w:top w:val="nil"/>
              <w:left w:val="nil"/>
              <w:bottom w:val="single" w:sz="4" w:space="0" w:color="auto"/>
              <w:right w:val="single" w:sz="4" w:space="0" w:color="auto"/>
            </w:tcBorders>
            <w:shd w:val="clear" w:color="auto" w:fill="auto"/>
            <w:vAlign w:val="center"/>
            <w:hideMark/>
          </w:tcPr>
          <w:p w14:paraId="5477E42F" w14:textId="77777777" w:rsidR="002F1A34" w:rsidRPr="002F1A34" w:rsidRDefault="002F1A34" w:rsidP="002F1A34">
            <w:pPr>
              <w:rPr>
                <w:ins w:id="457" w:author="Nicolas Togo" w:date="2015-11-17T20:12:00Z"/>
                <w:rFonts w:ascii="Tahoma" w:hAnsi="Tahoma" w:cs="Tahoma"/>
                <w:color w:val="000000"/>
                <w:lang w:val="es-BO" w:eastAsia="es-BO"/>
              </w:rPr>
            </w:pPr>
            <w:ins w:id="458" w:author="Nicolas Togo" w:date="2015-11-17T20:12:00Z">
              <w:r w:rsidRPr="002F1A34">
                <w:rPr>
                  <w:rFonts w:ascii="Tahoma" w:hAnsi="Tahoma" w:cs="Tahoma"/>
                  <w:color w:val="000000"/>
                  <w:lang w:val="es-BO" w:eastAsia="es-BO"/>
                </w:rPr>
                <w:t>La Paz</w:t>
              </w:r>
            </w:ins>
          </w:p>
        </w:tc>
        <w:tc>
          <w:tcPr>
            <w:tcW w:w="1200" w:type="dxa"/>
            <w:tcBorders>
              <w:top w:val="nil"/>
              <w:left w:val="nil"/>
              <w:bottom w:val="single" w:sz="4" w:space="0" w:color="auto"/>
              <w:right w:val="single" w:sz="4" w:space="0" w:color="auto"/>
            </w:tcBorders>
            <w:shd w:val="clear" w:color="auto" w:fill="auto"/>
            <w:vAlign w:val="center"/>
            <w:hideMark/>
          </w:tcPr>
          <w:p w14:paraId="1679CB80" w14:textId="77777777" w:rsidR="002F1A34" w:rsidRPr="002F1A34" w:rsidRDefault="002F1A34" w:rsidP="002F1A34">
            <w:pPr>
              <w:rPr>
                <w:ins w:id="459" w:author="Nicolas Togo" w:date="2015-11-17T20:12:00Z"/>
                <w:rFonts w:ascii="Tahoma" w:hAnsi="Tahoma" w:cs="Tahoma"/>
                <w:color w:val="000000"/>
                <w:lang w:val="es-BO" w:eastAsia="es-BO"/>
              </w:rPr>
            </w:pPr>
            <w:proofErr w:type="spellStart"/>
            <w:ins w:id="460" w:author="Nicolas Togo" w:date="2015-11-17T20:12:00Z">
              <w:r w:rsidRPr="002F1A34">
                <w:rPr>
                  <w:rFonts w:ascii="Tahoma" w:hAnsi="Tahoma" w:cs="Tahoma"/>
                  <w:color w:val="000000"/>
                  <w:lang w:val="es-BO" w:eastAsia="es-BO"/>
                </w:rPr>
                <w:t>Inquisivi</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59809A9B" w14:textId="77777777" w:rsidR="002F1A34" w:rsidRPr="002F1A34" w:rsidRDefault="002F1A34" w:rsidP="002F1A34">
            <w:pPr>
              <w:rPr>
                <w:ins w:id="461" w:author="Nicolas Togo" w:date="2015-11-17T20:12:00Z"/>
                <w:rFonts w:ascii="Tahoma" w:hAnsi="Tahoma" w:cs="Tahoma"/>
                <w:color w:val="000000"/>
                <w:lang w:val="es-BO" w:eastAsia="es-BO"/>
              </w:rPr>
            </w:pPr>
            <w:proofErr w:type="spellStart"/>
            <w:ins w:id="462" w:author="Nicolas Togo" w:date="2015-11-17T20:12:00Z">
              <w:r w:rsidRPr="002F1A34">
                <w:rPr>
                  <w:rFonts w:ascii="Tahoma" w:hAnsi="Tahoma" w:cs="Tahoma"/>
                  <w:color w:val="000000"/>
                  <w:lang w:val="es-BO" w:eastAsia="es-BO"/>
                </w:rPr>
                <w:t>Inquisivi</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35B8137C" w14:textId="77777777" w:rsidR="002F1A34" w:rsidRPr="002F1A34" w:rsidRDefault="002F1A34" w:rsidP="002F1A34">
            <w:pPr>
              <w:rPr>
                <w:ins w:id="463" w:author="Nicolas Togo" w:date="2015-11-17T20:12:00Z"/>
                <w:rFonts w:ascii="Tahoma" w:hAnsi="Tahoma" w:cs="Tahoma"/>
                <w:color w:val="000000"/>
                <w:lang w:val="es-BO" w:eastAsia="es-BO"/>
              </w:rPr>
            </w:pPr>
            <w:ins w:id="464" w:author="Nicolas Togo" w:date="2015-11-17T20:12:00Z">
              <w:r w:rsidRPr="002F1A34">
                <w:rPr>
                  <w:rFonts w:ascii="Tahoma" w:hAnsi="Tahoma" w:cs="Tahoma"/>
                  <w:color w:val="000000"/>
                  <w:lang w:val="es-BO" w:eastAsia="es-BO"/>
                </w:rPr>
                <w:t>APILLUMA</w:t>
              </w:r>
            </w:ins>
          </w:p>
        </w:tc>
        <w:tc>
          <w:tcPr>
            <w:tcW w:w="1420" w:type="dxa"/>
            <w:tcBorders>
              <w:top w:val="nil"/>
              <w:left w:val="nil"/>
              <w:bottom w:val="single" w:sz="4" w:space="0" w:color="auto"/>
              <w:right w:val="single" w:sz="4" w:space="0" w:color="auto"/>
            </w:tcBorders>
            <w:shd w:val="clear" w:color="auto" w:fill="auto"/>
            <w:vAlign w:val="center"/>
            <w:hideMark/>
          </w:tcPr>
          <w:p w14:paraId="71D05A74" w14:textId="77777777" w:rsidR="002F1A34" w:rsidRPr="002F1A34" w:rsidRDefault="002F1A34" w:rsidP="002F1A34">
            <w:pPr>
              <w:jc w:val="center"/>
              <w:rPr>
                <w:ins w:id="465" w:author="Nicolas Togo" w:date="2015-11-17T20:12:00Z"/>
                <w:rFonts w:ascii="Tahoma" w:hAnsi="Tahoma" w:cs="Tahoma"/>
                <w:color w:val="000000"/>
                <w:lang w:val="es-BO" w:eastAsia="es-BO"/>
              </w:rPr>
            </w:pPr>
            <w:ins w:id="466" w:author="Nicolas Togo" w:date="2015-11-17T20:12:00Z">
              <w:r w:rsidRPr="002F1A34">
                <w:rPr>
                  <w:rFonts w:ascii="Tahoma" w:hAnsi="Tahoma" w:cs="Tahoma"/>
                  <w:color w:val="000000"/>
                  <w:lang w:val="es-BO" w:eastAsia="es-BO"/>
                </w:rPr>
                <w:t>-66,91999</w:t>
              </w:r>
            </w:ins>
          </w:p>
        </w:tc>
        <w:tc>
          <w:tcPr>
            <w:tcW w:w="1420" w:type="dxa"/>
            <w:tcBorders>
              <w:top w:val="nil"/>
              <w:left w:val="nil"/>
              <w:bottom w:val="single" w:sz="4" w:space="0" w:color="auto"/>
              <w:right w:val="single" w:sz="4" w:space="0" w:color="auto"/>
            </w:tcBorders>
            <w:shd w:val="clear" w:color="auto" w:fill="auto"/>
            <w:vAlign w:val="center"/>
            <w:hideMark/>
          </w:tcPr>
          <w:p w14:paraId="612B0F3F" w14:textId="77777777" w:rsidR="002F1A34" w:rsidRPr="002F1A34" w:rsidRDefault="002F1A34" w:rsidP="002F1A34">
            <w:pPr>
              <w:jc w:val="center"/>
              <w:rPr>
                <w:ins w:id="467" w:author="Nicolas Togo" w:date="2015-11-17T20:12:00Z"/>
                <w:rFonts w:ascii="Tahoma" w:hAnsi="Tahoma" w:cs="Tahoma"/>
                <w:color w:val="000000"/>
                <w:lang w:val="es-BO" w:eastAsia="es-BO"/>
              </w:rPr>
            </w:pPr>
            <w:ins w:id="468" w:author="Nicolas Togo" w:date="2015-11-17T20:12:00Z">
              <w:r w:rsidRPr="002F1A34">
                <w:rPr>
                  <w:rFonts w:ascii="Tahoma" w:hAnsi="Tahoma" w:cs="Tahoma"/>
                  <w:color w:val="000000"/>
                  <w:lang w:val="es-BO" w:eastAsia="es-BO"/>
                </w:rPr>
                <w:t>-16,58648</w:t>
              </w:r>
            </w:ins>
          </w:p>
        </w:tc>
      </w:tr>
      <w:tr w:rsidR="002F1A34" w:rsidRPr="002F1A34" w14:paraId="565CAC39" w14:textId="77777777" w:rsidTr="002F1A34">
        <w:trPr>
          <w:trHeight w:val="225"/>
          <w:ins w:id="46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9A33D47" w14:textId="77777777" w:rsidR="002F1A34" w:rsidRPr="002F1A34" w:rsidRDefault="002F1A34" w:rsidP="002F1A34">
            <w:pPr>
              <w:jc w:val="center"/>
              <w:rPr>
                <w:ins w:id="470" w:author="Nicolas Togo" w:date="2015-11-17T20:12:00Z"/>
                <w:rFonts w:ascii="Tahoma" w:hAnsi="Tahoma" w:cs="Tahoma"/>
                <w:color w:val="000000"/>
                <w:lang w:val="es-BO" w:eastAsia="es-BO"/>
              </w:rPr>
            </w:pPr>
            <w:ins w:id="471" w:author="Nicolas Togo" w:date="2015-11-17T20:12:00Z">
              <w:r w:rsidRPr="002F1A34">
                <w:rPr>
                  <w:rFonts w:ascii="Tahoma" w:hAnsi="Tahoma" w:cs="Tahoma"/>
                  <w:color w:val="000000"/>
                  <w:lang w:val="es-BO" w:eastAsia="es-BO"/>
                </w:rPr>
                <w:t>21</w:t>
              </w:r>
            </w:ins>
          </w:p>
        </w:tc>
        <w:tc>
          <w:tcPr>
            <w:tcW w:w="1500" w:type="dxa"/>
            <w:tcBorders>
              <w:top w:val="nil"/>
              <w:left w:val="nil"/>
              <w:bottom w:val="single" w:sz="4" w:space="0" w:color="auto"/>
              <w:right w:val="single" w:sz="4" w:space="0" w:color="auto"/>
            </w:tcBorders>
            <w:shd w:val="clear" w:color="auto" w:fill="auto"/>
            <w:vAlign w:val="center"/>
            <w:hideMark/>
          </w:tcPr>
          <w:p w14:paraId="56727D6C" w14:textId="77777777" w:rsidR="002F1A34" w:rsidRPr="002F1A34" w:rsidRDefault="002F1A34" w:rsidP="002F1A34">
            <w:pPr>
              <w:rPr>
                <w:ins w:id="472" w:author="Nicolas Togo" w:date="2015-11-17T20:12:00Z"/>
                <w:rFonts w:ascii="Tahoma" w:hAnsi="Tahoma" w:cs="Tahoma"/>
                <w:color w:val="000000"/>
                <w:lang w:val="es-BO" w:eastAsia="es-BO"/>
              </w:rPr>
            </w:pPr>
            <w:ins w:id="473" w:author="Nicolas Togo" w:date="2015-11-17T20:12:00Z">
              <w:r w:rsidRPr="002F1A34">
                <w:rPr>
                  <w:rFonts w:ascii="Tahoma" w:hAnsi="Tahoma" w:cs="Tahoma"/>
                  <w:color w:val="000000"/>
                  <w:lang w:val="es-BO" w:eastAsia="es-BO"/>
                </w:rPr>
                <w:t>La Paz</w:t>
              </w:r>
            </w:ins>
          </w:p>
        </w:tc>
        <w:tc>
          <w:tcPr>
            <w:tcW w:w="1200" w:type="dxa"/>
            <w:tcBorders>
              <w:top w:val="nil"/>
              <w:left w:val="nil"/>
              <w:bottom w:val="single" w:sz="4" w:space="0" w:color="auto"/>
              <w:right w:val="single" w:sz="4" w:space="0" w:color="auto"/>
            </w:tcBorders>
            <w:shd w:val="clear" w:color="auto" w:fill="auto"/>
            <w:vAlign w:val="center"/>
            <w:hideMark/>
          </w:tcPr>
          <w:p w14:paraId="01426DA8" w14:textId="77777777" w:rsidR="002F1A34" w:rsidRPr="002F1A34" w:rsidRDefault="002F1A34" w:rsidP="002F1A34">
            <w:pPr>
              <w:rPr>
                <w:ins w:id="474" w:author="Nicolas Togo" w:date="2015-11-17T20:12:00Z"/>
                <w:rFonts w:ascii="Tahoma" w:hAnsi="Tahoma" w:cs="Tahoma"/>
                <w:color w:val="000000"/>
                <w:lang w:val="es-BO" w:eastAsia="es-BO"/>
              </w:rPr>
            </w:pPr>
            <w:proofErr w:type="spellStart"/>
            <w:ins w:id="475" w:author="Nicolas Togo" w:date="2015-11-17T20:12:00Z">
              <w:r w:rsidRPr="002F1A34">
                <w:rPr>
                  <w:rFonts w:ascii="Tahoma" w:hAnsi="Tahoma" w:cs="Tahoma"/>
                  <w:color w:val="000000"/>
                  <w:lang w:val="es-BO" w:eastAsia="es-BO"/>
                </w:rPr>
                <w:t>Inquisivi</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6C757C34" w14:textId="77777777" w:rsidR="002F1A34" w:rsidRPr="002F1A34" w:rsidRDefault="002F1A34" w:rsidP="002F1A34">
            <w:pPr>
              <w:rPr>
                <w:ins w:id="476" w:author="Nicolas Togo" w:date="2015-11-17T20:12:00Z"/>
                <w:rFonts w:ascii="Tahoma" w:hAnsi="Tahoma" w:cs="Tahoma"/>
                <w:color w:val="000000"/>
                <w:lang w:val="es-BO" w:eastAsia="es-BO"/>
              </w:rPr>
            </w:pPr>
            <w:proofErr w:type="spellStart"/>
            <w:ins w:id="477" w:author="Nicolas Togo" w:date="2015-11-17T20:12:00Z">
              <w:r w:rsidRPr="002F1A34">
                <w:rPr>
                  <w:rFonts w:ascii="Tahoma" w:hAnsi="Tahoma" w:cs="Tahoma"/>
                  <w:color w:val="000000"/>
                  <w:lang w:val="es-BO" w:eastAsia="es-BO"/>
                </w:rPr>
                <w:t>Inquisivi</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722ABD3E" w14:textId="77777777" w:rsidR="002F1A34" w:rsidRPr="002F1A34" w:rsidRDefault="002F1A34" w:rsidP="002F1A34">
            <w:pPr>
              <w:rPr>
                <w:ins w:id="478" w:author="Nicolas Togo" w:date="2015-11-17T20:12:00Z"/>
                <w:rFonts w:ascii="Tahoma" w:hAnsi="Tahoma" w:cs="Tahoma"/>
                <w:color w:val="000000"/>
                <w:lang w:val="es-BO" w:eastAsia="es-BO"/>
              </w:rPr>
            </w:pPr>
            <w:proofErr w:type="spellStart"/>
            <w:ins w:id="479" w:author="Nicolas Togo" w:date="2015-11-17T20:12:00Z">
              <w:r w:rsidRPr="002F1A34">
                <w:rPr>
                  <w:rFonts w:ascii="Tahoma" w:hAnsi="Tahoma" w:cs="Tahoma"/>
                  <w:color w:val="000000"/>
                  <w:lang w:val="es-BO" w:eastAsia="es-BO"/>
                </w:rPr>
                <w:t>Patohoco</w:t>
              </w:r>
              <w:proofErr w:type="spellEnd"/>
            </w:ins>
          </w:p>
        </w:tc>
        <w:tc>
          <w:tcPr>
            <w:tcW w:w="1420" w:type="dxa"/>
            <w:tcBorders>
              <w:top w:val="nil"/>
              <w:left w:val="nil"/>
              <w:bottom w:val="single" w:sz="4" w:space="0" w:color="auto"/>
              <w:right w:val="single" w:sz="4" w:space="0" w:color="auto"/>
            </w:tcBorders>
            <w:shd w:val="clear" w:color="auto" w:fill="auto"/>
            <w:vAlign w:val="center"/>
            <w:hideMark/>
          </w:tcPr>
          <w:p w14:paraId="6CAADD8B" w14:textId="77777777" w:rsidR="002F1A34" w:rsidRPr="002F1A34" w:rsidRDefault="002F1A34" w:rsidP="002F1A34">
            <w:pPr>
              <w:jc w:val="center"/>
              <w:rPr>
                <w:ins w:id="480" w:author="Nicolas Togo" w:date="2015-11-17T20:12:00Z"/>
                <w:rFonts w:ascii="Tahoma" w:hAnsi="Tahoma" w:cs="Tahoma"/>
                <w:color w:val="000000"/>
                <w:lang w:val="es-BO" w:eastAsia="es-BO"/>
              </w:rPr>
            </w:pPr>
            <w:ins w:id="481" w:author="Nicolas Togo" w:date="2015-11-17T20:12:00Z">
              <w:r w:rsidRPr="002F1A34">
                <w:rPr>
                  <w:rFonts w:ascii="Tahoma" w:hAnsi="Tahoma" w:cs="Tahoma"/>
                  <w:color w:val="000000"/>
                  <w:lang w:val="es-BO" w:eastAsia="es-BO"/>
                </w:rPr>
                <w:t>-66,85971</w:t>
              </w:r>
            </w:ins>
          </w:p>
        </w:tc>
        <w:tc>
          <w:tcPr>
            <w:tcW w:w="1420" w:type="dxa"/>
            <w:tcBorders>
              <w:top w:val="nil"/>
              <w:left w:val="nil"/>
              <w:bottom w:val="single" w:sz="4" w:space="0" w:color="auto"/>
              <w:right w:val="single" w:sz="4" w:space="0" w:color="auto"/>
            </w:tcBorders>
            <w:shd w:val="clear" w:color="auto" w:fill="auto"/>
            <w:vAlign w:val="center"/>
            <w:hideMark/>
          </w:tcPr>
          <w:p w14:paraId="72021E98" w14:textId="77777777" w:rsidR="002F1A34" w:rsidRPr="002F1A34" w:rsidRDefault="002F1A34" w:rsidP="002F1A34">
            <w:pPr>
              <w:jc w:val="center"/>
              <w:rPr>
                <w:ins w:id="482" w:author="Nicolas Togo" w:date="2015-11-17T20:12:00Z"/>
                <w:rFonts w:ascii="Tahoma" w:hAnsi="Tahoma" w:cs="Tahoma"/>
                <w:color w:val="000000"/>
                <w:lang w:val="es-BO" w:eastAsia="es-BO"/>
              </w:rPr>
            </w:pPr>
            <w:ins w:id="483" w:author="Nicolas Togo" w:date="2015-11-17T20:12:00Z">
              <w:r w:rsidRPr="002F1A34">
                <w:rPr>
                  <w:rFonts w:ascii="Tahoma" w:hAnsi="Tahoma" w:cs="Tahoma"/>
                  <w:color w:val="000000"/>
                  <w:lang w:val="es-BO" w:eastAsia="es-BO"/>
                </w:rPr>
                <w:t>-16,61542</w:t>
              </w:r>
            </w:ins>
          </w:p>
        </w:tc>
      </w:tr>
      <w:tr w:rsidR="002F1A34" w:rsidRPr="002F1A34" w14:paraId="14744582" w14:textId="77777777" w:rsidTr="002F1A34">
        <w:trPr>
          <w:trHeight w:val="225"/>
          <w:ins w:id="48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C47DC0D" w14:textId="77777777" w:rsidR="002F1A34" w:rsidRPr="002F1A34" w:rsidRDefault="002F1A34" w:rsidP="002F1A34">
            <w:pPr>
              <w:jc w:val="center"/>
              <w:rPr>
                <w:ins w:id="485" w:author="Nicolas Togo" w:date="2015-11-17T20:12:00Z"/>
                <w:rFonts w:ascii="Tahoma" w:hAnsi="Tahoma" w:cs="Tahoma"/>
                <w:color w:val="000000"/>
                <w:lang w:val="es-BO" w:eastAsia="es-BO"/>
              </w:rPr>
            </w:pPr>
            <w:ins w:id="486" w:author="Nicolas Togo" w:date="2015-11-17T20:12:00Z">
              <w:r w:rsidRPr="002F1A34">
                <w:rPr>
                  <w:rFonts w:ascii="Tahoma" w:hAnsi="Tahoma" w:cs="Tahoma"/>
                  <w:color w:val="000000"/>
                  <w:lang w:val="es-BO" w:eastAsia="es-BO"/>
                </w:rPr>
                <w:t>22</w:t>
              </w:r>
            </w:ins>
          </w:p>
        </w:tc>
        <w:tc>
          <w:tcPr>
            <w:tcW w:w="1500" w:type="dxa"/>
            <w:tcBorders>
              <w:top w:val="nil"/>
              <w:left w:val="nil"/>
              <w:bottom w:val="single" w:sz="4" w:space="0" w:color="auto"/>
              <w:right w:val="single" w:sz="4" w:space="0" w:color="auto"/>
            </w:tcBorders>
            <w:shd w:val="clear" w:color="auto" w:fill="auto"/>
            <w:vAlign w:val="center"/>
            <w:hideMark/>
          </w:tcPr>
          <w:p w14:paraId="2BD1B44B" w14:textId="77777777" w:rsidR="002F1A34" w:rsidRPr="002F1A34" w:rsidRDefault="002F1A34" w:rsidP="002F1A34">
            <w:pPr>
              <w:rPr>
                <w:ins w:id="487" w:author="Nicolas Togo" w:date="2015-11-17T20:12:00Z"/>
                <w:rFonts w:ascii="Tahoma" w:hAnsi="Tahoma" w:cs="Tahoma"/>
                <w:color w:val="000000"/>
                <w:lang w:val="es-BO" w:eastAsia="es-BO"/>
              </w:rPr>
            </w:pPr>
            <w:ins w:id="488" w:author="Nicolas Togo" w:date="2015-11-17T20:12:00Z">
              <w:r w:rsidRPr="002F1A34">
                <w:rPr>
                  <w:rFonts w:ascii="Tahoma" w:hAnsi="Tahoma" w:cs="Tahoma"/>
                  <w:color w:val="000000"/>
                  <w:lang w:val="es-BO" w:eastAsia="es-BO"/>
                </w:rPr>
                <w:t>La Paz</w:t>
              </w:r>
            </w:ins>
          </w:p>
        </w:tc>
        <w:tc>
          <w:tcPr>
            <w:tcW w:w="1200" w:type="dxa"/>
            <w:tcBorders>
              <w:top w:val="nil"/>
              <w:left w:val="nil"/>
              <w:bottom w:val="single" w:sz="4" w:space="0" w:color="auto"/>
              <w:right w:val="single" w:sz="4" w:space="0" w:color="auto"/>
            </w:tcBorders>
            <w:shd w:val="clear" w:color="auto" w:fill="auto"/>
            <w:vAlign w:val="center"/>
            <w:hideMark/>
          </w:tcPr>
          <w:p w14:paraId="26FE655C" w14:textId="77777777" w:rsidR="002F1A34" w:rsidRPr="002F1A34" w:rsidRDefault="002F1A34" w:rsidP="002F1A34">
            <w:pPr>
              <w:rPr>
                <w:ins w:id="489" w:author="Nicolas Togo" w:date="2015-11-17T20:12:00Z"/>
                <w:rFonts w:ascii="Tahoma" w:hAnsi="Tahoma" w:cs="Tahoma"/>
                <w:color w:val="000000"/>
                <w:lang w:val="es-BO" w:eastAsia="es-BO"/>
              </w:rPr>
            </w:pPr>
            <w:proofErr w:type="spellStart"/>
            <w:ins w:id="490" w:author="Nicolas Togo" w:date="2015-11-17T20:12:00Z">
              <w:r w:rsidRPr="002F1A34">
                <w:rPr>
                  <w:rFonts w:ascii="Tahoma" w:hAnsi="Tahoma" w:cs="Tahoma"/>
                  <w:color w:val="000000"/>
                  <w:lang w:val="es-BO" w:eastAsia="es-BO"/>
                </w:rPr>
                <w:t>Inquisivi</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0883322C" w14:textId="77777777" w:rsidR="002F1A34" w:rsidRPr="002F1A34" w:rsidRDefault="002F1A34" w:rsidP="002F1A34">
            <w:pPr>
              <w:rPr>
                <w:ins w:id="491" w:author="Nicolas Togo" w:date="2015-11-17T20:12:00Z"/>
                <w:rFonts w:ascii="Tahoma" w:hAnsi="Tahoma" w:cs="Tahoma"/>
                <w:color w:val="000000"/>
                <w:lang w:val="es-BO" w:eastAsia="es-BO"/>
              </w:rPr>
            </w:pPr>
            <w:proofErr w:type="spellStart"/>
            <w:ins w:id="492" w:author="Nicolas Togo" w:date="2015-11-17T20:12:00Z">
              <w:r w:rsidRPr="002F1A34">
                <w:rPr>
                  <w:rFonts w:ascii="Tahoma" w:hAnsi="Tahoma" w:cs="Tahoma"/>
                  <w:color w:val="000000"/>
                  <w:lang w:val="es-BO" w:eastAsia="es-BO"/>
                </w:rPr>
                <w:t>Quime</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2C287ADB" w14:textId="77777777" w:rsidR="002F1A34" w:rsidRPr="002F1A34" w:rsidRDefault="002F1A34" w:rsidP="002F1A34">
            <w:pPr>
              <w:rPr>
                <w:ins w:id="493" w:author="Nicolas Togo" w:date="2015-11-17T20:12:00Z"/>
                <w:rFonts w:ascii="Tahoma" w:hAnsi="Tahoma" w:cs="Tahoma"/>
                <w:color w:val="000000"/>
                <w:lang w:val="es-BO" w:eastAsia="es-BO"/>
              </w:rPr>
            </w:pPr>
            <w:ins w:id="494" w:author="Nicolas Togo" w:date="2015-11-17T20:12:00Z">
              <w:r w:rsidRPr="002F1A34">
                <w:rPr>
                  <w:rFonts w:ascii="Tahoma" w:hAnsi="Tahoma" w:cs="Tahoma"/>
                  <w:color w:val="000000"/>
                  <w:lang w:val="es-BO" w:eastAsia="es-BO"/>
                </w:rPr>
                <w:t>VILLA  SAN JUAN</w:t>
              </w:r>
            </w:ins>
          </w:p>
        </w:tc>
        <w:tc>
          <w:tcPr>
            <w:tcW w:w="1420" w:type="dxa"/>
            <w:tcBorders>
              <w:top w:val="nil"/>
              <w:left w:val="nil"/>
              <w:bottom w:val="single" w:sz="4" w:space="0" w:color="auto"/>
              <w:right w:val="single" w:sz="4" w:space="0" w:color="auto"/>
            </w:tcBorders>
            <w:shd w:val="clear" w:color="auto" w:fill="auto"/>
            <w:vAlign w:val="center"/>
            <w:hideMark/>
          </w:tcPr>
          <w:p w14:paraId="27FDF83B" w14:textId="77777777" w:rsidR="002F1A34" w:rsidRPr="002F1A34" w:rsidRDefault="002F1A34" w:rsidP="002F1A34">
            <w:pPr>
              <w:jc w:val="center"/>
              <w:rPr>
                <w:ins w:id="495" w:author="Nicolas Togo" w:date="2015-11-17T20:12:00Z"/>
                <w:rFonts w:ascii="Tahoma" w:hAnsi="Tahoma" w:cs="Tahoma"/>
                <w:color w:val="000000"/>
                <w:lang w:val="es-BO" w:eastAsia="es-BO"/>
              </w:rPr>
            </w:pPr>
            <w:ins w:id="496" w:author="Nicolas Togo" w:date="2015-11-17T20:12:00Z">
              <w:r w:rsidRPr="002F1A34">
                <w:rPr>
                  <w:rFonts w:ascii="Tahoma" w:hAnsi="Tahoma" w:cs="Tahoma"/>
                  <w:color w:val="000000"/>
                  <w:lang w:val="es-BO" w:eastAsia="es-BO"/>
                </w:rPr>
                <w:t>-67,36221</w:t>
              </w:r>
            </w:ins>
          </w:p>
        </w:tc>
        <w:tc>
          <w:tcPr>
            <w:tcW w:w="1420" w:type="dxa"/>
            <w:tcBorders>
              <w:top w:val="nil"/>
              <w:left w:val="nil"/>
              <w:bottom w:val="single" w:sz="4" w:space="0" w:color="auto"/>
              <w:right w:val="single" w:sz="4" w:space="0" w:color="auto"/>
            </w:tcBorders>
            <w:shd w:val="clear" w:color="auto" w:fill="auto"/>
            <w:vAlign w:val="center"/>
            <w:hideMark/>
          </w:tcPr>
          <w:p w14:paraId="5528ACA6" w14:textId="77777777" w:rsidR="002F1A34" w:rsidRPr="002F1A34" w:rsidRDefault="002F1A34" w:rsidP="002F1A34">
            <w:pPr>
              <w:jc w:val="center"/>
              <w:rPr>
                <w:ins w:id="497" w:author="Nicolas Togo" w:date="2015-11-17T20:12:00Z"/>
                <w:rFonts w:ascii="Tahoma" w:hAnsi="Tahoma" w:cs="Tahoma"/>
                <w:color w:val="000000"/>
                <w:lang w:val="es-BO" w:eastAsia="es-BO"/>
              </w:rPr>
            </w:pPr>
            <w:ins w:id="498" w:author="Nicolas Togo" w:date="2015-11-17T20:12:00Z">
              <w:r w:rsidRPr="002F1A34">
                <w:rPr>
                  <w:rFonts w:ascii="Tahoma" w:hAnsi="Tahoma" w:cs="Tahoma"/>
                  <w:color w:val="000000"/>
                  <w:lang w:val="es-BO" w:eastAsia="es-BO"/>
                </w:rPr>
                <w:t>-16,78463</w:t>
              </w:r>
            </w:ins>
          </w:p>
        </w:tc>
      </w:tr>
      <w:tr w:rsidR="002F1A34" w:rsidRPr="002F1A34" w14:paraId="29110E40" w14:textId="77777777" w:rsidTr="002F1A34">
        <w:trPr>
          <w:trHeight w:val="225"/>
          <w:ins w:id="49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B9B409A" w14:textId="77777777" w:rsidR="002F1A34" w:rsidRPr="002F1A34" w:rsidRDefault="002F1A34" w:rsidP="002F1A34">
            <w:pPr>
              <w:jc w:val="center"/>
              <w:rPr>
                <w:ins w:id="500" w:author="Nicolas Togo" w:date="2015-11-17T20:12:00Z"/>
                <w:rFonts w:ascii="Tahoma" w:hAnsi="Tahoma" w:cs="Tahoma"/>
                <w:color w:val="000000"/>
                <w:lang w:val="es-BO" w:eastAsia="es-BO"/>
              </w:rPr>
            </w:pPr>
            <w:ins w:id="501" w:author="Nicolas Togo" w:date="2015-11-17T20:12:00Z">
              <w:r w:rsidRPr="002F1A34">
                <w:rPr>
                  <w:rFonts w:ascii="Tahoma" w:hAnsi="Tahoma" w:cs="Tahoma"/>
                  <w:color w:val="000000"/>
                  <w:lang w:val="es-BO" w:eastAsia="es-BO"/>
                </w:rPr>
                <w:t>23</w:t>
              </w:r>
            </w:ins>
          </w:p>
        </w:tc>
        <w:tc>
          <w:tcPr>
            <w:tcW w:w="1500" w:type="dxa"/>
            <w:tcBorders>
              <w:top w:val="nil"/>
              <w:left w:val="nil"/>
              <w:bottom w:val="single" w:sz="4" w:space="0" w:color="auto"/>
              <w:right w:val="single" w:sz="4" w:space="0" w:color="auto"/>
            </w:tcBorders>
            <w:shd w:val="clear" w:color="auto" w:fill="auto"/>
            <w:vAlign w:val="center"/>
            <w:hideMark/>
          </w:tcPr>
          <w:p w14:paraId="1E0A2C83" w14:textId="77777777" w:rsidR="002F1A34" w:rsidRPr="002F1A34" w:rsidRDefault="002F1A34" w:rsidP="002F1A34">
            <w:pPr>
              <w:rPr>
                <w:ins w:id="502" w:author="Nicolas Togo" w:date="2015-11-17T20:12:00Z"/>
                <w:rFonts w:ascii="Tahoma" w:hAnsi="Tahoma" w:cs="Tahoma"/>
                <w:color w:val="000000"/>
                <w:lang w:val="es-BO" w:eastAsia="es-BO"/>
              </w:rPr>
            </w:pPr>
            <w:ins w:id="503" w:author="Nicolas Togo" w:date="2015-11-17T20:12:00Z">
              <w:r w:rsidRPr="002F1A34">
                <w:rPr>
                  <w:rFonts w:ascii="Tahoma" w:hAnsi="Tahoma" w:cs="Tahoma"/>
                  <w:color w:val="000000"/>
                  <w:lang w:val="es-BO" w:eastAsia="es-BO"/>
                </w:rPr>
                <w:t>La Paz</w:t>
              </w:r>
            </w:ins>
          </w:p>
        </w:tc>
        <w:tc>
          <w:tcPr>
            <w:tcW w:w="1200" w:type="dxa"/>
            <w:tcBorders>
              <w:top w:val="nil"/>
              <w:left w:val="nil"/>
              <w:bottom w:val="single" w:sz="4" w:space="0" w:color="auto"/>
              <w:right w:val="single" w:sz="4" w:space="0" w:color="auto"/>
            </w:tcBorders>
            <w:shd w:val="clear" w:color="auto" w:fill="auto"/>
            <w:vAlign w:val="center"/>
            <w:hideMark/>
          </w:tcPr>
          <w:p w14:paraId="075A6BE5" w14:textId="77777777" w:rsidR="002F1A34" w:rsidRPr="002F1A34" w:rsidRDefault="002F1A34" w:rsidP="002F1A34">
            <w:pPr>
              <w:rPr>
                <w:ins w:id="504" w:author="Nicolas Togo" w:date="2015-11-17T20:12:00Z"/>
                <w:rFonts w:ascii="Tahoma" w:hAnsi="Tahoma" w:cs="Tahoma"/>
                <w:color w:val="000000"/>
                <w:lang w:val="es-BO" w:eastAsia="es-BO"/>
              </w:rPr>
            </w:pPr>
            <w:proofErr w:type="spellStart"/>
            <w:ins w:id="505" w:author="Nicolas Togo" w:date="2015-11-17T20:12:00Z">
              <w:r w:rsidRPr="002F1A34">
                <w:rPr>
                  <w:rFonts w:ascii="Tahoma" w:hAnsi="Tahoma" w:cs="Tahoma"/>
                  <w:color w:val="000000"/>
                  <w:lang w:val="es-BO" w:eastAsia="es-BO"/>
                </w:rPr>
                <w:t>Larecaja</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32E9DC8D" w14:textId="77777777" w:rsidR="002F1A34" w:rsidRPr="002F1A34" w:rsidRDefault="002F1A34" w:rsidP="002F1A34">
            <w:pPr>
              <w:rPr>
                <w:ins w:id="506" w:author="Nicolas Togo" w:date="2015-11-17T20:12:00Z"/>
                <w:rFonts w:ascii="Tahoma" w:hAnsi="Tahoma" w:cs="Tahoma"/>
                <w:color w:val="000000"/>
                <w:lang w:val="es-BO" w:eastAsia="es-BO"/>
              </w:rPr>
            </w:pPr>
            <w:ins w:id="507" w:author="Nicolas Togo" w:date="2015-11-17T20:12:00Z">
              <w:r w:rsidRPr="002F1A34">
                <w:rPr>
                  <w:rFonts w:ascii="Tahoma" w:hAnsi="Tahoma" w:cs="Tahoma"/>
                  <w:color w:val="000000"/>
                  <w:lang w:val="es-BO" w:eastAsia="es-BO"/>
                </w:rPr>
                <w:t>Guanay</w:t>
              </w:r>
            </w:ins>
          </w:p>
        </w:tc>
        <w:tc>
          <w:tcPr>
            <w:tcW w:w="1820" w:type="dxa"/>
            <w:tcBorders>
              <w:top w:val="nil"/>
              <w:left w:val="nil"/>
              <w:bottom w:val="single" w:sz="4" w:space="0" w:color="auto"/>
              <w:right w:val="single" w:sz="4" w:space="0" w:color="auto"/>
            </w:tcBorders>
            <w:shd w:val="clear" w:color="auto" w:fill="auto"/>
            <w:vAlign w:val="center"/>
            <w:hideMark/>
          </w:tcPr>
          <w:p w14:paraId="50BED514" w14:textId="77777777" w:rsidR="002F1A34" w:rsidRPr="002F1A34" w:rsidRDefault="002F1A34" w:rsidP="002F1A34">
            <w:pPr>
              <w:rPr>
                <w:ins w:id="508" w:author="Nicolas Togo" w:date="2015-11-17T20:12:00Z"/>
                <w:rFonts w:ascii="Tahoma" w:hAnsi="Tahoma" w:cs="Tahoma"/>
                <w:color w:val="000000"/>
                <w:lang w:val="es-BO" w:eastAsia="es-BO"/>
              </w:rPr>
            </w:pPr>
            <w:ins w:id="509" w:author="Nicolas Togo" w:date="2015-11-17T20:12:00Z">
              <w:r w:rsidRPr="002F1A34">
                <w:rPr>
                  <w:rFonts w:ascii="Tahoma" w:hAnsi="Tahoma" w:cs="Tahoma"/>
                  <w:color w:val="000000"/>
                  <w:lang w:val="es-BO" w:eastAsia="es-BO"/>
                </w:rPr>
                <w:t xml:space="preserve">Santa Rosa de </w:t>
              </w:r>
              <w:proofErr w:type="spellStart"/>
              <w:r w:rsidRPr="002F1A34">
                <w:rPr>
                  <w:rFonts w:ascii="Tahoma" w:hAnsi="Tahoma" w:cs="Tahoma"/>
                  <w:color w:val="000000"/>
                  <w:lang w:val="es-BO" w:eastAsia="es-BO"/>
                </w:rPr>
                <w:t>Challama</w:t>
              </w:r>
              <w:proofErr w:type="spellEnd"/>
            </w:ins>
          </w:p>
        </w:tc>
        <w:tc>
          <w:tcPr>
            <w:tcW w:w="1420" w:type="dxa"/>
            <w:tcBorders>
              <w:top w:val="nil"/>
              <w:left w:val="nil"/>
              <w:bottom w:val="single" w:sz="4" w:space="0" w:color="auto"/>
              <w:right w:val="single" w:sz="4" w:space="0" w:color="auto"/>
            </w:tcBorders>
            <w:shd w:val="clear" w:color="auto" w:fill="auto"/>
            <w:vAlign w:val="center"/>
            <w:hideMark/>
          </w:tcPr>
          <w:p w14:paraId="44014186" w14:textId="77777777" w:rsidR="002F1A34" w:rsidRPr="002F1A34" w:rsidRDefault="002F1A34" w:rsidP="002F1A34">
            <w:pPr>
              <w:jc w:val="center"/>
              <w:rPr>
                <w:ins w:id="510" w:author="Nicolas Togo" w:date="2015-11-17T20:12:00Z"/>
                <w:rFonts w:ascii="Tahoma" w:hAnsi="Tahoma" w:cs="Tahoma"/>
                <w:color w:val="000000"/>
                <w:lang w:val="es-BO" w:eastAsia="es-BO"/>
              </w:rPr>
            </w:pPr>
            <w:ins w:id="511" w:author="Nicolas Togo" w:date="2015-11-17T20:12:00Z">
              <w:r w:rsidRPr="002F1A34">
                <w:rPr>
                  <w:rFonts w:ascii="Tahoma" w:hAnsi="Tahoma" w:cs="Tahoma"/>
                  <w:color w:val="000000"/>
                  <w:lang w:val="es-BO" w:eastAsia="es-BO"/>
                </w:rPr>
                <w:t>-68,17285</w:t>
              </w:r>
            </w:ins>
          </w:p>
        </w:tc>
        <w:tc>
          <w:tcPr>
            <w:tcW w:w="1420" w:type="dxa"/>
            <w:tcBorders>
              <w:top w:val="nil"/>
              <w:left w:val="nil"/>
              <w:bottom w:val="single" w:sz="4" w:space="0" w:color="auto"/>
              <w:right w:val="single" w:sz="4" w:space="0" w:color="auto"/>
            </w:tcBorders>
            <w:shd w:val="clear" w:color="auto" w:fill="auto"/>
            <w:vAlign w:val="center"/>
            <w:hideMark/>
          </w:tcPr>
          <w:p w14:paraId="7F3B82AC" w14:textId="77777777" w:rsidR="002F1A34" w:rsidRPr="002F1A34" w:rsidRDefault="002F1A34" w:rsidP="002F1A34">
            <w:pPr>
              <w:jc w:val="center"/>
              <w:rPr>
                <w:ins w:id="512" w:author="Nicolas Togo" w:date="2015-11-17T20:12:00Z"/>
                <w:rFonts w:ascii="Tahoma" w:hAnsi="Tahoma" w:cs="Tahoma"/>
                <w:color w:val="000000"/>
                <w:lang w:val="es-BO" w:eastAsia="es-BO"/>
              </w:rPr>
            </w:pPr>
            <w:ins w:id="513" w:author="Nicolas Togo" w:date="2015-11-17T20:12:00Z">
              <w:r w:rsidRPr="002F1A34">
                <w:rPr>
                  <w:rFonts w:ascii="Tahoma" w:hAnsi="Tahoma" w:cs="Tahoma"/>
                  <w:color w:val="000000"/>
                  <w:lang w:val="es-BO" w:eastAsia="es-BO"/>
                </w:rPr>
                <w:t>-15,36734</w:t>
              </w:r>
            </w:ins>
          </w:p>
        </w:tc>
      </w:tr>
      <w:tr w:rsidR="002F1A34" w:rsidRPr="002F1A34" w14:paraId="612F2C84" w14:textId="77777777" w:rsidTr="002F1A34">
        <w:trPr>
          <w:trHeight w:val="225"/>
          <w:ins w:id="51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E5C7A34" w14:textId="77777777" w:rsidR="002F1A34" w:rsidRPr="002F1A34" w:rsidRDefault="002F1A34" w:rsidP="002F1A34">
            <w:pPr>
              <w:jc w:val="center"/>
              <w:rPr>
                <w:ins w:id="515" w:author="Nicolas Togo" w:date="2015-11-17T20:12:00Z"/>
                <w:rFonts w:ascii="Tahoma" w:hAnsi="Tahoma" w:cs="Tahoma"/>
                <w:color w:val="000000"/>
                <w:lang w:val="es-BO" w:eastAsia="es-BO"/>
              </w:rPr>
            </w:pPr>
            <w:ins w:id="516" w:author="Nicolas Togo" w:date="2015-11-17T20:12:00Z">
              <w:r w:rsidRPr="002F1A34">
                <w:rPr>
                  <w:rFonts w:ascii="Tahoma" w:hAnsi="Tahoma" w:cs="Tahoma"/>
                  <w:color w:val="000000"/>
                  <w:lang w:val="es-BO" w:eastAsia="es-BO"/>
                </w:rPr>
                <w:t>24</w:t>
              </w:r>
            </w:ins>
          </w:p>
        </w:tc>
        <w:tc>
          <w:tcPr>
            <w:tcW w:w="1500" w:type="dxa"/>
            <w:tcBorders>
              <w:top w:val="nil"/>
              <w:left w:val="nil"/>
              <w:bottom w:val="single" w:sz="4" w:space="0" w:color="auto"/>
              <w:right w:val="single" w:sz="4" w:space="0" w:color="auto"/>
            </w:tcBorders>
            <w:shd w:val="clear" w:color="auto" w:fill="auto"/>
            <w:vAlign w:val="center"/>
            <w:hideMark/>
          </w:tcPr>
          <w:p w14:paraId="0CC8E546" w14:textId="77777777" w:rsidR="002F1A34" w:rsidRPr="002F1A34" w:rsidRDefault="002F1A34" w:rsidP="002F1A34">
            <w:pPr>
              <w:rPr>
                <w:ins w:id="517" w:author="Nicolas Togo" w:date="2015-11-17T20:12:00Z"/>
                <w:rFonts w:ascii="Tahoma" w:hAnsi="Tahoma" w:cs="Tahoma"/>
                <w:color w:val="000000"/>
                <w:lang w:val="es-BO" w:eastAsia="es-BO"/>
              </w:rPr>
            </w:pPr>
            <w:ins w:id="518" w:author="Nicolas Togo" w:date="2015-11-17T20:12:00Z">
              <w:r w:rsidRPr="002F1A34">
                <w:rPr>
                  <w:rFonts w:ascii="Tahoma" w:hAnsi="Tahoma" w:cs="Tahoma"/>
                  <w:color w:val="000000"/>
                  <w:lang w:val="es-BO" w:eastAsia="es-BO"/>
                </w:rPr>
                <w:t>La Paz</w:t>
              </w:r>
            </w:ins>
          </w:p>
        </w:tc>
        <w:tc>
          <w:tcPr>
            <w:tcW w:w="1200" w:type="dxa"/>
            <w:tcBorders>
              <w:top w:val="nil"/>
              <w:left w:val="nil"/>
              <w:bottom w:val="single" w:sz="4" w:space="0" w:color="auto"/>
              <w:right w:val="single" w:sz="4" w:space="0" w:color="auto"/>
            </w:tcBorders>
            <w:shd w:val="clear" w:color="auto" w:fill="auto"/>
            <w:vAlign w:val="center"/>
            <w:hideMark/>
          </w:tcPr>
          <w:p w14:paraId="121073BE" w14:textId="77777777" w:rsidR="002F1A34" w:rsidRPr="002F1A34" w:rsidRDefault="002F1A34" w:rsidP="002F1A34">
            <w:pPr>
              <w:rPr>
                <w:ins w:id="519" w:author="Nicolas Togo" w:date="2015-11-17T20:12:00Z"/>
                <w:rFonts w:ascii="Tahoma" w:hAnsi="Tahoma" w:cs="Tahoma"/>
                <w:color w:val="000000"/>
                <w:lang w:val="es-BO" w:eastAsia="es-BO"/>
              </w:rPr>
            </w:pPr>
            <w:proofErr w:type="spellStart"/>
            <w:ins w:id="520" w:author="Nicolas Togo" w:date="2015-11-17T20:12:00Z">
              <w:r w:rsidRPr="002F1A34">
                <w:rPr>
                  <w:rFonts w:ascii="Tahoma" w:hAnsi="Tahoma" w:cs="Tahoma"/>
                  <w:color w:val="000000"/>
                  <w:lang w:val="es-BO" w:eastAsia="es-BO"/>
                </w:rPr>
                <w:t>Pacajes</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1C34F42D" w14:textId="77777777" w:rsidR="002F1A34" w:rsidRPr="002F1A34" w:rsidRDefault="002F1A34" w:rsidP="002F1A34">
            <w:pPr>
              <w:rPr>
                <w:ins w:id="521" w:author="Nicolas Togo" w:date="2015-11-17T20:12:00Z"/>
                <w:rFonts w:ascii="Tahoma" w:hAnsi="Tahoma" w:cs="Tahoma"/>
                <w:color w:val="000000"/>
                <w:lang w:val="es-BO" w:eastAsia="es-BO"/>
              </w:rPr>
            </w:pPr>
            <w:proofErr w:type="spellStart"/>
            <w:ins w:id="522" w:author="Nicolas Togo" w:date="2015-11-17T20:12:00Z">
              <w:r w:rsidRPr="002F1A34">
                <w:rPr>
                  <w:rFonts w:ascii="Tahoma" w:hAnsi="Tahoma" w:cs="Tahoma"/>
                  <w:color w:val="000000"/>
                  <w:lang w:val="es-BO" w:eastAsia="es-BO"/>
                </w:rPr>
                <w:t>Charaña</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36882602" w14:textId="77777777" w:rsidR="002F1A34" w:rsidRPr="002F1A34" w:rsidRDefault="002F1A34" w:rsidP="002F1A34">
            <w:pPr>
              <w:rPr>
                <w:ins w:id="523" w:author="Nicolas Togo" w:date="2015-11-17T20:12:00Z"/>
                <w:rFonts w:ascii="Tahoma" w:hAnsi="Tahoma" w:cs="Tahoma"/>
                <w:color w:val="000000"/>
                <w:lang w:val="es-BO" w:eastAsia="es-BO"/>
              </w:rPr>
            </w:pPr>
            <w:ins w:id="524" w:author="Nicolas Togo" w:date="2015-11-17T20:12:00Z">
              <w:r w:rsidRPr="002F1A34">
                <w:rPr>
                  <w:rFonts w:ascii="Tahoma" w:hAnsi="Tahoma" w:cs="Tahoma"/>
                  <w:color w:val="000000"/>
                  <w:lang w:val="es-BO" w:eastAsia="es-BO"/>
                </w:rPr>
                <w:t>RIO BLANCO</w:t>
              </w:r>
            </w:ins>
          </w:p>
        </w:tc>
        <w:tc>
          <w:tcPr>
            <w:tcW w:w="1420" w:type="dxa"/>
            <w:tcBorders>
              <w:top w:val="nil"/>
              <w:left w:val="nil"/>
              <w:bottom w:val="single" w:sz="4" w:space="0" w:color="auto"/>
              <w:right w:val="single" w:sz="4" w:space="0" w:color="auto"/>
            </w:tcBorders>
            <w:shd w:val="clear" w:color="auto" w:fill="auto"/>
            <w:vAlign w:val="center"/>
            <w:hideMark/>
          </w:tcPr>
          <w:p w14:paraId="2026F564" w14:textId="77777777" w:rsidR="002F1A34" w:rsidRPr="002F1A34" w:rsidRDefault="002F1A34" w:rsidP="002F1A34">
            <w:pPr>
              <w:jc w:val="center"/>
              <w:rPr>
                <w:ins w:id="525" w:author="Nicolas Togo" w:date="2015-11-17T20:12:00Z"/>
                <w:rFonts w:ascii="Tahoma" w:hAnsi="Tahoma" w:cs="Tahoma"/>
                <w:color w:val="000000"/>
                <w:lang w:val="es-BO" w:eastAsia="es-BO"/>
              </w:rPr>
            </w:pPr>
            <w:ins w:id="526" w:author="Nicolas Togo" w:date="2015-11-17T20:12:00Z">
              <w:r w:rsidRPr="002F1A34">
                <w:rPr>
                  <w:rFonts w:ascii="Tahoma" w:hAnsi="Tahoma" w:cs="Tahoma"/>
                  <w:color w:val="000000"/>
                  <w:lang w:val="es-BO" w:eastAsia="es-BO"/>
                </w:rPr>
                <w:t>-69,07217</w:t>
              </w:r>
            </w:ins>
          </w:p>
        </w:tc>
        <w:tc>
          <w:tcPr>
            <w:tcW w:w="1420" w:type="dxa"/>
            <w:tcBorders>
              <w:top w:val="nil"/>
              <w:left w:val="nil"/>
              <w:bottom w:val="single" w:sz="4" w:space="0" w:color="auto"/>
              <w:right w:val="single" w:sz="4" w:space="0" w:color="auto"/>
            </w:tcBorders>
            <w:shd w:val="clear" w:color="auto" w:fill="auto"/>
            <w:vAlign w:val="center"/>
            <w:hideMark/>
          </w:tcPr>
          <w:p w14:paraId="11A0CEEE" w14:textId="77777777" w:rsidR="002F1A34" w:rsidRPr="002F1A34" w:rsidRDefault="002F1A34" w:rsidP="002F1A34">
            <w:pPr>
              <w:jc w:val="center"/>
              <w:rPr>
                <w:ins w:id="527" w:author="Nicolas Togo" w:date="2015-11-17T20:12:00Z"/>
                <w:rFonts w:ascii="Tahoma" w:hAnsi="Tahoma" w:cs="Tahoma"/>
                <w:color w:val="000000"/>
                <w:lang w:val="es-BO" w:eastAsia="es-BO"/>
              </w:rPr>
            </w:pPr>
            <w:ins w:id="528" w:author="Nicolas Togo" w:date="2015-11-17T20:12:00Z">
              <w:r w:rsidRPr="002F1A34">
                <w:rPr>
                  <w:rFonts w:ascii="Tahoma" w:hAnsi="Tahoma" w:cs="Tahoma"/>
                  <w:color w:val="000000"/>
                  <w:lang w:val="es-BO" w:eastAsia="es-BO"/>
                </w:rPr>
                <w:t>-17,89158</w:t>
              </w:r>
            </w:ins>
          </w:p>
        </w:tc>
      </w:tr>
      <w:tr w:rsidR="002F1A34" w:rsidRPr="002F1A34" w14:paraId="13101061" w14:textId="77777777" w:rsidTr="002F1A34">
        <w:trPr>
          <w:trHeight w:val="225"/>
          <w:ins w:id="52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9CBBCA9" w14:textId="77777777" w:rsidR="002F1A34" w:rsidRPr="002F1A34" w:rsidRDefault="002F1A34" w:rsidP="002F1A34">
            <w:pPr>
              <w:jc w:val="center"/>
              <w:rPr>
                <w:ins w:id="530" w:author="Nicolas Togo" w:date="2015-11-17T20:12:00Z"/>
                <w:rFonts w:ascii="Tahoma" w:hAnsi="Tahoma" w:cs="Tahoma"/>
                <w:color w:val="000000"/>
                <w:lang w:val="es-BO" w:eastAsia="es-BO"/>
              </w:rPr>
            </w:pPr>
            <w:ins w:id="531" w:author="Nicolas Togo" w:date="2015-11-17T20:12:00Z">
              <w:r w:rsidRPr="002F1A34">
                <w:rPr>
                  <w:rFonts w:ascii="Tahoma" w:hAnsi="Tahoma" w:cs="Tahoma"/>
                  <w:color w:val="000000"/>
                  <w:lang w:val="es-BO" w:eastAsia="es-BO"/>
                </w:rPr>
                <w:t>25</w:t>
              </w:r>
            </w:ins>
          </w:p>
        </w:tc>
        <w:tc>
          <w:tcPr>
            <w:tcW w:w="1500" w:type="dxa"/>
            <w:tcBorders>
              <w:top w:val="nil"/>
              <w:left w:val="nil"/>
              <w:bottom w:val="single" w:sz="4" w:space="0" w:color="auto"/>
              <w:right w:val="single" w:sz="4" w:space="0" w:color="auto"/>
            </w:tcBorders>
            <w:shd w:val="clear" w:color="auto" w:fill="auto"/>
            <w:vAlign w:val="center"/>
            <w:hideMark/>
          </w:tcPr>
          <w:p w14:paraId="48119123" w14:textId="77777777" w:rsidR="002F1A34" w:rsidRPr="002F1A34" w:rsidRDefault="002F1A34" w:rsidP="002F1A34">
            <w:pPr>
              <w:rPr>
                <w:ins w:id="532" w:author="Nicolas Togo" w:date="2015-11-17T20:12:00Z"/>
                <w:rFonts w:ascii="Tahoma" w:hAnsi="Tahoma" w:cs="Tahoma"/>
                <w:color w:val="000000"/>
                <w:lang w:val="es-BO" w:eastAsia="es-BO"/>
              </w:rPr>
            </w:pPr>
            <w:ins w:id="533" w:author="Nicolas Togo" w:date="2015-11-17T20:12:00Z">
              <w:r w:rsidRPr="002F1A34">
                <w:rPr>
                  <w:rFonts w:ascii="Tahoma" w:hAnsi="Tahoma" w:cs="Tahoma"/>
                  <w:color w:val="000000"/>
                  <w:lang w:val="es-BO" w:eastAsia="es-BO"/>
                </w:rPr>
                <w:t>Oruro</w:t>
              </w:r>
            </w:ins>
          </w:p>
        </w:tc>
        <w:tc>
          <w:tcPr>
            <w:tcW w:w="1200" w:type="dxa"/>
            <w:tcBorders>
              <w:top w:val="nil"/>
              <w:left w:val="nil"/>
              <w:bottom w:val="single" w:sz="4" w:space="0" w:color="auto"/>
              <w:right w:val="single" w:sz="4" w:space="0" w:color="auto"/>
            </w:tcBorders>
            <w:shd w:val="clear" w:color="auto" w:fill="auto"/>
            <w:vAlign w:val="center"/>
            <w:hideMark/>
          </w:tcPr>
          <w:p w14:paraId="64F9BB36" w14:textId="77777777" w:rsidR="002F1A34" w:rsidRPr="002F1A34" w:rsidRDefault="002F1A34" w:rsidP="002F1A34">
            <w:pPr>
              <w:rPr>
                <w:ins w:id="534" w:author="Nicolas Togo" w:date="2015-11-17T20:12:00Z"/>
                <w:rFonts w:ascii="Tahoma" w:hAnsi="Tahoma" w:cs="Tahoma"/>
                <w:color w:val="000000"/>
                <w:lang w:val="es-BO" w:eastAsia="es-BO"/>
              </w:rPr>
            </w:pPr>
            <w:proofErr w:type="spellStart"/>
            <w:ins w:id="535" w:author="Nicolas Togo" w:date="2015-11-17T20:12:00Z">
              <w:r w:rsidRPr="002F1A34">
                <w:rPr>
                  <w:rFonts w:ascii="Tahoma" w:hAnsi="Tahoma" w:cs="Tahoma"/>
                  <w:color w:val="000000"/>
                  <w:lang w:val="es-BO" w:eastAsia="es-BO"/>
                </w:rPr>
                <w:t>Sajama</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5B8FFC1A" w14:textId="77777777" w:rsidR="002F1A34" w:rsidRPr="002F1A34" w:rsidRDefault="002F1A34" w:rsidP="002F1A34">
            <w:pPr>
              <w:rPr>
                <w:ins w:id="536" w:author="Nicolas Togo" w:date="2015-11-17T20:12:00Z"/>
                <w:rFonts w:ascii="Tahoma" w:hAnsi="Tahoma" w:cs="Tahoma"/>
                <w:color w:val="000000"/>
                <w:lang w:val="es-BO" w:eastAsia="es-BO"/>
              </w:rPr>
            </w:pPr>
            <w:proofErr w:type="spellStart"/>
            <w:ins w:id="537" w:author="Nicolas Togo" w:date="2015-11-17T20:12:00Z">
              <w:r w:rsidRPr="002F1A34">
                <w:rPr>
                  <w:rFonts w:ascii="Tahoma" w:hAnsi="Tahoma" w:cs="Tahoma"/>
                  <w:color w:val="000000"/>
                  <w:lang w:val="es-BO" w:eastAsia="es-BO"/>
                </w:rPr>
                <w:t>Curahuara</w:t>
              </w:r>
              <w:proofErr w:type="spellEnd"/>
              <w:r w:rsidRPr="002F1A34">
                <w:rPr>
                  <w:rFonts w:ascii="Tahoma" w:hAnsi="Tahoma" w:cs="Tahoma"/>
                  <w:color w:val="000000"/>
                  <w:lang w:val="es-BO" w:eastAsia="es-BO"/>
                </w:rPr>
                <w:t xml:space="preserve"> de Carangas</w:t>
              </w:r>
            </w:ins>
          </w:p>
        </w:tc>
        <w:tc>
          <w:tcPr>
            <w:tcW w:w="1820" w:type="dxa"/>
            <w:tcBorders>
              <w:top w:val="nil"/>
              <w:left w:val="nil"/>
              <w:bottom w:val="single" w:sz="4" w:space="0" w:color="auto"/>
              <w:right w:val="single" w:sz="4" w:space="0" w:color="auto"/>
            </w:tcBorders>
            <w:shd w:val="clear" w:color="auto" w:fill="auto"/>
            <w:vAlign w:val="center"/>
            <w:hideMark/>
          </w:tcPr>
          <w:p w14:paraId="3DC76A74" w14:textId="77777777" w:rsidR="002F1A34" w:rsidRPr="002F1A34" w:rsidRDefault="002F1A34" w:rsidP="002F1A34">
            <w:pPr>
              <w:rPr>
                <w:ins w:id="538" w:author="Nicolas Togo" w:date="2015-11-17T20:12:00Z"/>
                <w:rFonts w:ascii="Tahoma" w:hAnsi="Tahoma" w:cs="Tahoma"/>
                <w:color w:val="000000"/>
                <w:lang w:val="es-BO" w:eastAsia="es-BO"/>
              </w:rPr>
            </w:pPr>
            <w:ins w:id="539" w:author="Nicolas Togo" w:date="2015-11-17T20:12:00Z">
              <w:r w:rsidRPr="002F1A34">
                <w:rPr>
                  <w:rFonts w:ascii="Tahoma" w:hAnsi="Tahoma" w:cs="Tahoma"/>
                  <w:color w:val="000000"/>
                  <w:lang w:val="es-BO" w:eastAsia="es-BO"/>
                </w:rPr>
                <w:t>YUNGUYO</w:t>
              </w:r>
            </w:ins>
          </w:p>
        </w:tc>
        <w:tc>
          <w:tcPr>
            <w:tcW w:w="1420" w:type="dxa"/>
            <w:tcBorders>
              <w:top w:val="nil"/>
              <w:left w:val="nil"/>
              <w:bottom w:val="single" w:sz="4" w:space="0" w:color="auto"/>
              <w:right w:val="single" w:sz="4" w:space="0" w:color="auto"/>
            </w:tcBorders>
            <w:shd w:val="clear" w:color="auto" w:fill="auto"/>
            <w:vAlign w:val="center"/>
            <w:hideMark/>
          </w:tcPr>
          <w:p w14:paraId="264BCB65" w14:textId="77777777" w:rsidR="002F1A34" w:rsidRPr="002F1A34" w:rsidRDefault="002F1A34" w:rsidP="002F1A34">
            <w:pPr>
              <w:jc w:val="center"/>
              <w:rPr>
                <w:ins w:id="540" w:author="Nicolas Togo" w:date="2015-11-17T20:12:00Z"/>
                <w:rFonts w:ascii="Tahoma" w:hAnsi="Tahoma" w:cs="Tahoma"/>
                <w:color w:val="000000"/>
                <w:lang w:val="es-BO" w:eastAsia="es-BO"/>
              </w:rPr>
            </w:pPr>
            <w:ins w:id="541" w:author="Nicolas Togo" w:date="2015-11-17T20:12:00Z">
              <w:r w:rsidRPr="002F1A34">
                <w:rPr>
                  <w:rFonts w:ascii="Tahoma" w:hAnsi="Tahoma" w:cs="Tahoma"/>
                  <w:color w:val="000000"/>
                  <w:lang w:val="es-BO" w:eastAsia="es-BO"/>
                </w:rPr>
                <w:t>-68,579</w:t>
              </w:r>
            </w:ins>
          </w:p>
        </w:tc>
        <w:tc>
          <w:tcPr>
            <w:tcW w:w="1420" w:type="dxa"/>
            <w:tcBorders>
              <w:top w:val="nil"/>
              <w:left w:val="nil"/>
              <w:bottom w:val="single" w:sz="4" w:space="0" w:color="auto"/>
              <w:right w:val="single" w:sz="4" w:space="0" w:color="auto"/>
            </w:tcBorders>
            <w:shd w:val="clear" w:color="auto" w:fill="auto"/>
            <w:vAlign w:val="center"/>
            <w:hideMark/>
          </w:tcPr>
          <w:p w14:paraId="44C6A0B5" w14:textId="77777777" w:rsidR="002F1A34" w:rsidRPr="002F1A34" w:rsidRDefault="002F1A34" w:rsidP="002F1A34">
            <w:pPr>
              <w:jc w:val="center"/>
              <w:rPr>
                <w:ins w:id="542" w:author="Nicolas Togo" w:date="2015-11-17T20:12:00Z"/>
                <w:rFonts w:ascii="Tahoma" w:hAnsi="Tahoma" w:cs="Tahoma"/>
                <w:color w:val="000000"/>
                <w:lang w:val="es-BO" w:eastAsia="es-BO"/>
              </w:rPr>
            </w:pPr>
            <w:ins w:id="543" w:author="Nicolas Togo" w:date="2015-11-17T20:12:00Z">
              <w:r w:rsidRPr="002F1A34">
                <w:rPr>
                  <w:rFonts w:ascii="Tahoma" w:hAnsi="Tahoma" w:cs="Tahoma"/>
                  <w:color w:val="000000"/>
                  <w:lang w:val="es-BO" w:eastAsia="es-BO"/>
                </w:rPr>
                <w:t>-18,03285</w:t>
              </w:r>
            </w:ins>
          </w:p>
        </w:tc>
      </w:tr>
      <w:tr w:rsidR="002F1A34" w:rsidRPr="002F1A34" w14:paraId="19F8B3E3" w14:textId="77777777" w:rsidTr="002F1A34">
        <w:trPr>
          <w:trHeight w:val="225"/>
          <w:ins w:id="54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A511DCC" w14:textId="77777777" w:rsidR="002F1A34" w:rsidRPr="002F1A34" w:rsidRDefault="002F1A34" w:rsidP="002F1A34">
            <w:pPr>
              <w:jc w:val="center"/>
              <w:rPr>
                <w:ins w:id="545" w:author="Nicolas Togo" w:date="2015-11-17T20:12:00Z"/>
                <w:rFonts w:ascii="Tahoma" w:hAnsi="Tahoma" w:cs="Tahoma"/>
                <w:color w:val="000000"/>
                <w:lang w:val="es-BO" w:eastAsia="es-BO"/>
              </w:rPr>
            </w:pPr>
            <w:ins w:id="546" w:author="Nicolas Togo" w:date="2015-11-17T20:12:00Z">
              <w:r w:rsidRPr="002F1A34">
                <w:rPr>
                  <w:rFonts w:ascii="Tahoma" w:hAnsi="Tahoma" w:cs="Tahoma"/>
                  <w:color w:val="000000"/>
                  <w:lang w:val="es-BO" w:eastAsia="es-BO"/>
                </w:rPr>
                <w:t>26</w:t>
              </w:r>
            </w:ins>
          </w:p>
        </w:tc>
        <w:tc>
          <w:tcPr>
            <w:tcW w:w="1500" w:type="dxa"/>
            <w:tcBorders>
              <w:top w:val="nil"/>
              <w:left w:val="nil"/>
              <w:bottom w:val="single" w:sz="4" w:space="0" w:color="auto"/>
              <w:right w:val="single" w:sz="4" w:space="0" w:color="auto"/>
            </w:tcBorders>
            <w:shd w:val="clear" w:color="auto" w:fill="auto"/>
            <w:vAlign w:val="center"/>
            <w:hideMark/>
          </w:tcPr>
          <w:p w14:paraId="44F0FCAB" w14:textId="77777777" w:rsidR="002F1A34" w:rsidRPr="002F1A34" w:rsidRDefault="002F1A34" w:rsidP="002F1A34">
            <w:pPr>
              <w:rPr>
                <w:ins w:id="547" w:author="Nicolas Togo" w:date="2015-11-17T20:12:00Z"/>
                <w:rFonts w:ascii="Tahoma" w:hAnsi="Tahoma" w:cs="Tahoma"/>
                <w:color w:val="000000"/>
                <w:lang w:val="es-BO" w:eastAsia="es-BO"/>
              </w:rPr>
            </w:pPr>
            <w:ins w:id="548"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6C19F2A0" w14:textId="77777777" w:rsidR="002F1A34" w:rsidRPr="002F1A34" w:rsidRDefault="002F1A34" w:rsidP="002F1A34">
            <w:pPr>
              <w:rPr>
                <w:ins w:id="549" w:author="Nicolas Togo" w:date="2015-11-17T20:12:00Z"/>
                <w:rFonts w:ascii="Tahoma" w:hAnsi="Tahoma" w:cs="Tahoma"/>
                <w:color w:val="000000"/>
                <w:lang w:val="es-BO" w:eastAsia="es-BO"/>
              </w:rPr>
            </w:pPr>
            <w:ins w:id="550" w:author="Nicolas Togo" w:date="2015-11-17T20:12:00Z">
              <w:r w:rsidRPr="002F1A34">
                <w:rPr>
                  <w:rFonts w:ascii="Tahoma" w:hAnsi="Tahoma" w:cs="Tahoma"/>
                  <w:color w:val="000000"/>
                  <w:lang w:val="es-BO" w:eastAsia="es-BO"/>
                </w:rPr>
                <w:t>Abuna</w:t>
              </w:r>
            </w:ins>
          </w:p>
        </w:tc>
        <w:tc>
          <w:tcPr>
            <w:tcW w:w="1200" w:type="dxa"/>
            <w:tcBorders>
              <w:top w:val="nil"/>
              <w:left w:val="nil"/>
              <w:bottom w:val="single" w:sz="4" w:space="0" w:color="auto"/>
              <w:right w:val="single" w:sz="4" w:space="0" w:color="auto"/>
            </w:tcBorders>
            <w:shd w:val="clear" w:color="auto" w:fill="auto"/>
            <w:vAlign w:val="center"/>
            <w:hideMark/>
          </w:tcPr>
          <w:p w14:paraId="3A7DE168" w14:textId="77777777" w:rsidR="002F1A34" w:rsidRPr="002F1A34" w:rsidRDefault="002F1A34" w:rsidP="002F1A34">
            <w:pPr>
              <w:rPr>
                <w:ins w:id="551" w:author="Nicolas Togo" w:date="2015-11-17T20:12:00Z"/>
                <w:rFonts w:ascii="Tahoma" w:hAnsi="Tahoma" w:cs="Tahoma"/>
                <w:color w:val="000000"/>
                <w:lang w:val="es-BO" w:eastAsia="es-BO"/>
              </w:rPr>
            </w:pPr>
            <w:ins w:id="552" w:author="Nicolas Togo" w:date="2015-11-17T20:12:00Z">
              <w:r w:rsidRPr="002F1A34">
                <w:rPr>
                  <w:rFonts w:ascii="Tahoma" w:hAnsi="Tahoma" w:cs="Tahoma"/>
                  <w:color w:val="000000"/>
                  <w:lang w:val="es-BO" w:eastAsia="es-BO"/>
                </w:rPr>
                <w:t>Santa Rosa</w:t>
              </w:r>
            </w:ins>
          </w:p>
        </w:tc>
        <w:tc>
          <w:tcPr>
            <w:tcW w:w="1820" w:type="dxa"/>
            <w:tcBorders>
              <w:top w:val="nil"/>
              <w:left w:val="nil"/>
              <w:bottom w:val="single" w:sz="4" w:space="0" w:color="auto"/>
              <w:right w:val="single" w:sz="4" w:space="0" w:color="auto"/>
            </w:tcBorders>
            <w:shd w:val="clear" w:color="auto" w:fill="auto"/>
            <w:vAlign w:val="center"/>
            <w:hideMark/>
          </w:tcPr>
          <w:p w14:paraId="0A3D213C" w14:textId="77777777" w:rsidR="002F1A34" w:rsidRPr="002F1A34" w:rsidRDefault="002F1A34" w:rsidP="002F1A34">
            <w:pPr>
              <w:rPr>
                <w:ins w:id="553" w:author="Nicolas Togo" w:date="2015-11-17T20:12:00Z"/>
                <w:rFonts w:ascii="Tahoma" w:hAnsi="Tahoma" w:cs="Tahoma"/>
                <w:color w:val="000000"/>
                <w:lang w:val="es-BO" w:eastAsia="es-BO"/>
              </w:rPr>
            </w:pPr>
            <w:ins w:id="554" w:author="Nicolas Togo" w:date="2015-11-17T20:12:00Z">
              <w:r w:rsidRPr="002F1A34">
                <w:rPr>
                  <w:rFonts w:ascii="Tahoma" w:hAnsi="Tahoma" w:cs="Tahoma"/>
                  <w:color w:val="000000"/>
                  <w:lang w:val="es-BO" w:eastAsia="es-BO"/>
                </w:rPr>
                <w:t>PUERTO MORALES AYMA</w:t>
              </w:r>
            </w:ins>
          </w:p>
        </w:tc>
        <w:tc>
          <w:tcPr>
            <w:tcW w:w="1420" w:type="dxa"/>
            <w:tcBorders>
              <w:top w:val="nil"/>
              <w:left w:val="nil"/>
              <w:bottom w:val="single" w:sz="4" w:space="0" w:color="auto"/>
              <w:right w:val="single" w:sz="4" w:space="0" w:color="auto"/>
            </w:tcBorders>
            <w:shd w:val="clear" w:color="auto" w:fill="auto"/>
            <w:vAlign w:val="center"/>
            <w:hideMark/>
          </w:tcPr>
          <w:p w14:paraId="6630B517" w14:textId="77777777" w:rsidR="002F1A34" w:rsidRPr="002F1A34" w:rsidRDefault="002F1A34" w:rsidP="002F1A34">
            <w:pPr>
              <w:jc w:val="center"/>
              <w:rPr>
                <w:ins w:id="555" w:author="Nicolas Togo" w:date="2015-11-17T20:12:00Z"/>
                <w:rFonts w:ascii="Tahoma" w:hAnsi="Tahoma" w:cs="Tahoma"/>
                <w:color w:val="000000"/>
                <w:lang w:val="es-BO" w:eastAsia="es-BO"/>
              </w:rPr>
            </w:pPr>
            <w:ins w:id="556" w:author="Nicolas Togo" w:date="2015-11-17T20:12:00Z">
              <w:r w:rsidRPr="002F1A34">
                <w:rPr>
                  <w:rFonts w:ascii="Tahoma" w:hAnsi="Tahoma" w:cs="Tahoma"/>
                  <w:color w:val="000000"/>
                  <w:lang w:val="es-BO" w:eastAsia="es-BO"/>
                </w:rPr>
                <w:t>-67,41935</w:t>
              </w:r>
            </w:ins>
          </w:p>
        </w:tc>
        <w:tc>
          <w:tcPr>
            <w:tcW w:w="1420" w:type="dxa"/>
            <w:tcBorders>
              <w:top w:val="nil"/>
              <w:left w:val="nil"/>
              <w:bottom w:val="single" w:sz="4" w:space="0" w:color="auto"/>
              <w:right w:val="single" w:sz="4" w:space="0" w:color="auto"/>
            </w:tcBorders>
            <w:shd w:val="clear" w:color="auto" w:fill="auto"/>
            <w:vAlign w:val="center"/>
            <w:hideMark/>
          </w:tcPr>
          <w:p w14:paraId="75A01954" w14:textId="77777777" w:rsidR="002F1A34" w:rsidRPr="002F1A34" w:rsidRDefault="002F1A34" w:rsidP="002F1A34">
            <w:pPr>
              <w:jc w:val="center"/>
              <w:rPr>
                <w:ins w:id="557" w:author="Nicolas Togo" w:date="2015-11-17T20:12:00Z"/>
                <w:rFonts w:ascii="Tahoma" w:hAnsi="Tahoma" w:cs="Tahoma"/>
                <w:color w:val="000000"/>
                <w:lang w:val="es-BO" w:eastAsia="es-BO"/>
              </w:rPr>
            </w:pPr>
            <w:ins w:id="558" w:author="Nicolas Togo" w:date="2015-11-17T20:12:00Z">
              <w:r w:rsidRPr="002F1A34">
                <w:rPr>
                  <w:rFonts w:ascii="Tahoma" w:hAnsi="Tahoma" w:cs="Tahoma"/>
                  <w:color w:val="000000"/>
                  <w:lang w:val="es-BO" w:eastAsia="es-BO"/>
                </w:rPr>
                <w:t>-10,99207</w:t>
              </w:r>
            </w:ins>
          </w:p>
        </w:tc>
      </w:tr>
      <w:tr w:rsidR="002F1A34" w:rsidRPr="002F1A34" w14:paraId="0645384B" w14:textId="77777777" w:rsidTr="002F1A34">
        <w:trPr>
          <w:trHeight w:val="225"/>
          <w:ins w:id="55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519D56B" w14:textId="77777777" w:rsidR="002F1A34" w:rsidRPr="002F1A34" w:rsidRDefault="002F1A34" w:rsidP="002F1A34">
            <w:pPr>
              <w:jc w:val="center"/>
              <w:rPr>
                <w:ins w:id="560" w:author="Nicolas Togo" w:date="2015-11-17T20:12:00Z"/>
                <w:rFonts w:ascii="Tahoma" w:hAnsi="Tahoma" w:cs="Tahoma"/>
                <w:color w:val="000000"/>
                <w:lang w:val="es-BO" w:eastAsia="es-BO"/>
              </w:rPr>
            </w:pPr>
            <w:ins w:id="561" w:author="Nicolas Togo" w:date="2015-11-17T20:12:00Z">
              <w:r w:rsidRPr="002F1A34">
                <w:rPr>
                  <w:rFonts w:ascii="Tahoma" w:hAnsi="Tahoma" w:cs="Tahoma"/>
                  <w:color w:val="000000"/>
                  <w:lang w:val="es-BO" w:eastAsia="es-BO"/>
                </w:rPr>
                <w:t>27</w:t>
              </w:r>
            </w:ins>
          </w:p>
        </w:tc>
        <w:tc>
          <w:tcPr>
            <w:tcW w:w="1500" w:type="dxa"/>
            <w:tcBorders>
              <w:top w:val="nil"/>
              <w:left w:val="nil"/>
              <w:bottom w:val="single" w:sz="4" w:space="0" w:color="auto"/>
              <w:right w:val="single" w:sz="4" w:space="0" w:color="auto"/>
            </w:tcBorders>
            <w:shd w:val="clear" w:color="auto" w:fill="auto"/>
            <w:vAlign w:val="center"/>
            <w:hideMark/>
          </w:tcPr>
          <w:p w14:paraId="7B1D4E6C" w14:textId="77777777" w:rsidR="002F1A34" w:rsidRPr="002F1A34" w:rsidRDefault="002F1A34" w:rsidP="002F1A34">
            <w:pPr>
              <w:rPr>
                <w:ins w:id="562" w:author="Nicolas Togo" w:date="2015-11-17T20:12:00Z"/>
                <w:rFonts w:ascii="Tahoma" w:hAnsi="Tahoma" w:cs="Tahoma"/>
                <w:color w:val="000000"/>
                <w:lang w:val="es-BO" w:eastAsia="es-BO"/>
              </w:rPr>
            </w:pPr>
            <w:ins w:id="563"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2E567C72" w14:textId="77777777" w:rsidR="002F1A34" w:rsidRPr="002F1A34" w:rsidRDefault="002F1A34" w:rsidP="002F1A34">
            <w:pPr>
              <w:rPr>
                <w:ins w:id="564" w:author="Nicolas Togo" w:date="2015-11-17T20:12:00Z"/>
                <w:rFonts w:ascii="Tahoma" w:hAnsi="Tahoma" w:cs="Tahoma"/>
                <w:color w:val="000000"/>
                <w:lang w:val="es-BO" w:eastAsia="es-BO"/>
              </w:rPr>
            </w:pPr>
            <w:ins w:id="565" w:author="Nicolas Togo" w:date="2015-11-17T20:12:00Z">
              <w:r w:rsidRPr="002F1A34">
                <w:rPr>
                  <w:rFonts w:ascii="Tahoma" w:hAnsi="Tahoma" w:cs="Tahoma"/>
                  <w:color w:val="000000"/>
                  <w:lang w:val="es-BO" w:eastAsia="es-BO"/>
                </w:rPr>
                <w:t>Federico Román</w:t>
              </w:r>
            </w:ins>
          </w:p>
        </w:tc>
        <w:tc>
          <w:tcPr>
            <w:tcW w:w="1200" w:type="dxa"/>
            <w:tcBorders>
              <w:top w:val="nil"/>
              <w:left w:val="nil"/>
              <w:bottom w:val="single" w:sz="4" w:space="0" w:color="auto"/>
              <w:right w:val="single" w:sz="4" w:space="0" w:color="auto"/>
            </w:tcBorders>
            <w:shd w:val="clear" w:color="auto" w:fill="auto"/>
            <w:vAlign w:val="center"/>
            <w:hideMark/>
          </w:tcPr>
          <w:p w14:paraId="46F0FAF4" w14:textId="77777777" w:rsidR="002F1A34" w:rsidRPr="002F1A34" w:rsidRDefault="002F1A34" w:rsidP="002F1A34">
            <w:pPr>
              <w:rPr>
                <w:ins w:id="566" w:author="Nicolas Togo" w:date="2015-11-17T20:12:00Z"/>
                <w:rFonts w:ascii="Tahoma" w:hAnsi="Tahoma" w:cs="Tahoma"/>
                <w:color w:val="000000"/>
                <w:lang w:val="es-BO" w:eastAsia="es-BO"/>
              </w:rPr>
            </w:pPr>
            <w:ins w:id="567" w:author="Nicolas Togo" w:date="2015-11-17T20:12:00Z">
              <w:r w:rsidRPr="002F1A34">
                <w:rPr>
                  <w:rFonts w:ascii="Tahoma" w:hAnsi="Tahoma" w:cs="Tahoma"/>
                  <w:color w:val="000000"/>
                  <w:lang w:val="es-BO" w:eastAsia="es-BO"/>
                </w:rPr>
                <w:t>Santos Mercado</w:t>
              </w:r>
            </w:ins>
          </w:p>
        </w:tc>
        <w:tc>
          <w:tcPr>
            <w:tcW w:w="1820" w:type="dxa"/>
            <w:tcBorders>
              <w:top w:val="nil"/>
              <w:left w:val="nil"/>
              <w:bottom w:val="single" w:sz="4" w:space="0" w:color="auto"/>
              <w:right w:val="single" w:sz="4" w:space="0" w:color="auto"/>
            </w:tcBorders>
            <w:shd w:val="clear" w:color="auto" w:fill="auto"/>
            <w:vAlign w:val="center"/>
            <w:hideMark/>
          </w:tcPr>
          <w:p w14:paraId="25D83ECE" w14:textId="77777777" w:rsidR="002F1A34" w:rsidRPr="002F1A34" w:rsidRDefault="002F1A34" w:rsidP="002F1A34">
            <w:pPr>
              <w:rPr>
                <w:ins w:id="568" w:author="Nicolas Togo" w:date="2015-11-17T20:12:00Z"/>
                <w:rFonts w:ascii="Tahoma" w:hAnsi="Tahoma" w:cs="Tahoma"/>
                <w:color w:val="000000"/>
                <w:lang w:val="es-BO" w:eastAsia="es-BO"/>
              </w:rPr>
            </w:pPr>
            <w:ins w:id="569" w:author="Nicolas Togo" w:date="2015-11-17T20:12:00Z">
              <w:r w:rsidRPr="002F1A34">
                <w:rPr>
                  <w:rFonts w:ascii="Tahoma" w:hAnsi="Tahoma" w:cs="Tahoma"/>
                  <w:color w:val="000000"/>
                  <w:lang w:val="es-BO" w:eastAsia="es-BO"/>
                </w:rPr>
                <w:t>SAN MARTIN</w:t>
              </w:r>
            </w:ins>
          </w:p>
        </w:tc>
        <w:tc>
          <w:tcPr>
            <w:tcW w:w="1420" w:type="dxa"/>
            <w:tcBorders>
              <w:top w:val="nil"/>
              <w:left w:val="nil"/>
              <w:bottom w:val="single" w:sz="4" w:space="0" w:color="auto"/>
              <w:right w:val="single" w:sz="4" w:space="0" w:color="auto"/>
            </w:tcBorders>
            <w:shd w:val="clear" w:color="auto" w:fill="auto"/>
            <w:vAlign w:val="center"/>
            <w:hideMark/>
          </w:tcPr>
          <w:p w14:paraId="73EE2858" w14:textId="77777777" w:rsidR="002F1A34" w:rsidRPr="002F1A34" w:rsidRDefault="002F1A34" w:rsidP="002F1A34">
            <w:pPr>
              <w:jc w:val="center"/>
              <w:rPr>
                <w:ins w:id="570" w:author="Nicolas Togo" w:date="2015-11-17T20:12:00Z"/>
                <w:rFonts w:ascii="Tahoma" w:hAnsi="Tahoma" w:cs="Tahoma"/>
                <w:color w:val="000000"/>
                <w:lang w:val="es-BO" w:eastAsia="es-BO"/>
              </w:rPr>
            </w:pPr>
            <w:ins w:id="571" w:author="Nicolas Togo" w:date="2015-11-17T20:12:00Z">
              <w:r w:rsidRPr="002F1A34">
                <w:rPr>
                  <w:rFonts w:ascii="Tahoma" w:hAnsi="Tahoma" w:cs="Tahoma"/>
                  <w:color w:val="000000"/>
                  <w:lang w:val="es-BO" w:eastAsia="es-BO"/>
                </w:rPr>
                <w:t>-66.425023°</w:t>
              </w:r>
            </w:ins>
          </w:p>
        </w:tc>
        <w:tc>
          <w:tcPr>
            <w:tcW w:w="1420" w:type="dxa"/>
            <w:tcBorders>
              <w:top w:val="nil"/>
              <w:left w:val="nil"/>
              <w:bottom w:val="single" w:sz="4" w:space="0" w:color="auto"/>
              <w:right w:val="single" w:sz="4" w:space="0" w:color="auto"/>
            </w:tcBorders>
            <w:shd w:val="clear" w:color="auto" w:fill="auto"/>
            <w:vAlign w:val="center"/>
            <w:hideMark/>
          </w:tcPr>
          <w:p w14:paraId="128EAB10" w14:textId="77777777" w:rsidR="002F1A34" w:rsidRPr="002F1A34" w:rsidRDefault="002F1A34" w:rsidP="002F1A34">
            <w:pPr>
              <w:jc w:val="center"/>
              <w:rPr>
                <w:ins w:id="572" w:author="Nicolas Togo" w:date="2015-11-17T20:12:00Z"/>
                <w:rFonts w:ascii="Tahoma" w:hAnsi="Tahoma" w:cs="Tahoma"/>
                <w:color w:val="000000"/>
                <w:lang w:val="es-BO" w:eastAsia="es-BO"/>
              </w:rPr>
            </w:pPr>
            <w:ins w:id="573" w:author="Nicolas Togo" w:date="2015-11-17T20:12:00Z">
              <w:r w:rsidRPr="002F1A34">
                <w:rPr>
                  <w:rFonts w:ascii="Tahoma" w:hAnsi="Tahoma" w:cs="Tahoma"/>
                  <w:color w:val="000000"/>
                  <w:lang w:val="es-BO" w:eastAsia="es-BO"/>
                </w:rPr>
                <w:t>-10.330689°</w:t>
              </w:r>
            </w:ins>
          </w:p>
        </w:tc>
      </w:tr>
      <w:tr w:rsidR="002F1A34" w:rsidRPr="002F1A34" w14:paraId="4ECB9AF6" w14:textId="77777777" w:rsidTr="002F1A34">
        <w:trPr>
          <w:trHeight w:val="225"/>
          <w:ins w:id="57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88D408E" w14:textId="77777777" w:rsidR="002F1A34" w:rsidRPr="002F1A34" w:rsidRDefault="002F1A34" w:rsidP="002F1A34">
            <w:pPr>
              <w:jc w:val="center"/>
              <w:rPr>
                <w:ins w:id="575" w:author="Nicolas Togo" w:date="2015-11-17T20:12:00Z"/>
                <w:rFonts w:ascii="Tahoma" w:hAnsi="Tahoma" w:cs="Tahoma"/>
                <w:color w:val="000000"/>
                <w:lang w:val="es-BO" w:eastAsia="es-BO"/>
              </w:rPr>
            </w:pPr>
            <w:ins w:id="576" w:author="Nicolas Togo" w:date="2015-11-17T20:12:00Z">
              <w:r w:rsidRPr="002F1A34">
                <w:rPr>
                  <w:rFonts w:ascii="Tahoma" w:hAnsi="Tahoma" w:cs="Tahoma"/>
                  <w:color w:val="000000"/>
                  <w:lang w:val="es-BO" w:eastAsia="es-BO"/>
                </w:rPr>
                <w:t>28</w:t>
              </w:r>
            </w:ins>
          </w:p>
        </w:tc>
        <w:tc>
          <w:tcPr>
            <w:tcW w:w="1500" w:type="dxa"/>
            <w:tcBorders>
              <w:top w:val="nil"/>
              <w:left w:val="nil"/>
              <w:bottom w:val="single" w:sz="4" w:space="0" w:color="auto"/>
              <w:right w:val="single" w:sz="4" w:space="0" w:color="auto"/>
            </w:tcBorders>
            <w:shd w:val="clear" w:color="auto" w:fill="auto"/>
            <w:vAlign w:val="center"/>
            <w:hideMark/>
          </w:tcPr>
          <w:p w14:paraId="4DF260FA" w14:textId="77777777" w:rsidR="002F1A34" w:rsidRPr="002F1A34" w:rsidRDefault="002F1A34" w:rsidP="002F1A34">
            <w:pPr>
              <w:rPr>
                <w:ins w:id="577" w:author="Nicolas Togo" w:date="2015-11-17T20:12:00Z"/>
                <w:rFonts w:ascii="Tahoma" w:hAnsi="Tahoma" w:cs="Tahoma"/>
                <w:color w:val="000000"/>
                <w:lang w:val="es-BO" w:eastAsia="es-BO"/>
              </w:rPr>
            </w:pPr>
            <w:ins w:id="578"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667F250B" w14:textId="77777777" w:rsidR="002F1A34" w:rsidRPr="002F1A34" w:rsidRDefault="002F1A34" w:rsidP="002F1A34">
            <w:pPr>
              <w:rPr>
                <w:ins w:id="579" w:author="Nicolas Togo" w:date="2015-11-17T20:12:00Z"/>
                <w:rFonts w:ascii="Tahoma" w:hAnsi="Tahoma" w:cs="Tahoma"/>
                <w:color w:val="000000"/>
                <w:lang w:val="es-BO" w:eastAsia="es-BO"/>
              </w:rPr>
            </w:pPr>
            <w:ins w:id="580" w:author="Nicolas Togo" w:date="2015-11-17T20:12:00Z">
              <w:r w:rsidRPr="002F1A34">
                <w:rPr>
                  <w:rFonts w:ascii="Tahoma" w:hAnsi="Tahoma" w:cs="Tahoma"/>
                  <w:color w:val="000000"/>
                  <w:lang w:val="es-BO" w:eastAsia="es-BO"/>
                </w:rPr>
                <w:t>Madre de Dios</w:t>
              </w:r>
            </w:ins>
          </w:p>
        </w:tc>
        <w:tc>
          <w:tcPr>
            <w:tcW w:w="1200" w:type="dxa"/>
            <w:tcBorders>
              <w:top w:val="nil"/>
              <w:left w:val="nil"/>
              <w:bottom w:val="single" w:sz="4" w:space="0" w:color="auto"/>
              <w:right w:val="single" w:sz="4" w:space="0" w:color="auto"/>
            </w:tcBorders>
            <w:shd w:val="clear" w:color="auto" w:fill="auto"/>
            <w:vAlign w:val="center"/>
            <w:hideMark/>
          </w:tcPr>
          <w:p w14:paraId="36BD091D" w14:textId="77777777" w:rsidR="002F1A34" w:rsidRPr="002F1A34" w:rsidRDefault="002F1A34" w:rsidP="002F1A34">
            <w:pPr>
              <w:rPr>
                <w:ins w:id="581" w:author="Nicolas Togo" w:date="2015-11-17T20:12:00Z"/>
                <w:rFonts w:ascii="Tahoma" w:hAnsi="Tahoma" w:cs="Tahoma"/>
                <w:color w:val="000000"/>
                <w:lang w:val="es-BO" w:eastAsia="es-BO"/>
              </w:rPr>
            </w:pPr>
            <w:ins w:id="582" w:author="Nicolas Togo" w:date="2015-11-17T20:12:00Z">
              <w:r w:rsidRPr="002F1A34">
                <w:rPr>
                  <w:rFonts w:ascii="Tahoma" w:hAnsi="Tahoma" w:cs="Tahoma"/>
                  <w:color w:val="000000"/>
                  <w:lang w:val="es-BO" w:eastAsia="es-BO"/>
                </w:rPr>
                <w:t>San Lorenzo</w:t>
              </w:r>
            </w:ins>
          </w:p>
        </w:tc>
        <w:tc>
          <w:tcPr>
            <w:tcW w:w="1820" w:type="dxa"/>
            <w:tcBorders>
              <w:top w:val="nil"/>
              <w:left w:val="nil"/>
              <w:bottom w:val="single" w:sz="4" w:space="0" w:color="auto"/>
              <w:right w:val="single" w:sz="4" w:space="0" w:color="auto"/>
            </w:tcBorders>
            <w:shd w:val="clear" w:color="auto" w:fill="auto"/>
            <w:vAlign w:val="center"/>
            <w:hideMark/>
          </w:tcPr>
          <w:p w14:paraId="0D136984" w14:textId="77777777" w:rsidR="002F1A34" w:rsidRPr="002F1A34" w:rsidRDefault="002F1A34" w:rsidP="002F1A34">
            <w:pPr>
              <w:rPr>
                <w:ins w:id="583" w:author="Nicolas Togo" w:date="2015-11-17T20:12:00Z"/>
                <w:rFonts w:ascii="Tahoma" w:hAnsi="Tahoma" w:cs="Tahoma"/>
                <w:color w:val="000000"/>
                <w:lang w:val="es-BO" w:eastAsia="es-BO"/>
              </w:rPr>
            </w:pPr>
            <w:ins w:id="584" w:author="Nicolas Togo" w:date="2015-11-17T20:12:00Z">
              <w:r w:rsidRPr="002F1A34">
                <w:rPr>
                  <w:rFonts w:ascii="Tahoma" w:hAnsi="Tahoma" w:cs="Tahoma"/>
                  <w:color w:val="000000"/>
                  <w:lang w:val="es-BO" w:eastAsia="es-BO"/>
                </w:rPr>
                <w:t>GALILEA</w:t>
              </w:r>
            </w:ins>
          </w:p>
        </w:tc>
        <w:tc>
          <w:tcPr>
            <w:tcW w:w="1420" w:type="dxa"/>
            <w:tcBorders>
              <w:top w:val="nil"/>
              <w:left w:val="nil"/>
              <w:bottom w:val="single" w:sz="4" w:space="0" w:color="auto"/>
              <w:right w:val="single" w:sz="4" w:space="0" w:color="auto"/>
            </w:tcBorders>
            <w:shd w:val="clear" w:color="auto" w:fill="auto"/>
            <w:vAlign w:val="center"/>
            <w:hideMark/>
          </w:tcPr>
          <w:p w14:paraId="3CC3A779" w14:textId="77777777" w:rsidR="002F1A34" w:rsidRPr="002F1A34" w:rsidRDefault="002F1A34" w:rsidP="002F1A34">
            <w:pPr>
              <w:jc w:val="center"/>
              <w:rPr>
                <w:ins w:id="585" w:author="Nicolas Togo" w:date="2015-11-17T20:12:00Z"/>
                <w:rFonts w:ascii="Tahoma" w:hAnsi="Tahoma" w:cs="Tahoma"/>
                <w:color w:val="000000"/>
                <w:lang w:val="es-BO" w:eastAsia="es-BO"/>
              </w:rPr>
            </w:pPr>
            <w:ins w:id="586" w:author="Nicolas Togo" w:date="2015-11-17T20:12:00Z">
              <w:r w:rsidRPr="002F1A34">
                <w:rPr>
                  <w:rFonts w:ascii="Tahoma" w:hAnsi="Tahoma" w:cs="Tahoma"/>
                  <w:color w:val="000000"/>
                  <w:lang w:val="es-BO" w:eastAsia="es-BO"/>
                </w:rPr>
                <w:t>-66.530358°</w:t>
              </w:r>
            </w:ins>
          </w:p>
        </w:tc>
        <w:tc>
          <w:tcPr>
            <w:tcW w:w="1420" w:type="dxa"/>
            <w:tcBorders>
              <w:top w:val="nil"/>
              <w:left w:val="nil"/>
              <w:bottom w:val="single" w:sz="4" w:space="0" w:color="auto"/>
              <w:right w:val="single" w:sz="4" w:space="0" w:color="auto"/>
            </w:tcBorders>
            <w:shd w:val="clear" w:color="auto" w:fill="auto"/>
            <w:vAlign w:val="center"/>
            <w:hideMark/>
          </w:tcPr>
          <w:p w14:paraId="38FCA17A" w14:textId="77777777" w:rsidR="002F1A34" w:rsidRPr="002F1A34" w:rsidRDefault="002F1A34" w:rsidP="002F1A34">
            <w:pPr>
              <w:jc w:val="center"/>
              <w:rPr>
                <w:ins w:id="587" w:author="Nicolas Togo" w:date="2015-11-17T20:12:00Z"/>
                <w:rFonts w:ascii="Tahoma" w:hAnsi="Tahoma" w:cs="Tahoma"/>
                <w:color w:val="000000"/>
                <w:lang w:val="es-BO" w:eastAsia="es-BO"/>
              </w:rPr>
            </w:pPr>
            <w:ins w:id="588" w:author="Nicolas Togo" w:date="2015-11-17T20:12:00Z">
              <w:r w:rsidRPr="002F1A34">
                <w:rPr>
                  <w:rFonts w:ascii="Tahoma" w:hAnsi="Tahoma" w:cs="Tahoma"/>
                  <w:color w:val="000000"/>
                  <w:lang w:val="es-BO" w:eastAsia="es-BO"/>
                </w:rPr>
                <w:t>-11.399190°</w:t>
              </w:r>
            </w:ins>
          </w:p>
        </w:tc>
      </w:tr>
      <w:tr w:rsidR="002F1A34" w:rsidRPr="002F1A34" w14:paraId="115A4ACF" w14:textId="77777777" w:rsidTr="002F1A34">
        <w:trPr>
          <w:trHeight w:val="225"/>
          <w:ins w:id="58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404C0CE" w14:textId="77777777" w:rsidR="002F1A34" w:rsidRPr="002F1A34" w:rsidRDefault="002F1A34" w:rsidP="002F1A34">
            <w:pPr>
              <w:jc w:val="center"/>
              <w:rPr>
                <w:ins w:id="590" w:author="Nicolas Togo" w:date="2015-11-17T20:12:00Z"/>
                <w:rFonts w:ascii="Tahoma" w:hAnsi="Tahoma" w:cs="Tahoma"/>
                <w:color w:val="000000"/>
                <w:lang w:val="es-BO" w:eastAsia="es-BO"/>
              </w:rPr>
            </w:pPr>
            <w:ins w:id="591" w:author="Nicolas Togo" w:date="2015-11-17T20:12:00Z">
              <w:r w:rsidRPr="002F1A34">
                <w:rPr>
                  <w:rFonts w:ascii="Tahoma" w:hAnsi="Tahoma" w:cs="Tahoma"/>
                  <w:color w:val="000000"/>
                  <w:lang w:val="es-BO" w:eastAsia="es-BO"/>
                </w:rPr>
                <w:t>29</w:t>
              </w:r>
            </w:ins>
          </w:p>
        </w:tc>
        <w:tc>
          <w:tcPr>
            <w:tcW w:w="1500" w:type="dxa"/>
            <w:tcBorders>
              <w:top w:val="nil"/>
              <w:left w:val="nil"/>
              <w:bottom w:val="single" w:sz="4" w:space="0" w:color="auto"/>
              <w:right w:val="single" w:sz="4" w:space="0" w:color="auto"/>
            </w:tcBorders>
            <w:shd w:val="clear" w:color="auto" w:fill="auto"/>
            <w:vAlign w:val="center"/>
            <w:hideMark/>
          </w:tcPr>
          <w:p w14:paraId="75659F2F" w14:textId="77777777" w:rsidR="002F1A34" w:rsidRPr="002F1A34" w:rsidRDefault="002F1A34" w:rsidP="002F1A34">
            <w:pPr>
              <w:rPr>
                <w:ins w:id="592" w:author="Nicolas Togo" w:date="2015-11-17T20:12:00Z"/>
                <w:rFonts w:ascii="Tahoma" w:hAnsi="Tahoma" w:cs="Tahoma"/>
                <w:color w:val="000000"/>
                <w:lang w:val="es-BO" w:eastAsia="es-BO"/>
              </w:rPr>
            </w:pPr>
            <w:ins w:id="593"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5698D41F" w14:textId="77777777" w:rsidR="002F1A34" w:rsidRPr="002F1A34" w:rsidRDefault="002F1A34" w:rsidP="002F1A34">
            <w:pPr>
              <w:rPr>
                <w:ins w:id="594" w:author="Nicolas Togo" w:date="2015-11-17T20:12:00Z"/>
                <w:rFonts w:ascii="Tahoma" w:hAnsi="Tahoma" w:cs="Tahoma"/>
                <w:color w:val="000000"/>
                <w:lang w:val="es-BO" w:eastAsia="es-BO"/>
              </w:rPr>
            </w:pPr>
            <w:ins w:id="595" w:author="Nicolas Togo" w:date="2015-11-17T20:12:00Z">
              <w:r w:rsidRPr="002F1A34">
                <w:rPr>
                  <w:rFonts w:ascii="Tahoma" w:hAnsi="Tahoma" w:cs="Tahoma"/>
                  <w:color w:val="000000"/>
                  <w:lang w:val="es-BO" w:eastAsia="es-BO"/>
                </w:rPr>
                <w:t>Madre de Dios</w:t>
              </w:r>
            </w:ins>
          </w:p>
        </w:tc>
        <w:tc>
          <w:tcPr>
            <w:tcW w:w="1200" w:type="dxa"/>
            <w:tcBorders>
              <w:top w:val="nil"/>
              <w:left w:val="nil"/>
              <w:bottom w:val="single" w:sz="4" w:space="0" w:color="auto"/>
              <w:right w:val="single" w:sz="4" w:space="0" w:color="auto"/>
            </w:tcBorders>
            <w:shd w:val="clear" w:color="auto" w:fill="auto"/>
            <w:vAlign w:val="center"/>
            <w:hideMark/>
          </w:tcPr>
          <w:p w14:paraId="400E8174" w14:textId="77777777" w:rsidR="002F1A34" w:rsidRPr="002F1A34" w:rsidRDefault="002F1A34" w:rsidP="002F1A34">
            <w:pPr>
              <w:rPr>
                <w:ins w:id="596" w:author="Nicolas Togo" w:date="2015-11-17T20:12:00Z"/>
                <w:rFonts w:ascii="Tahoma" w:hAnsi="Tahoma" w:cs="Tahoma"/>
                <w:color w:val="000000"/>
                <w:lang w:val="es-BO" w:eastAsia="es-BO"/>
              </w:rPr>
            </w:pPr>
            <w:ins w:id="597" w:author="Nicolas Togo" w:date="2015-11-17T20:12:00Z">
              <w:r w:rsidRPr="002F1A34">
                <w:rPr>
                  <w:rFonts w:ascii="Tahoma" w:hAnsi="Tahoma" w:cs="Tahoma"/>
                  <w:color w:val="000000"/>
                  <w:lang w:val="es-BO" w:eastAsia="es-BO"/>
                </w:rPr>
                <w:t>San Lorenzo</w:t>
              </w:r>
            </w:ins>
          </w:p>
        </w:tc>
        <w:tc>
          <w:tcPr>
            <w:tcW w:w="1820" w:type="dxa"/>
            <w:tcBorders>
              <w:top w:val="nil"/>
              <w:left w:val="nil"/>
              <w:bottom w:val="single" w:sz="4" w:space="0" w:color="auto"/>
              <w:right w:val="single" w:sz="4" w:space="0" w:color="auto"/>
            </w:tcBorders>
            <w:shd w:val="clear" w:color="auto" w:fill="auto"/>
            <w:vAlign w:val="center"/>
            <w:hideMark/>
          </w:tcPr>
          <w:p w14:paraId="078910F7" w14:textId="77777777" w:rsidR="002F1A34" w:rsidRPr="002F1A34" w:rsidRDefault="002F1A34" w:rsidP="002F1A34">
            <w:pPr>
              <w:rPr>
                <w:ins w:id="598" w:author="Nicolas Togo" w:date="2015-11-17T20:12:00Z"/>
                <w:rFonts w:ascii="Tahoma" w:hAnsi="Tahoma" w:cs="Tahoma"/>
                <w:color w:val="000000"/>
                <w:lang w:val="es-BO" w:eastAsia="es-BO"/>
              </w:rPr>
            </w:pPr>
            <w:ins w:id="599" w:author="Nicolas Togo" w:date="2015-11-17T20:12:00Z">
              <w:r w:rsidRPr="002F1A34">
                <w:rPr>
                  <w:rFonts w:ascii="Tahoma" w:hAnsi="Tahoma" w:cs="Tahoma"/>
                  <w:color w:val="000000"/>
                  <w:lang w:val="es-BO" w:eastAsia="es-BO"/>
                </w:rPr>
                <w:t>TRINIDACITO</w:t>
              </w:r>
            </w:ins>
          </w:p>
        </w:tc>
        <w:tc>
          <w:tcPr>
            <w:tcW w:w="1420" w:type="dxa"/>
            <w:tcBorders>
              <w:top w:val="nil"/>
              <w:left w:val="nil"/>
              <w:bottom w:val="single" w:sz="4" w:space="0" w:color="auto"/>
              <w:right w:val="single" w:sz="4" w:space="0" w:color="auto"/>
            </w:tcBorders>
            <w:shd w:val="clear" w:color="auto" w:fill="auto"/>
            <w:vAlign w:val="center"/>
            <w:hideMark/>
          </w:tcPr>
          <w:p w14:paraId="305C94B2" w14:textId="77777777" w:rsidR="002F1A34" w:rsidRPr="002F1A34" w:rsidRDefault="002F1A34" w:rsidP="002F1A34">
            <w:pPr>
              <w:jc w:val="center"/>
              <w:rPr>
                <w:ins w:id="600" w:author="Nicolas Togo" w:date="2015-11-17T20:12:00Z"/>
                <w:rFonts w:ascii="Tahoma" w:hAnsi="Tahoma" w:cs="Tahoma"/>
                <w:color w:val="000000"/>
                <w:lang w:val="es-BO" w:eastAsia="es-BO"/>
              </w:rPr>
            </w:pPr>
            <w:ins w:id="601" w:author="Nicolas Togo" w:date="2015-11-17T20:12:00Z">
              <w:r w:rsidRPr="002F1A34">
                <w:rPr>
                  <w:rFonts w:ascii="Tahoma" w:hAnsi="Tahoma" w:cs="Tahoma"/>
                  <w:color w:val="000000"/>
                  <w:lang w:val="es-BO" w:eastAsia="es-BO"/>
                </w:rPr>
                <w:t>-66.579682°</w:t>
              </w:r>
            </w:ins>
          </w:p>
        </w:tc>
        <w:tc>
          <w:tcPr>
            <w:tcW w:w="1420" w:type="dxa"/>
            <w:tcBorders>
              <w:top w:val="nil"/>
              <w:left w:val="nil"/>
              <w:bottom w:val="single" w:sz="4" w:space="0" w:color="auto"/>
              <w:right w:val="single" w:sz="4" w:space="0" w:color="auto"/>
            </w:tcBorders>
            <w:shd w:val="clear" w:color="auto" w:fill="auto"/>
            <w:vAlign w:val="center"/>
            <w:hideMark/>
          </w:tcPr>
          <w:p w14:paraId="6AC136A5" w14:textId="77777777" w:rsidR="002F1A34" w:rsidRPr="002F1A34" w:rsidRDefault="002F1A34" w:rsidP="002F1A34">
            <w:pPr>
              <w:jc w:val="center"/>
              <w:rPr>
                <w:ins w:id="602" w:author="Nicolas Togo" w:date="2015-11-17T20:12:00Z"/>
                <w:rFonts w:ascii="Tahoma" w:hAnsi="Tahoma" w:cs="Tahoma"/>
                <w:color w:val="000000"/>
                <w:lang w:val="es-BO" w:eastAsia="es-BO"/>
              </w:rPr>
            </w:pPr>
            <w:ins w:id="603" w:author="Nicolas Togo" w:date="2015-11-17T20:12:00Z">
              <w:r w:rsidRPr="002F1A34">
                <w:rPr>
                  <w:rFonts w:ascii="Tahoma" w:hAnsi="Tahoma" w:cs="Tahoma"/>
                  <w:color w:val="000000"/>
                  <w:lang w:val="es-BO" w:eastAsia="es-BO"/>
                </w:rPr>
                <w:t>-11.167177°</w:t>
              </w:r>
            </w:ins>
          </w:p>
        </w:tc>
      </w:tr>
      <w:tr w:rsidR="002F1A34" w:rsidRPr="002F1A34" w14:paraId="4EC2526B" w14:textId="77777777" w:rsidTr="002F1A34">
        <w:trPr>
          <w:trHeight w:val="225"/>
          <w:ins w:id="60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FF4AC22" w14:textId="77777777" w:rsidR="002F1A34" w:rsidRPr="002F1A34" w:rsidRDefault="002F1A34" w:rsidP="002F1A34">
            <w:pPr>
              <w:jc w:val="center"/>
              <w:rPr>
                <w:ins w:id="605" w:author="Nicolas Togo" w:date="2015-11-17T20:12:00Z"/>
                <w:rFonts w:ascii="Tahoma" w:hAnsi="Tahoma" w:cs="Tahoma"/>
                <w:color w:val="000000"/>
                <w:lang w:val="es-BO" w:eastAsia="es-BO"/>
              </w:rPr>
            </w:pPr>
            <w:ins w:id="606" w:author="Nicolas Togo" w:date="2015-11-17T20:12:00Z">
              <w:r w:rsidRPr="002F1A34">
                <w:rPr>
                  <w:rFonts w:ascii="Tahoma" w:hAnsi="Tahoma" w:cs="Tahoma"/>
                  <w:color w:val="000000"/>
                  <w:lang w:val="es-BO" w:eastAsia="es-BO"/>
                </w:rPr>
                <w:t>30</w:t>
              </w:r>
            </w:ins>
          </w:p>
        </w:tc>
        <w:tc>
          <w:tcPr>
            <w:tcW w:w="1500" w:type="dxa"/>
            <w:tcBorders>
              <w:top w:val="nil"/>
              <w:left w:val="nil"/>
              <w:bottom w:val="single" w:sz="4" w:space="0" w:color="auto"/>
              <w:right w:val="single" w:sz="4" w:space="0" w:color="auto"/>
            </w:tcBorders>
            <w:shd w:val="clear" w:color="auto" w:fill="auto"/>
            <w:vAlign w:val="center"/>
            <w:hideMark/>
          </w:tcPr>
          <w:p w14:paraId="787C7262" w14:textId="77777777" w:rsidR="002F1A34" w:rsidRPr="002F1A34" w:rsidRDefault="002F1A34" w:rsidP="002F1A34">
            <w:pPr>
              <w:rPr>
                <w:ins w:id="607" w:author="Nicolas Togo" w:date="2015-11-17T20:12:00Z"/>
                <w:rFonts w:ascii="Tahoma" w:hAnsi="Tahoma" w:cs="Tahoma"/>
                <w:color w:val="000000"/>
                <w:lang w:val="es-BO" w:eastAsia="es-BO"/>
              </w:rPr>
            </w:pPr>
            <w:ins w:id="608"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593D183B" w14:textId="77777777" w:rsidR="002F1A34" w:rsidRPr="002F1A34" w:rsidRDefault="002F1A34" w:rsidP="002F1A34">
            <w:pPr>
              <w:rPr>
                <w:ins w:id="609" w:author="Nicolas Togo" w:date="2015-11-17T20:12:00Z"/>
                <w:rFonts w:ascii="Tahoma" w:hAnsi="Tahoma" w:cs="Tahoma"/>
                <w:color w:val="000000"/>
                <w:lang w:val="es-BO" w:eastAsia="es-BO"/>
              </w:rPr>
            </w:pPr>
            <w:proofErr w:type="spellStart"/>
            <w:ins w:id="610" w:author="Nicolas Togo" w:date="2015-11-17T20:12:00Z">
              <w:r w:rsidRPr="002F1A34">
                <w:rPr>
                  <w:rFonts w:ascii="Tahoma" w:hAnsi="Tahoma" w:cs="Tahoma"/>
                  <w:color w:val="000000"/>
                  <w:lang w:val="es-BO" w:eastAsia="es-BO"/>
                </w:rPr>
                <w:t>Manuripi</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17D76860" w14:textId="77777777" w:rsidR="002F1A34" w:rsidRPr="002F1A34" w:rsidRDefault="002F1A34" w:rsidP="002F1A34">
            <w:pPr>
              <w:rPr>
                <w:ins w:id="611" w:author="Nicolas Togo" w:date="2015-11-17T20:12:00Z"/>
                <w:rFonts w:ascii="Tahoma" w:hAnsi="Tahoma" w:cs="Tahoma"/>
                <w:color w:val="000000"/>
                <w:lang w:val="es-BO" w:eastAsia="es-BO"/>
              </w:rPr>
            </w:pPr>
            <w:ins w:id="612" w:author="Nicolas Togo" w:date="2015-11-17T20:12:00Z">
              <w:r w:rsidRPr="002F1A34">
                <w:rPr>
                  <w:rFonts w:ascii="Tahoma" w:hAnsi="Tahoma" w:cs="Tahoma"/>
                  <w:color w:val="000000"/>
                  <w:lang w:val="es-BO" w:eastAsia="es-BO"/>
                </w:rPr>
                <w:t>Filadelfia</w:t>
              </w:r>
            </w:ins>
          </w:p>
        </w:tc>
        <w:tc>
          <w:tcPr>
            <w:tcW w:w="1820" w:type="dxa"/>
            <w:tcBorders>
              <w:top w:val="nil"/>
              <w:left w:val="nil"/>
              <w:bottom w:val="single" w:sz="4" w:space="0" w:color="auto"/>
              <w:right w:val="single" w:sz="4" w:space="0" w:color="auto"/>
            </w:tcBorders>
            <w:shd w:val="clear" w:color="auto" w:fill="auto"/>
            <w:vAlign w:val="center"/>
            <w:hideMark/>
          </w:tcPr>
          <w:p w14:paraId="3DCBF5A7" w14:textId="77777777" w:rsidR="002F1A34" w:rsidRPr="002F1A34" w:rsidRDefault="002F1A34" w:rsidP="002F1A34">
            <w:pPr>
              <w:rPr>
                <w:ins w:id="613" w:author="Nicolas Togo" w:date="2015-11-17T20:12:00Z"/>
                <w:rFonts w:ascii="Tahoma" w:hAnsi="Tahoma" w:cs="Tahoma"/>
                <w:color w:val="000000"/>
                <w:lang w:val="es-BO" w:eastAsia="es-BO"/>
              </w:rPr>
            </w:pPr>
            <w:ins w:id="614" w:author="Nicolas Togo" w:date="2015-11-17T20:12:00Z">
              <w:r w:rsidRPr="002F1A34">
                <w:rPr>
                  <w:rFonts w:ascii="Tahoma" w:hAnsi="Tahoma" w:cs="Tahoma"/>
                  <w:color w:val="000000"/>
                  <w:lang w:val="es-BO" w:eastAsia="es-BO"/>
                </w:rPr>
                <w:t>SOBERANIA BELLA VISTA</w:t>
              </w:r>
            </w:ins>
          </w:p>
        </w:tc>
        <w:tc>
          <w:tcPr>
            <w:tcW w:w="1420" w:type="dxa"/>
            <w:tcBorders>
              <w:top w:val="nil"/>
              <w:left w:val="nil"/>
              <w:bottom w:val="single" w:sz="4" w:space="0" w:color="auto"/>
              <w:right w:val="single" w:sz="4" w:space="0" w:color="auto"/>
            </w:tcBorders>
            <w:shd w:val="clear" w:color="auto" w:fill="auto"/>
            <w:vAlign w:val="center"/>
            <w:hideMark/>
          </w:tcPr>
          <w:p w14:paraId="549BEC25" w14:textId="77777777" w:rsidR="002F1A34" w:rsidRPr="002F1A34" w:rsidRDefault="002F1A34" w:rsidP="002F1A34">
            <w:pPr>
              <w:jc w:val="center"/>
              <w:rPr>
                <w:ins w:id="615" w:author="Nicolas Togo" w:date="2015-11-17T20:12:00Z"/>
                <w:rFonts w:ascii="Tahoma" w:hAnsi="Tahoma" w:cs="Tahoma"/>
                <w:color w:val="000000"/>
                <w:lang w:val="es-BO" w:eastAsia="es-BO"/>
              </w:rPr>
            </w:pPr>
            <w:ins w:id="616" w:author="Nicolas Togo" w:date="2015-11-17T20:12:00Z">
              <w:r w:rsidRPr="002F1A34">
                <w:rPr>
                  <w:rFonts w:ascii="Tahoma" w:hAnsi="Tahoma" w:cs="Tahoma"/>
                  <w:color w:val="000000"/>
                  <w:lang w:val="es-BO" w:eastAsia="es-BO"/>
                </w:rPr>
                <w:t>-68,98595</w:t>
              </w:r>
            </w:ins>
          </w:p>
        </w:tc>
        <w:tc>
          <w:tcPr>
            <w:tcW w:w="1420" w:type="dxa"/>
            <w:tcBorders>
              <w:top w:val="nil"/>
              <w:left w:val="nil"/>
              <w:bottom w:val="single" w:sz="4" w:space="0" w:color="auto"/>
              <w:right w:val="single" w:sz="4" w:space="0" w:color="auto"/>
            </w:tcBorders>
            <w:shd w:val="clear" w:color="auto" w:fill="auto"/>
            <w:vAlign w:val="center"/>
            <w:hideMark/>
          </w:tcPr>
          <w:p w14:paraId="7CBF3788" w14:textId="77777777" w:rsidR="002F1A34" w:rsidRPr="002F1A34" w:rsidRDefault="002F1A34" w:rsidP="002F1A34">
            <w:pPr>
              <w:jc w:val="center"/>
              <w:rPr>
                <w:ins w:id="617" w:author="Nicolas Togo" w:date="2015-11-17T20:12:00Z"/>
                <w:rFonts w:ascii="Tahoma" w:hAnsi="Tahoma" w:cs="Tahoma"/>
                <w:color w:val="000000"/>
                <w:lang w:val="es-BO" w:eastAsia="es-BO"/>
              </w:rPr>
            </w:pPr>
            <w:ins w:id="618" w:author="Nicolas Togo" w:date="2015-11-17T20:12:00Z">
              <w:r w:rsidRPr="002F1A34">
                <w:rPr>
                  <w:rFonts w:ascii="Tahoma" w:hAnsi="Tahoma" w:cs="Tahoma"/>
                  <w:color w:val="000000"/>
                  <w:lang w:val="es-BO" w:eastAsia="es-BO"/>
                </w:rPr>
                <w:t>-11,8794</w:t>
              </w:r>
            </w:ins>
          </w:p>
        </w:tc>
      </w:tr>
      <w:tr w:rsidR="002F1A34" w:rsidRPr="002F1A34" w14:paraId="645C3AF3" w14:textId="77777777" w:rsidTr="002F1A34">
        <w:trPr>
          <w:trHeight w:val="225"/>
          <w:ins w:id="61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FE0B003" w14:textId="77777777" w:rsidR="002F1A34" w:rsidRPr="002F1A34" w:rsidRDefault="002F1A34" w:rsidP="002F1A34">
            <w:pPr>
              <w:jc w:val="center"/>
              <w:rPr>
                <w:ins w:id="620" w:author="Nicolas Togo" w:date="2015-11-17T20:12:00Z"/>
                <w:rFonts w:ascii="Tahoma" w:hAnsi="Tahoma" w:cs="Tahoma"/>
                <w:color w:val="000000"/>
                <w:lang w:val="es-BO" w:eastAsia="es-BO"/>
              </w:rPr>
            </w:pPr>
            <w:ins w:id="621" w:author="Nicolas Togo" w:date="2015-11-17T20:12:00Z">
              <w:r w:rsidRPr="002F1A34">
                <w:rPr>
                  <w:rFonts w:ascii="Tahoma" w:hAnsi="Tahoma" w:cs="Tahoma"/>
                  <w:color w:val="000000"/>
                  <w:lang w:val="es-BO" w:eastAsia="es-BO"/>
                </w:rPr>
                <w:t>31</w:t>
              </w:r>
            </w:ins>
          </w:p>
        </w:tc>
        <w:tc>
          <w:tcPr>
            <w:tcW w:w="1500" w:type="dxa"/>
            <w:tcBorders>
              <w:top w:val="nil"/>
              <w:left w:val="nil"/>
              <w:bottom w:val="single" w:sz="4" w:space="0" w:color="auto"/>
              <w:right w:val="single" w:sz="4" w:space="0" w:color="auto"/>
            </w:tcBorders>
            <w:shd w:val="clear" w:color="auto" w:fill="auto"/>
            <w:vAlign w:val="center"/>
            <w:hideMark/>
          </w:tcPr>
          <w:p w14:paraId="39CD0E19" w14:textId="77777777" w:rsidR="002F1A34" w:rsidRPr="002F1A34" w:rsidRDefault="002F1A34" w:rsidP="002F1A34">
            <w:pPr>
              <w:rPr>
                <w:ins w:id="622" w:author="Nicolas Togo" w:date="2015-11-17T20:12:00Z"/>
                <w:rFonts w:ascii="Tahoma" w:hAnsi="Tahoma" w:cs="Tahoma"/>
                <w:color w:val="000000"/>
                <w:lang w:val="es-BO" w:eastAsia="es-BO"/>
              </w:rPr>
            </w:pPr>
            <w:ins w:id="623"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0AA2B8F7" w14:textId="77777777" w:rsidR="002F1A34" w:rsidRPr="002F1A34" w:rsidRDefault="002F1A34" w:rsidP="002F1A34">
            <w:pPr>
              <w:rPr>
                <w:ins w:id="624" w:author="Nicolas Togo" w:date="2015-11-17T20:12:00Z"/>
                <w:rFonts w:ascii="Tahoma" w:hAnsi="Tahoma" w:cs="Tahoma"/>
                <w:color w:val="000000"/>
                <w:lang w:val="es-BO" w:eastAsia="es-BO"/>
              </w:rPr>
            </w:pPr>
            <w:ins w:id="625" w:author="Nicolas Togo" w:date="2015-11-17T20:12:00Z">
              <w:r w:rsidRPr="002F1A34">
                <w:rPr>
                  <w:rFonts w:ascii="Tahoma" w:hAnsi="Tahoma" w:cs="Tahoma"/>
                  <w:color w:val="000000"/>
                  <w:lang w:val="es-BO" w:eastAsia="es-BO"/>
                </w:rPr>
                <w:t>NICOLAS SUAREZ</w:t>
              </w:r>
            </w:ins>
          </w:p>
        </w:tc>
        <w:tc>
          <w:tcPr>
            <w:tcW w:w="1200" w:type="dxa"/>
            <w:tcBorders>
              <w:top w:val="nil"/>
              <w:left w:val="nil"/>
              <w:bottom w:val="single" w:sz="4" w:space="0" w:color="auto"/>
              <w:right w:val="single" w:sz="4" w:space="0" w:color="auto"/>
            </w:tcBorders>
            <w:shd w:val="clear" w:color="auto" w:fill="auto"/>
            <w:vAlign w:val="center"/>
            <w:hideMark/>
          </w:tcPr>
          <w:p w14:paraId="1F9E9414" w14:textId="77777777" w:rsidR="002F1A34" w:rsidRPr="002F1A34" w:rsidRDefault="002F1A34" w:rsidP="002F1A34">
            <w:pPr>
              <w:rPr>
                <w:ins w:id="626" w:author="Nicolas Togo" w:date="2015-11-17T20:12:00Z"/>
                <w:rFonts w:ascii="Tahoma" w:hAnsi="Tahoma" w:cs="Tahoma"/>
                <w:color w:val="000000"/>
                <w:lang w:val="es-BO" w:eastAsia="es-BO"/>
              </w:rPr>
            </w:pPr>
            <w:ins w:id="627" w:author="Nicolas Togo" w:date="2015-11-17T20:12:00Z">
              <w:r w:rsidRPr="002F1A34">
                <w:rPr>
                  <w:rFonts w:ascii="Tahoma" w:hAnsi="Tahoma" w:cs="Tahoma"/>
                  <w:color w:val="000000"/>
                  <w:lang w:val="es-BO" w:eastAsia="es-BO"/>
                </w:rPr>
                <w:t>BOLPEBRA</w:t>
              </w:r>
            </w:ins>
          </w:p>
        </w:tc>
        <w:tc>
          <w:tcPr>
            <w:tcW w:w="1820" w:type="dxa"/>
            <w:tcBorders>
              <w:top w:val="nil"/>
              <w:left w:val="nil"/>
              <w:bottom w:val="single" w:sz="4" w:space="0" w:color="auto"/>
              <w:right w:val="single" w:sz="4" w:space="0" w:color="auto"/>
            </w:tcBorders>
            <w:shd w:val="clear" w:color="auto" w:fill="auto"/>
            <w:vAlign w:val="center"/>
            <w:hideMark/>
          </w:tcPr>
          <w:p w14:paraId="21A38D86" w14:textId="77777777" w:rsidR="002F1A34" w:rsidRPr="002F1A34" w:rsidRDefault="002F1A34" w:rsidP="002F1A34">
            <w:pPr>
              <w:rPr>
                <w:ins w:id="628" w:author="Nicolas Togo" w:date="2015-11-17T20:12:00Z"/>
                <w:rFonts w:ascii="Tahoma" w:hAnsi="Tahoma" w:cs="Tahoma"/>
                <w:color w:val="000000"/>
                <w:lang w:val="es-BO" w:eastAsia="es-BO"/>
              </w:rPr>
            </w:pPr>
            <w:ins w:id="629" w:author="Nicolas Togo" w:date="2015-11-17T20:12:00Z">
              <w:r w:rsidRPr="002F1A34">
                <w:rPr>
                  <w:rFonts w:ascii="Tahoma" w:hAnsi="Tahoma" w:cs="Tahoma"/>
                  <w:color w:val="000000"/>
                  <w:lang w:val="es-BO" w:eastAsia="es-BO"/>
                </w:rPr>
                <w:t>YAMINAGUA</w:t>
              </w:r>
            </w:ins>
          </w:p>
        </w:tc>
        <w:tc>
          <w:tcPr>
            <w:tcW w:w="1420" w:type="dxa"/>
            <w:tcBorders>
              <w:top w:val="nil"/>
              <w:left w:val="nil"/>
              <w:bottom w:val="single" w:sz="4" w:space="0" w:color="auto"/>
              <w:right w:val="single" w:sz="4" w:space="0" w:color="auto"/>
            </w:tcBorders>
            <w:shd w:val="clear" w:color="auto" w:fill="auto"/>
            <w:vAlign w:val="center"/>
            <w:hideMark/>
          </w:tcPr>
          <w:p w14:paraId="1A790162" w14:textId="77777777" w:rsidR="002F1A34" w:rsidRPr="002F1A34" w:rsidRDefault="002F1A34" w:rsidP="002F1A34">
            <w:pPr>
              <w:jc w:val="center"/>
              <w:rPr>
                <w:ins w:id="630" w:author="Nicolas Togo" w:date="2015-11-17T20:12:00Z"/>
                <w:rFonts w:ascii="Tahoma" w:hAnsi="Tahoma" w:cs="Tahoma"/>
                <w:color w:val="000000"/>
                <w:lang w:val="es-BO" w:eastAsia="es-BO"/>
              </w:rPr>
            </w:pPr>
            <w:ins w:id="631" w:author="Nicolas Togo" w:date="2015-11-17T20:12:00Z">
              <w:r w:rsidRPr="002F1A34">
                <w:rPr>
                  <w:rFonts w:ascii="Tahoma" w:hAnsi="Tahoma" w:cs="Tahoma"/>
                  <w:color w:val="000000"/>
                  <w:lang w:val="es-BO" w:eastAsia="es-BO"/>
                </w:rPr>
                <w:t>-69,4285</w:t>
              </w:r>
            </w:ins>
          </w:p>
        </w:tc>
        <w:tc>
          <w:tcPr>
            <w:tcW w:w="1420" w:type="dxa"/>
            <w:tcBorders>
              <w:top w:val="nil"/>
              <w:left w:val="nil"/>
              <w:bottom w:val="single" w:sz="4" w:space="0" w:color="auto"/>
              <w:right w:val="single" w:sz="4" w:space="0" w:color="auto"/>
            </w:tcBorders>
            <w:shd w:val="clear" w:color="auto" w:fill="auto"/>
            <w:vAlign w:val="center"/>
            <w:hideMark/>
          </w:tcPr>
          <w:p w14:paraId="2F36CCD1" w14:textId="77777777" w:rsidR="002F1A34" w:rsidRPr="002F1A34" w:rsidRDefault="002F1A34" w:rsidP="002F1A34">
            <w:pPr>
              <w:jc w:val="center"/>
              <w:rPr>
                <w:ins w:id="632" w:author="Nicolas Togo" w:date="2015-11-17T20:12:00Z"/>
                <w:rFonts w:ascii="Tahoma" w:hAnsi="Tahoma" w:cs="Tahoma"/>
                <w:color w:val="000000"/>
                <w:lang w:val="es-BO" w:eastAsia="es-BO"/>
              </w:rPr>
            </w:pPr>
            <w:ins w:id="633" w:author="Nicolas Togo" w:date="2015-11-17T20:12:00Z">
              <w:r w:rsidRPr="002F1A34">
                <w:rPr>
                  <w:rFonts w:ascii="Tahoma" w:hAnsi="Tahoma" w:cs="Tahoma"/>
                  <w:color w:val="000000"/>
                  <w:lang w:val="es-BO" w:eastAsia="es-BO"/>
                </w:rPr>
                <w:t>-10,9390</w:t>
              </w:r>
            </w:ins>
          </w:p>
        </w:tc>
      </w:tr>
      <w:tr w:rsidR="002F1A34" w:rsidRPr="002F1A34" w14:paraId="58589EA1" w14:textId="77777777" w:rsidTr="002F1A34">
        <w:trPr>
          <w:trHeight w:val="225"/>
          <w:ins w:id="63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14E71FD" w14:textId="77777777" w:rsidR="002F1A34" w:rsidRPr="002F1A34" w:rsidRDefault="002F1A34" w:rsidP="002F1A34">
            <w:pPr>
              <w:jc w:val="center"/>
              <w:rPr>
                <w:ins w:id="635" w:author="Nicolas Togo" w:date="2015-11-17T20:12:00Z"/>
                <w:rFonts w:ascii="Tahoma" w:hAnsi="Tahoma" w:cs="Tahoma"/>
                <w:color w:val="000000"/>
                <w:lang w:val="es-BO" w:eastAsia="es-BO"/>
              </w:rPr>
            </w:pPr>
            <w:ins w:id="636" w:author="Nicolas Togo" w:date="2015-11-17T20:12:00Z">
              <w:r w:rsidRPr="002F1A34">
                <w:rPr>
                  <w:rFonts w:ascii="Tahoma" w:hAnsi="Tahoma" w:cs="Tahoma"/>
                  <w:color w:val="000000"/>
                  <w:lang w:val="es-BO" w:eastAsia="es-BO"/>
                </w:rPr>
                <w:t>32</w:t>
              </w:r>
            </w:ins>
          </w:p>
        </w:tc>
        <w:tc>
          <w:tcPr>
            <w:tcW w:w="1500" w:type="dxa"/>
            <w:tcBorders>
              <w:top w:val="nil"/>
              <w:left w:val="nil"/>
              <w:bottom w:val="single" w:sz="4" w:space="0" w:color="auto"/>
              <w:right w:val="single" w:sz="4" w:space="0" w:color="auto"/>
            </w:tcBorders>
            <w:shd w:val="clear" w:color="auto" w:fill="auto"/>
            <w:vAlign w:val="center"/>
            <w:hideMark/>
          </w:tcPr>
          <w:p w14:paraId="7977DE75" w14:textId="77777777" w:rsidR="002F1A34" w:rsidRPr="002F1A34" w:rsidRDefault="002F1A34" w:rsidP="002F1A34">
            <w:pPr>
              <w:rPr>
                <w:ins w:id="637" w:author="Nicolas Togo" w:date="2015-11-17T20:12:00Z"/>
                <w:rFonts w:ascii="Tahoma" w:hAnsi="Tahoma" w:cs="Tahoma"/>
                <w:color w:val="000000"/>
                <w:lang w:val="es-BO" w:eastAsia="es-BO"/>
              </w:rPr>
            </w:pPr>
            <w:ins w:id="638"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069E2FC2" w14:textId="77777777" w:rsidR="002F1A34" w:rsidRPr="002F1A34" w:rsidRDefault="002F1A34" w:rsidP="002F1A34">
            <w:pPr>
              <w:rPr>
                <w:ins w:id="639" w:author="Nicolas Togo" w:date="2015-11-17T20:12:00Z"/>
                <w:rFonts w:ascii="Tahoma" w:hAnsi="Tahoma" w:cs="Tahoma"/>
                <w:color w:val="000000"/>
                <w:lang w:val="es-BO" w:eastAsia="es-BO"/>
              </w:rPr>
            </w:pPr>
            <w:ins w:id="640" w:author="Nicolas Togo" w:date="2015-11-17T20:12:00Z">
              <w:r w:rsidRPr="002F1A34">
                <w:rPr>
                  <w:rFonts w:ascii="Tahoma" w:hAnsi="Tahoma" w:cs="Tahoma"/>
                  <w:color w:val="000000"/>
                  <w:lang w:val="es-BO" w:eastAsia="es-BO"/>
                </w:rPr>
                <w:t>NICOLAS SUAREZ</w:t>
              </w:r>
            </w:ins>
          </w:p>
        </w:tc>
        <w:tc>
          <w:tcPr>
            <w:tcW w:w="1200" w:type="dxa"/>
            <w:tcBorders>
              <w:top w:val="nil"/>
              <w:left w:val="nil"/>
              <w:bottom w:val="single" w:sz="4" w:space="0" w:color="auto"/>
              <w:right w:val="single" w:sz="4" w:space="0" w:color="auto"/>
            </w:tcBorders>
            <w:shd w:val="clear" w:color="auto" w:fill="auto"/>
            <w:vAlign w:val="center"/>
            <w:hideMark/>
          </w:tcPr>
          <w:p w14:paraId="7D9AE5B0" w14:textId="77777777" w:rsidR="002F1A34" w:rsidRPr="002F1A34" w:rsidRDefault="002F1A34" w:rsidP="002F1A34">
            <w:pPr>
              <w:rPr>
                <w:ins w:id="641" w:author="Nicolas Togo" w:date="2015-11-17T20:12:00Z"/>
                <w:rFonts w:ascii="Tahoma" w:hAnsi="Tahoma" w:cs="Tahoma"/>
                <w:color w:val="000000"/>
                <w:lang w:val="es-BO" w:eastAsia="es-BO"/>
              </w:rPr>
            </w:pPr>
            <w:ins w:id="642" w:author="Nicolas Togo" w:date="2015-11-17T20:12:00Z">
              <w:r w:rsidRPr="002F1A34">
                <w:rPr>
                  <w:rFonts w:ascii="Tahoma" w:hAnsi="Tahoma" w:cs="Tahoma"/>
                  <w:color w:val="000000"/>
                  <w:lang w:val="es-BO" w:eastAsia="es-BO"/>
                </w:rPr>
                <w:t>BOLPEBRA</w:t>
              </w:r>
            </w:ins>
          </w:p>
        </w:tc>
        <w:tc>
          <w:tcPr>
            <w:tcW w:w="1820" w:type="dxa"/>
            <w:tcBorders>
              <w:top w:val="nil"/>
              <w:left w:val="nil"/>
              <w:bottom w:val="single" w:sz="4" w:space="0" w:color="auto"/>
              <w:right w:val="single" w:sz="4" w:space="0" w:color="auto"/>
            </w:tcBorders>
            <w:shd w:val="clear" w:color="auto" w:fill="auto"/>
            <w:vAlign w:val="center"/>
            <w:hideMark/>
          </w:tcPr>
          <w:p w14:paraId="3A6A8454" w14:textId="77777777" w:rsidR="002F1A34" w:rsidRPr="002F1A34" w:rsidRDefault="002F1A34" w:rsidP="002F1A34">
            <w:pPr>
              <w:rPr>
                <w:ins w:id="643" w:author="Nicolas Togo" w:date="2015-11-17T20:12:00Z"/>
                <w:rFonts w:ascii="Tahoma" w:hAnsi="Tahoma" w:cs="Tahoma"/>
                <w:color w:val="000000"/>
                <w:lang w:val="es-BO" w:eastAsia="es-BO"/>
              </w:rPr>
            </w:pPr>
            <w:ins w:id="644" w:author="Nicolas Togo" w:date="2015-11-17T20:12:00Z">
              <w:r w:rsidRPr="002F1A34">
                <w:rPr>
                  <w:rFonts w:ascii="Tahoma" w:hAnsi="Tahoma" w:cs="Tahoma"/>
                  <w:color w:val="000000"/>
                  <w:lang w:val="es-BO" w:eastAsia="es-BO"/>
                </w:rPr>
                <w:t>SAN MIGUEL DE MACHINERI</w:t>
              </w:r>
            </w:ins>
          </w:p>
        </w:tc>
        <w:tc>
          <w:tcPr>
            <w:tcW w:w="1420" w:type="dxa"/>
            <w:tcBorders>
              <w:top w:val="nil"/>
              <w:left w:val="nil"/>
              <w:bottom w:val="single" w:sz="4" w:space="0" w:color="auto"/>
              <w:right w:val="single" w:sz="4" w:space="0" w:color="auto"/>
            </w:tcBorders>
            <w:shd w:val="clear" w:color="auto" w:fill="auto"/>
            <w:noWrap/>
            <w:vAlign w:val="center"/>
            <w:hideMark/>
          </w:tcPr>
          <w:p w14:paraId="236359DE" w14:textId="77777777" w:rsidR="002F1A34" w:rsidRPr="002F1A34" w:rsidRDefault="002F1A34" w:rsidP="002F1A34">
            <w:pPr>
              <w:jc w:val="center"/>
              <w:rPr>
                <w:ins w:id="645" w:author="Nicolas Togo" w:date="2015-11-17T20:12:00Z"/>
                <w:rFonts w:ascii="Tahoma" w:hAnsi="Tahoma" w:cs="Tahoma"/>
                <w:color w:val="000000"/>
                <w:lang w:val="es-BO" w:eastAsia="es-BO"/>
              </w:rPr>
            </w:pPr>
            <w:ins w:id="646" w:author="Nicolas Togo" w:date="2015-11-17T20:12:00Z">
              <w:r w:rsidRPr="002F1A34">
                <w:rPr>
                  <w:rFonts w:ascii="Tahoma" w:hAnsi="Tahoma" w:cs="Tahoma"/>
                  <w:color w:val="000000"/>
                  <w:lang w:val="es-BO" w:eastAsia="es-BO"/>
                </w:rPr>
                <w:t>-69,48016</w:t>
              </w:r>
            </w:ins>
          </w:p>
        </w:tc>
        <w:tc>
          <w:tcPr>
            <w:tcW w:w="1420" w:type="dxa"/>
            <w:tcBorders>
              <w:top w:val="nil"/>
              <w:left w:val="nil"/>
              <w:bottom w:val="single" w:sz="4" w:space="0" w:color="auto"/>
              <w:right w:val="single" w:sz="4" w:space="0" w:color="auto"/>
            </w:tcBorders>
            <w:shd w:val="clear" w:color="auto" w:fill="auto"/>
            <w:noWrap/>
            <w:vAlign w:val="center"/>
            <w:hideMark/>
          </w:tcPr>
          <w:p w14:paraId="357B5AD6" w14:textId="77777777" w:rsidR="002F1A34" w:rsidRPr="002F1A34" w:rsidRDefault="002F1A34" w:rsidP="002F1A34">
            <w:pPr>
              <w:jc w:val="center"/>
              <w:rPr>
                <w:ins w:id="647" w:author="Nicolas Togo" w:date="2015-11-17T20:12:00Z"/>
                <w:rFonts w:ascii="Tahoma" w:hAnsi="Tahoma" w:cs="Tahoma"/>
                <w:color w:val="000000"/>
                <w:lang w:val="es-BO" w:eastAsia="es-BO"/>
              </w:rPr>
            </w:pPr>
            <w:ins w:id="648" w:author="Nicolas Togo" w:date="2015-11-17T20:12:00Z">
              <w:r w:rsidRPr="002F1A34">
                <w:rPr>
                  <w:rFonts w:ascii="Tahoma" w:hAnsi="Tahoma" w:cs="Tahoma"/>
                  <w:color w:val="000000"/>
                  <w:lang w:val="es-BO" w:eastAsia="es-BO"/>
                </w:rPr>
                <w:t>-10,95587</w:t>
              </w:r>
            </w:ins>
          </w:p>
        </w:tc>
      </w:tr>
      <w:tr w:rsidR="002F1A34" w:rsidRPr="002F1A34" w14:paraId="6B9D284C" w14:textId="77777777" w:rsidTr="002F1A34">
        <w:trPr>
          <w:trHeight w:val="225"/>
          <w:ins w:id="64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ACA6CFD" w14:textId="77777777" w:rsidR="002F1A34" w:rsidRPr="002F1A34" w:rsidRDefault="002F1A34" w:rsidP="002F1A34">
            <w:pPr>
              <w:jc w:val="center"/>
              <w:rPr>
                <w:ins w:id="650" w:author="Nicolas Togo" w:date="2015-11-17T20:12:00Z"/>
                <w:rFonts w:ascii="Tahoma" w:hAnsi="Tahoma" w:cs="Tahoma"/>
                <w:color w:val="000000"/>
                <w:lang w:val="es-BO" w:eastAsia="es-BO"/>
              </w:rPr>
            </w:pPr>
            <w:ins w:id="651" w:author="Nicolas Togo" w:date="2015-11-17T20:12:00Z">
              <w:r w:rsidRPr="002F1A34">
                <w:rPr>
                  <w:rFonts w:ascii="Tahoma" w:hAnsi="Tahoma" w:cs="Tahoma"/>
                  <w:color w:val="000000"/>
                  <w:lang w:val="es-BO" w:eastAsia="es-BO"/>
                </w:rPr>
                <w:t>33</w:t>
              </w:r>
            </w:ins>
          </w:p>
        </w:tc>
        <w:tc>
          <w:tcPr>
            <w:tcW w:w="1500" w:type="dxa"/>
            <w:tcBorders>
              <w:top w:val="nil"/>
              <w:left w:val="nil"/>
              <w:bottom w:val="single" w:sz="4" w:space="0" w:color="auto"/>
              <w:right w:val="single" w:sz="4" w:space="0" w:color="auto"/>
            </w:tcBorders>
            <w:shd w:val="clear" w:color="auto" w:fill="auto"/>
            <w:vAlign w:val="center"/>
            <w:hideMark/>
          </w:tcPr>
          <w:p w14:paraId="22C41255" w14:textId="77777777" w:rsidR="002F1A34" w:rsidRPr="002F1A34" w:rsidRDefault="002F1A34" w:rsidP="002F1A34">
            <w:pPr>
              <w:rPr>
                <w:ins w:id="652" w:author="Nicolas Togo" w:date="2015-11-17T20:12:00Z"/>
                <w:rFonts w:ascii="Tahoma" w:hAnsi="Tahoma" w:cs="Tahoma"/>
                <w:color w:val="000000"/>
                <w:lang w:val="es-BO" w:eastAsia="es-BO"/>
              </w:rPr>
            </w:pPr>
            <w:ins w:id="653" w:author="Nicolas Togo" w:date="2015-11-17T20:12:00Z">
              <w:r w:rsidRPr="002F1A34">
                <w:rPr>
                  <w:rFonts w:ascii="Tahoma" w:hAnsi="Tahoma" w:cs="Tahoma"/>
                  <w:color w:val="000000"/>
                  <w:lang w:val="es-BO" w:eastAsia="es-BO"/>
                </w:rPr>
                <w:t>PANDO</w:t>
              </w:r>
            </w:ins>
          </w:p>
        </w:tc>
        <w:tc>
          <w:tcPr>
            <w:tcW w:w="1200" w:type="dxa"/>
            <w:tcBorders>
              <w:top w:val="nil"/>
              <w:left w:val="nil"/>
              <w:bottom w:val="single" w:sz="4" w:space="0" w:color="auto"/>
              <w:right w:val="single" w:sz="4" w:space="0" w:color="auto"/>
            </w:tcBorders>
            <w:shd w:val="clear" w:color="auto" w:fill="auto"/>
            <w:vAlign w:val="center"/>
            <w:hideMark/>
          </w:tcPr>
          <w:p w14:paraId="57001A59" w14:textId="77777777" w:rsidR="002F1A34" w:rsidRPr="002F1A34" w:rsidRDefault="002F1A34" w:rsidP="002F1A34">
            <w:pPr>
              <w:rPr>
                <w:ins w:id="654" w:author="Nicolas Togo" w:date="2015-11-17T20:12:00Z"/>
                <w:rFonts w:ascii="Tahoma" w:hAnsi="Tahoma" w:cs="Tahoma"/>
                <w:color w:val="000000"/>
                <w:lang w:val="es-BO" w:eastAsia="es-BO"/>
              </w:rPr>
            </w:pPr>
            <w:ins w:id="655" w:author="Nicolas Togo" w:date="2015-11-17T20:12:00Z">
              <w:r w:rsidRPr="002F1A34">
                <w:rPr>
                  <w:rFonts w:ascii="Tahoma" w:hAnsi="Tahoma" w:cs="Tahoma"/>
                  <w:color w:val="000000"/>
                  <w:lang w:val="es-BO" w:eastAsia="es-BO"/>
                </w:rPr>
                <w:t>Nicolás Suárez</w:t>
              </w:r>
            </w:ins>
          </w:p>
        </w:tc>
        <w:tc>
          <w:tcPr>
            <w:tcW w:w="1200" w:type="dxa"/>
            <w:tcBorders>
              <w:top w:val="nil"/>
              <w:left w:val="nil"/>
              <w:bottom w:val="single" w:sz="4" w:space="0" w:color="auto"/>
              <w:right w:val="single" w:sz="4" w:space="0" w:color="auto"/>
            </w:tcBorders>
            <w:shd w:val="clear" w:color="auto" w:fill="auto"/>
            <w:vAlign w:val="center"/>
            <w:hideMark/>
          </w:tcPr>
          <w:p w14:paraId="39FFAF82" w14:textId="77777777" w:rsidR="002F1A34" w:rsidRPr="002F1A34" w:rsidRDefault="002F1A34" w:rsidP="002F1A34">
            <w:pPr>
              <w:rPr>
                <w:ins w:id="656" w:author="Nicolas Togo" w:date="2015-11-17T20:12:00Z"/>
                <w:rFonts w:ascii="Tahoma" w:hAnsi="Tahoma" w:cs="Tahoma"/>
                <w:color w:val="000000"/>
                <w:lang w:val="es-BO" w:eastAsia="es-BO"/>
              </w:rPr>
            </w:pPr>
            <w:ins w:id="657" w:author="Nicolas Togo" w:date="2015-11-17T20:12:00Z">
              <w:r w:rsidRPr="002F1A34">
                <w:rPr>
                  <w:rFonts w:ascii="Tahoma" w:hAnsi="Tahoma" w:cs="Tahoma"/>
                  <w:color w:val="000000"/>
                  <w:lang w:val="es-BO" w:eastAsia="es-BO"/>
                </w:rPr>
                <w:t>Bella Flor</w:t>
              </w:r>
            </w:ins>
          </w:p>
        </w:tc>
        <w:tc>
          <w:tcPr>
            <w:tcW w:w="1820" w:type="dxa"/>
            <w:tcBorders>
              <w:top w:val="nil"/>
              <w:left w:val="nil"/>
              <w:bottom w:val="single" w:sz="4" w:space="0" w:color="auto"/>
              <w:right w:val="single" w:sz="4" w:space="0" w:color="auto"/>
            </w:tcBorders>
            <w:shd w:val="clear" w:color="auto" w:fill="auto"/>
            <w:vAlign w:val="center"/>
            <w:hideMark/>
          </w:tcPr>
          <w:p w14:paraId="20FCECA3" w14:textId="77777777" w:rsidR="002F1A34" w:rsidRPr="002F1A34" w:rsidRDefault="002F1A34" w:rsidP="002F1A34">
            <w:pPr>
              <w:rPr>
                <w:ins w:id="658" w:author="Nicolas Togo" w:date="2015-11-17T20:12:00Z"/>
                <w:rFonts w:ascii="Tahoma" w:hAnsi="Tahoma" w:cs="Tahoma"/>
                <w:color w:val="000000"/>
                <w:lang w:val="es-BO" w:eastAsia="es-BO"/>
              </w:rPr>
            </w:pPr>
            <w:ins w:id="659" w:author="Nicolas Togo" w:date="2015-11-17T20:12:00Z">
              <w:r w:rsidRPr="002F1A34">
                <w:rPr>
                  <w:rFonts w:ascii="Tahoma" w:hAnsi="Tahoma" w:cs="Tahoma"/>
                  <w:color w:val="000000"/>
                  <w:lang w:val="es-BO" w:eastAsia="es-BO"/>
                </w:rPr>
                <w:t>SAN PEDRO</w:t>
              </w:r>
            </w:ins>
          </w:p>
        </w:tc>
        <w:tc>
          <w:tcPr>
            <w:tcW w:w="1420" w:type="dxa"/>
            <w:tcBorders>
              <w:top w:val="nil"/>
              <w:left w:val="nil"/>
              <w:bottom w:val="single" w:sz="4" w:space="0" w:color="auto"/>
              <w:right w:val="single" w:sz="4" w:space="0" w:color="auto"/>
            </w:tcBorders>
            <w:shd w:val="clear" w:color="auto" w:fill="auto"/>
            <w:vAlign w:val="center"/>
            <w:hideMark/>
          </w:tcPr>
          <w:p w14:paraId="220EFDF6" w14:textId="77777777" w:rsidR="002F1A34" w:rsidRPr="002F1A34" w:rsidRDefault="002F1A34" w:rsidP="002F1A34">
            <w:pPr>
              <w:jc w:val="center"/>
              <w:rPr>
                <w:ins w:id="660" w:author="Nicolas Togo" w:date="2015-11-17T20:12:00Z"/>
                <w:rFonts w:ascii="Tahoma" w:hAnsi="Tahoma" w:cs="Tahoma"/>
                <w:color w:val="000000"/>
                <w:lang w:val="es-BO" w:eastAsia="es-BO"/>
              </w:rPr>
            </w:pPr>
            <w:ins w:id="661" w:author="Nicolas Togo" w:date="2015-11-17T20:12:00Z">
              <w:r w:rsidRPr="002F1A34">
                <w:rPr>
                  <w:rFonts w:ascii="Tahoma" w:hAnsi="Tahoma" w:cs="Tahoma"/>
                  <w:color w:val="000000"/>
                  <w:lang w:val="es-BO" w:eastAsia="es-BO"/>
                </w:rPr>
                <w:t>-67,61844</w:t>
              </w:r>
            </w:ins>
          </w:p>
        </w:tc>
        <w:tc>
          <w:tcPr>
            <w:tcW w:w="1420" w:type="dxa"/>
            <w:tcBorders>
              <w:top w:val="nil"/>
              <w:left w:val="nil"/>
              <w:bottom w:val="single" w:sz="4" w:space="0" w:color="auto"/>
              <w:right w:val="single" w:sz="4" w:space="0" w:color="auto"/>
            </w:tcBorders>
            <w:shd w:val="clear" w:color="auto" w:fill="auto"/>
            <w:vAlign w:val="center"/>
            <w:hideMark/>
          </w:tcPr>
          <w:p w14:paraId="34318A8E" w14:textId="77777777" w:rsidR="002F1A34" w:rsidRPr="002F1A34" w:rsidRDefault="002F1A34" w:rsidP="002F1A34">
            <w:pPr>
              <w:jc w:val="center"/>
              <w:rPr>
                <w:ins w:id="662" w:author="Nicolas Togo" w:date="2015-11-17T20:12:00Z"/>
                <w:rFonts w:ascii="Tahoma" w:hAnsi="Tahoma" w:cs="Tahoma"/>
                <w:color w:val="000000"/>
                <w:lang w:val="es-BO" w:eastAsia="es-BO"/>
              </w:rPr>
            </w:pPr>
            <w:ins w:id="663" w:author="Nicolas Togo" w:date="2015-11-17T20:12:00Z">
              <w:r w:rsidRPr="002F1A34">
                <w:rPr>
                  <w:rFonts w:ascii="Tahoma" w:hAnsi="Tahoma" w:cs="Tahoma"/>
                  <w:color w:val="000000"/>
                  <w:lang w:val="es-BO" w:eastAsia="es-BO"/>
                </w:rPr>
                <w:t>-10,9033</w:t>
              </w:r>
            </w:ins>
          </w:p>
        </w:tc>
      </w:tr>
      <w:tr w:rsidR="002F1A34" w:rsidRPr="002F1A34" w14:paraId="0A9FDFE7" w14:textId="77777777" w:rsidTr="002F1A34">
        <w:trPr>
          <w:trHeight w:val="225"/>
          <w:ins w:id="66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71FED17" w14:textId="77777777" w:rsidR="002F1A34" w:rsidRPr="002F1A34" w:rsidRDefault="002F1A34" w:rsidP="002F1A34">
            <w:pPr>
              <w:jc w:val="center"/>
              <w:rPr>
                <w:ins w:id="665" w:author="Nicolas Togo" w:date="2015-11-17T20:12:00Z"/>
                <w:rFonts w:ascii="Tahoma" w:hAnsi="Tahoma" w:cs="Tahoma"/>
                <w:color w:val="000000"/>
                <w:lang w:val="es-BO" w:eastAsia="es-BO"/>
              </w:rPr>
            </w:pPr>
            <w:ins w:id="666" w:author="Nicolas Togo" w:date="2015-11-17T20:12:00Z">
              <w:r w:rsidRPr="002F1A34">
                <w:rPr>
                  <w:rFonts w:ascii="Tahoma" w:hAnsi="Tahoma" w:cs="Tahoma"/>
                  <w:color w:val="000000"/>
                  <w:lang w:val="es-BO" w:eastAsia="es-BO"/>
                </w:rPr>
                <w:t>34</w:t>
              </w:r>
            </w:ins>
          </w:p>
        </w:tc>
        <w:tc>
          <w:tcPr>
            <w:tcW w:w="1500" w:type="dxa"/>
            <w:tcBorders>
              <w:top w:val="nil"/>
              <w:left w:val="nil"/>
              <w:bottom w:val="single" w:sz="4" w:space="0" w:color="auto"/>
              <w:right w:val="single" w:sz="4" w:space="0" w:color="auto"/>
            </w:tcBorders>
            <w:shd w:val="clear" w:color="auto" w:fill="auto"/>
            <w:vAlign w:val="center"/>
            <w:hideMark/>
          </w:tcPr>
          <w:p w14:paraId="6ED73A09" w14:textId="77777777" w:rsidR="002F1A34" w:rsidRPr="002F1A34" w:rsidRDefault="002F1A34" w:rsidP="002F1A34">
            <w:pPr>
              <w:rPr>
                <w:ins w:id="667" w:author="Nicolas Togo" w:date="2015-11-17T20:12:00Z"/>
                <w:rFonts w:ascii="Tahoma" w:hAnsi="Tahoma" w:cs="Tahoma"/>
                <w:color w:val="000000"/>
                <w:lang w:val="es-BO" w:eastAsia="es-BO"/>
              </w:rPr>
            </w:pPr>
            <w:ins w:id="668"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51DA4B54" w14:textId="77777777" w:rsidR="002F1A34" w:rsidRPr="002F1A34" w:rsidRDefault="002F1A34" w:rsidP="002F1A34">
            <w:pPr>
              <w:rPr>
                <w:ins w:id="669" w:author="Nicolas Togo" w:date="2015-11-17T20:12:00Z"/>
                <w:rFonts w:ascii="Tahoma" w:hAnsi="Tahoma" w:cs="Tahoma"/>
                <w:color w:val="000000"/>
                <w:lang w:val="es-BO" w:eastAsia="es-BO"/>
              </w:rPr>
            </w:pPr>
            <w:ins w:id="670" w:author="Nicolas Togo" w:date="2015-11-17T20:12:00Z">
              <w:r w:rsidRPr="002F1A34">
                <w:rPr>
                  <w:rFonts w:ascii="Tahoma" w:hAnsi="Tahoma" w:cs="Tahoma"/>
                  <w:color w:val="000000"/>
                  <w:lang w:val="es-BO" w:eastAsia="es-BO"/>
                </w:rPr>
                <w:t xml:space="preserve">Alonso de </w:t>
              </w:r>
              <w:proofErr w:type="spellStart"/>
              <w:r w:rsidRPr="002F1A34">
                <w:rPr>
                  <w:rFonts w:ascii="Tahoma" w:hAnsi="Tahoma" w:cs="Tahoma"/>
                  <w:color w:val="000000"/>
                  <w:lang w:val="es-BO" w:eastAsia="es-BO"/>
                </w:rPr>
                <w:t>Ibañez</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3E88AA43" w14:textId="77777777" w:rsidR="002F1A34" w:rsidRPr="002F1A34" w:rsidRDefault="002F1A34" w:rsidP="002F1A34">
            <w:pPr>
              <w:rPr>
                <w:ins w:id="671" w:author="Nicolas Togo" w:date="2015-11-17T20:12:00Z"/>
                <w:rFonts w:ascii="Tahoma" w:hAnsi="Tahoma" w:cs="Tahoma"/>
                <w:color w:val="000000"/>
                <w:lang w:val="es-BO" w:eastAsia="es-BO"/>
              </w:rPr>
            </w:pPr>
            <w:ins w:id="672" w:author="Nicolas Togo" w:date="2015-11-17T20:12:00Z">
              <w:r w:rsidRPr="002F1A34">
                <w:rPr>
                  <w:rFonts w:ascii="Tahoma" w:hAnsi="Tahoma" w:cs="Tahoma"/>
                  <w:color w:val="000000"/>
                  <w:lang w:val="es-BO" w:eastAsia="es-BO"/>
                </w:rPr>
                <w:t xml:space="preserve">Villa de </w:t>
              </w:r>
              <w:proofErr w:type="spellStart"/>
              <w:r w:rsidRPr="002F1A34">
                <w:rPr>
                  <w:rFonts w:ascii="Tahoma" w:hAnsi="Tahoma" w:cs="Tahoma"/>
                  <w:color w:val="000000"/>
                  <w:lang w:val="es-BO" w:eastAsia="es-BO"/>
                </w:rPr>
                <w:t>Sacaca</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1BF89087" w14:textId="77777777" w:rsidR="002F1A34" w:rsidRPr="002F1A34" w:rsidRDefault="002F1A34" w:rsidP="002F1A34">
            <w:pPr>
              <w:rPr>
                <w:ins w:id="673" w:author="Nicolas Togo" w:date="2015-11-17T20:12:00Z"/>
                <w:rFonts w:ascii="Tahoma" w:hAnsi="Tahoma" w:cs="Tahoma"/>
                <w:color w:val="000000"/>
                <w:lang w:val="es-BO" w:eastAsia="es-BO"/>
              </w:rPr>
            </w:pPr>
            <w:ins w:id="674" w:author="Nicolas Togo" w:date="2015-11-17T20:12:00Z">
              <w:r w:rsidRPr="002F1A34">
                <w:rPr>
                  <w:rFonts w:ascii="Tahoma" w:hAnsi="Tahoma" w:cs="Tahoma"/>
                  <w:color w:val="000000"/>
                  <w:lang w:val="es-BO" w:eastAsia="es-BO"/>
                </w:rPr>
                <w:t>LAYUPAMPA</w:t>
              </w:r>
            </w:ins>
          </w:p>
        </w:tc>
        <w:tc>
          <w:tcPr>
            <w:tcW w:w="1420" w:type="dxa"/>
            <w:tcBorders>
              <w:top w:val="nil"/>
              <w:left w:val="nil"/>
              <w:bottom w:val="single" w:sz="4" w:space="0" w:color="auto"/>
              <w:right w:val="single" w:sz="4" w:space="0" w:color="auto"/>
            </w:tcBorders>
            <w:shd w:val="clear" w:color="auto" w:fill="auto"/>
            <w:vAlign w:val="center"/>
            <w:hideMark/>
          </w:tcPr>
          <w:p w14:paraId="29CD49C2" w14:textId="77777777" w:rsidR="002F1A34" w:rsidRPr="002F1A34" w:rsidRDefault="002F1A34" w:rsidP="002F1A34">
            <w:pPr>
              <w:jc w:val="center"/>
              <w:rPr>
                <w:ins w:id="675" w:author="Nicolas Togo" w:date="2015-11-17T20:12:00Z"/>
                <w:rFonts w:ascii="Tahoma" w:hAnsi="Tahoma" w:cs="Tahoma"/>
                <w:color w:val="000000"/>
                <w:lang w:val="es-BO" w:eastAsia="es-BO"/>
              </w:rPr>
            </w:pPr>
            <w:ins w:id="676" w:author="Nicolas Togo" w:date="2015-11-17T20:12:00Z">
              <w:r w:rsidRPr="002F1A34">
                <w:rPr>
                  <w:rFonts w:ascii="Tahoma" w:hAnsi="Tahoma" w:cs="Tahoma"/>
                  <w:color w:val="000000"/>
                  <w:lang w:val="es-BO" w:eastAsia="es-BO"/>
                </w:rPr>
                <w:t>-65,63033</w:t>
              </w:r>
            </w:ins>
          </w:p>
        </w:tc>
        <w:tc>
          <w:tcPr>
            <w:tcW w:w="1420" w:type="dxa"/>
            <w:tcBorders>
              <w:top w:val="nil"/>
              <w:left w:val="nil"/>
              <w:bottom w:val="single" w:sz="4" w:space="0" w:color="auto"/>
              <w:right w:val="single" w:sz="4" w:space="0" w:color="auto"/>
            </w:tcBorders>
            <w:shd w:val="clear" w:color="auto" w:fill="auto"/>
            <w:vAlign w:val="center"/>
            <w:hideMark/>
          </w:tcPr>
          <w:p w14:paraId="43937297" w14:textId="77777777" w:rsidR="002F1A34" w:rsidRPr="002F1A34" w:rsidRDefault="002F1A34" w:rsidP="002F1A34">
            <w:pPr>
              <w:jc w:val="center"/>
              <w:rPr>
                <w:ins w:id="677" w:author="Nicolas Togo" w:date="2015-11-17T20:12:00Z"/>
                <w:rFonts w:ascii="Tahoma" w:hAnsi="Tahoma" w:cs="Tahoma"/>
                <w:color w:val="000000"/>
                <w:lang w:val="es-BO" w:eastAsia="es-BO"/>
              </w:rPr>
            </w:pPr>
            <w:ins w:id="678" w:author="Nicolas Togo" w:date="2015-11-17T20:12:00Z">
              <w:r w:rsidRPr="002F1A34">
                <w:rPr>
                  <w:rFonts w:ascii="Tahoma" w:hAnsi="Tahoma" w:cs="Tahoma"/>
                  <w:color w:val="000000"/>
                  <w:lang w:val="es-BO" w:eastAsia="es-BO"/>
                </w:rPr>
                <w:t>-19,52792</w:t>
              </w:r>
            </w:ins>
          </w:p>
        </w:tc>
      </w:tr>
      <w:tr w:rsidR="002F1A34" w:rsidRPr="002F1A34" w14:paraId="0184A585" w14:textId="77777777" w:rsidTr="002F1A34">
        <w:trPr>
          <w:trHeight w:val="225"/>
          <w:ins w:id="67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25D5A9D" w14:textId="77777777" w:rsidR="002F1A34" w:rsidRPr="002F1A34" w:rsidRDefault="002F1A34" w:rsidP="002F1A34">
            <w:pPr>
              <w:jc w:val="center"/>
              <w:rPr>
                <w:ins w:id="680" w:author="Nicolas Togo" w:date="2015-11-17T20:12:00Z"/>
                <w:rFonts w:ascii="Tahoma" w:hAnsi="Tahoma" w:cs="Tahoma"/>
                <w:color w:val="000000"/>
                <w:lang w:val="es-BO" w:eastAsia="es-BO"/>
              </w:rPr>
            </w:pPr>
            <w:ins w:id="681" w:author="Nicolas Togo" w:date="2015-11-17T20:12:00Z">
              <w:r w:rsidRPr="002F1A34">
                <w:rPr>
                  <w:rFonts w:ascii="Tahoma" w:hAnsi="Tahoma" w:cs="Tahoma"/>
                  <w:color w:val="000000"/>
                  <w:lang w:val="es-BO" w:eastAsia="es-BO"/>
                </w:rPr>
                <w:t>35</w:t>
              </w:r>
            </w:ins>
          </w:p>
        </w:tc>
        <w:tc>
          <w:tcPr>
            <w:tcW w:w="1500" w:type="dxa"/>
            <w:tcBorders>
              <w:top w:val="nil"/>
              <w:left w:val="nil"/>
              <w:bottom w:val="single" w:sz="4" w:space="0" w:color="auto"/>
              <w:right w:val="single" w:sz="4" w:space="0" w:color="auto"/>
            </w:tcBorders>
            <w:shd w:val="clear" w:color="auto" w:fill="auto"/>
            <w:vAlign w:val="center"/>
            <w:hideMark/>
          </w:tcPr>
          <w:p w14:paraId="426A0DA1" w14:textId="77777777" w:rsidR="002F1A34" w:rsidRPr="002F1A34" w:rsidRDefault="002F1A34" w:rsidP="002F1A34">
            <w:pPr>
              <w:rPr>
                <w:ins w:id="682" w:author="Nicolas Togo" w:date="2015-11-17T20:12:00Z"/>
                <w:rFonts w:ascii="Tahoma" w:hAnsi="Tahoma" w:cs="Tahoma"/>
                <w:color w:val="000000"/>
                <w:lang w:val="es-BO" w:eastAsia="es-BO"/>
              </w:rPr>
            </w:pPr>
            <w:ins w:id="683"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7999B619" w14:textId="77777777" w:rsidR="002F1A34" w:rsidRPr="002F1A34" w:rsidRDefault="002F1A34" w:rsidP="002F1A34">
            <w:pPr>
              <w:rPr>
                <w:ins w:id="684" w:author="Nicolas Togo" w:date="2015-11-17T20:12:00Z"/>
                <w:rFonts w:ascii="Tahoma" w:hAnsi="Tahoma" w:cs="Tahoma"/>
                <w:color w:val="000000"/>
                <w:lang w:val="es-BO" w:eastAsia="es-BO"/>
              </w:rPr>
            </w:pPr>
            <w:ins w:id="685" w:author="Nicolas Togo" w:date="2015-11-17T20:12:00Z">
              <w:r w:rsidRPr="002F1A34">
                <w:rPr>
                  <w:rFonts w:ascii="Tahoma" w:hAnsi="Tahoma" w:cs="Tahoma"/>
                  <w:color w:val="000000"/>
                  <w:lang w:val="es-BO" w:eastAsia="es-BO"/>
                </w:rPr>
                <w:t>Charcas</w:t>
              </w:r>
            </w:ins>
          </w:p>
        </w:tc>
        <w:tc>
          <w:tcPr>
            <w:tcW w:w="1200" w:type="dxa"/>
            <w:tcBorders>
              <w:top w:val="nil"/>
              <w:left w:val="nil"/>
              <w:bottom w:val="single" w:sz="4" w:space="0" w:color="auto"/>
              <w:right w:val="single" w:sz="4" w:space="0" w:color="auto"/>
            </w:tcBorders>
            <w:shd w:val="clear" w:color="auto" w:fill="auto"/>
            <w:vAlign w:val="center"/>
            <w:hideMark/>
          </w:tcPr>
          <w:p w14:paraId="18EBCA68" w14:textId="77777777" w:rsidR="002F1A34" w:rsidRPr="002F1A34" w:rsidRDefault="002F1A34" w:rsidP="002F1A34">
            <w:pPr>
              <w:rPr>
                <w:ins w:id="686" w:author="Nicolas Togo" w:date="2015-11-17T20:12:00Z"/>
                <w:rFonts w:ascii="Tahoma" w:hAnsi="Tahoma" w:cs="Tahoma"/>
                <w:color w:val="000000"/>
                <w:lang w:val="es-BO" w:eastAsia="es-BO"/>
              </w:rPr>
            </w:pPr>
            <w:ins w:id="687" w:author="Nicolas Togo" w:date="2015-11-17T20:12:00Z">
              <w:r w:rsidRPr="002F1A34">
                <w:rPr>
                  <w:rFonts w:ascii="Tahoma" w:hAnsi="Tahoma" w:cs="Tahoma"/>
                  <w:color w:val="000000"/>
                  <w:lang w:val="es-BO" w:eastAsia="es-BO"/>
                </w:rPr>
                <w:t>S.P. De Buena Vista</w:t>
              </w:r>
            </w:ins>
          </w:p>
        </w:tc>
        <w:tc>
          <w:tcPr>
            <w:tcW w:w="1820" w:type="dxa"/>
            <w:tcBorders>
              <w:top w:val="nil"/>
              <w:left w:val="nil"/>
              <w:bottom w:val="single" w:sz="4" w:space="0" w:color="auto"/>
              <w:right w:val="single" w:sz="4" w:space="0" w:color="auto"/>
            </w:tcBorders>
            <w:shd w:val="clear" w:color="auto" w:fill="auto"/>
            <w:vAlign w:val="center"/>
            <w:hideMark/>
          </w:tcPr>
          <w:p w14:paraId="28C0ABDC" w14:textId="77777777" w:rsidR="002F1A34" w:rsidRPr="002F1A34" w:rsidRDefault="002F1A34" w:rsidP="002F1A34">
            <w:pPr>
              <w:rPr>
                <w:ins w:id="688" w:author="Nicolas Togo" w:date="2015-11-17T20:12:00Z"/>
                <w:rFonts w:ascii="Tahoma" w:hAnsi="Tahoma" w:cs="Tahoma"/>
                <w:color w:val="000000"/>
                <w:lang w:val="es-BO" w:eastAsia="es-BO"/>
              </w:rPr>
            </w:pPr>
            <w:ins w:id="689" w:author="Nicolas Togo" w:date="2015-11-17T20:12:00Z">
              <w:r w:rsidRPr="002F1A34">
                <w:rPr>
                  <w:rFonts w:ascii="Tahoma" w:hAnsi="Tahoma" w:cs="Tahoma"/>
                  <w:color w:val="000000"/>
                  <w:lang w:val="es-BO" w:eastAsia="es-BO"/>
                </w:rPr>
                <w:t>MICANI</w:t>
              </w:r>
            </w:ins>
          </w:p>
        </w:tc>
        <w:tc>
          <w:tcPr>
            <w:tcW w:w="1420" w:type="dxa"/>
            <w:tcBorders>
              <w:top w:val="nil"/>
              <w:left w:val="nil"/>
              <w:bottom w:val="single" w:sz="4" w:space="0" w:color="auto"/>
              <w:right w:val="single" w:sz="4" w:space="0" w:color="auto"/>
            </w:tcBorders>
            <w:shd w:val="clear" w:color="auto" w:fill="auto"/>
            <w:vAlign w:val="center"/>
            <w:hideMark/>
          </w:tcPr>
          <w:p w14:paraId="028DD39E" w14:textId="77777777" w:rsidR="002F1A34" w:rsidRPr="002F1A34" w:rsidRDefault="002F1A34" w:rsidP="002F1A34">
            <w:pPr>
              <w:jc w:val="center"/>
              <w:rPr>
                <w:ins w:id="690" w:author="Nicolas Togo" w:date="2015-11-17T20:12:00Z"/>
                <w:rFonts w:ascii="Tahoma" w:hAnsi="Tahoma" w:cs="Tahoma"/>
                <w:color w:val="000000"/>
                <w:lang w:val="es-BO" w:eastAsia="es-BO"/>
              </w:rPr>
            </w:pPr>
            <w:ins w:id="691" w:author="Nicolas Togo" w:date="2015-11-17T20:12:00Z">
              <w:r w:rsidRPr="002F1A34">
                <w:rPr>
                  <w:rFonts w:ascii="Tahoma" w:hAnsi="Tahoma" w:cs="Tahoma"/>
                  <w:color w:val="000000"/>
                  <w:lang w:val="es-BO" w:eastAsia="es-BO"/>
                </w:rPr>
                <w:t>-65,920647</w:t>
              </w:r>
            </w:ins>
          </w:p>
        </w:tc>
        <w:tc>
          <w:tcPr>
            <w:tcW w:w="1420" w:type="dxa"/>
            <w:tcBorders>
              <w:top w:val="nil"/>
              <w:left w:val="nil"/>
              <w:bottom w:val="single" w:sz="4" w:space="0" w:color="auto"/>
              <w:right w:val="single" w:sz="4" w:space="0" w:color="auto"/>
            </w:tcBorders>
            <w:shd w:val="clear" w:color="auto" w:fill="auto"/>
            <w:vAlign w:val="center"/>
            <w:hideMark/>
          </w:tcPr>
          <w:p w14:paraId="15FC0CD3" w14:textId="77777777" w:rsidR="002F1A34" w:rsidRPr="002F1A34" w:rsidRDefault="002F1A34" w:rsidP="002F1A34">
            <w:pPr>
              <w:jc w:val="center"/>
              <w:rPr>
                <w:ins w:id="692" w:author="Nicolas Togo" w:date="2015-11-17T20:12:00Z"/>
                <w:rFonts w:ascii="Tahoma" w:hAnsi="Tahoma" w:cs="Tahoma"/>
                <w:color w:val="000000"/>
                <w:lang w:val="es-BO" w:eastAsia="es-BO"/>
              </w:rPr>
            </w:pPr>
            <w:ins w:id="693" w:author="Nicolas Togo" w:date="2015-11-17T20:12:00Z">
              <w:r w:rsidRPr="002F1A34">
                <w:rPr>
                  <w:rFonts w:ascii="Tahoma" w:hAnsi="Tahoma" w:cs="Tahoma"/>
                  <w:color w:val="000000"/>
                  <w:lang w:val="es-BO" w:eastAsia="es-BO"/>
                </w:rPr>
                <w:t>-20,08746</w:t>
              </w:r>
            </w:ins>
          </w:p>
        </w:tc>
      </w:tr>
      <w:tr w:rsidR="002F1A34" w:rsidRPr="002F1A34" w14:paraId="35104082" w14:textId="77777777" w:rsidTr="002F1A34">
        <w:trPr>
          <w:trHeight w:val="225"/>
          <w:ins w:id="69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8CE7F89" w14:textId="77777777" w:rsidR="002F1A34" w:rsidRPr="002F1A34" w:rsidRDefault="002F1A34" w:rsidP="002F1A34">
            <w:pPr>
              <w:jc w:val="center"/>
              <w:rPr>
                <w:ins w:id="695" w:author="Nicolas Togo" w:date="2015-11-17T20:12:00Z"/>
                <w:rFonts w:ascii="Tahoma" w:hAnsi="Tahoma" w:cs="Tahoma"/>
                <w:color w:val="000000"/>
                <w:lang w:val="es-BO" w:eastAsia="es-BO"/>
              </w:rPr>
            </w:pPr>
            <w:ins w:id="696" w:author="Nicolas Togo" w:date="2015-11-17T20:12:00Z">
              <w:r w:rsidRPr="002F1A34">
                <w:rPr>
                  <w:rFonts w:ascii="Tahoma" w:hAnsi="Tahoma" w:cs="Tahoma"/>
                  <w:color w:val="000000"/>
                  <w:lang w:val="es-BO" w:eastAsia="es-BO"/>
                </w:rPr>
                <w:t>36</w:t>
              </w:r>
            </w:ins>
          </w:p>
        </w:tc>
        <w:tc>
          <w:tcPr>
            <w:tcW w:w="1500" w:type="dxa"/>
            <w:tcBorders>
              <w:top w:val="nil"/>
              <w:left w:val="nil"/>
              <w:bottom w:val="single" w:sz="4" w:space="0" w:color="auto"/>
              <w:right w:val="single" w:sz="4" w:space="0" w:color="auto"/>
            </w:tcBorders>
            <w:shd w:val="clear" w:color="auto" w:fill="auto"/>
            <w:vAlign w:val="center"/>
            <w:hideMark/>
          </w:tcPr>
          <w:p w14:paraId="04FF88A9" w14:textId="77777777" w:rsidR="002F1A34" w:rsidRPr="002F1A34" w:rsidRDefault="002F1A34" w:rsidP="002F1A34">
            <w:pPr>
              <w:rPr>
                <w:ins w:id="697" w:author="Nicolas Togo" w:date="2015-11-17T20:12:00Z"/>
                <w:rFonts w:ascii="Tahoma" w:hAnsi="Tahoma" w:cs="Tahoma"/>
                <w:color w:val="000000"/>
                <w:lang w:val="es-BO" w:eastAsia="es-BO"/>
              </w:rPr>
            </w:pPr>
            <w:ins w:id="698"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5A2A6AD3" w14:textId="77777777" w:rsidR="002F1A34" w:rsidRPr="002F1A34" w:rsidRDefault="002F1A34" w:rsidP="002F1A34">
            <w:pPr>
              <w:rPr>
                <w:ins w:id="699" w:author="Nicolas Togo" w:date="2015-11-17T20:12:00Z"/>
                <w:rFonts w:ascii="Tahoma" w:hAnsi="Tahoma" w:cs="Tahoma"/>
                <w:color w:val="000000"/>
                <w:lang w:val="es-BO" w:eastAsia="es-BO"/>
              </w:rPr>
            </w:pPr>
            <w:ins w:id="700" w:author="Nicolas Togo" w:date="2015-11-17T20:12:00Z">
              <w:r w:rsidRPr="002F1A34">
                <w:rPr>
                  <w:rFonts w:ascii="Tahoma" w:hAnsi="Tahoma" w:cs="Tahoma"/>
                  <w:color w:val="000000"/>
                  <w:lang w:val="es-BO" w:eastAsia="es-BO"/>
                </w:rPr>
                <w:t>Charcas</w:t>
              </w:r>
            </w:ins>
          </w:p>
        </w:tc>
        <w:tc>
          <w:tcPr>
            <w:tcW w:w="1200" w:type="dxa"/>
            <w:tcBorders>
              <w:top w:val="nil"/>
              <w:left w:val="nil"/>
              <w:bottom w:val="single" w:sz="4" w:space="0" w:color="auto"/>
              <w:right w:val="single" w:sz="4" w:space="0" w:color="auto"/>
            </w:tcBorders>
            <w:shd w:val="clear" w:color="auto" w:fill="auto"/>
            <w:vAlign w:val="center"/>
            <w:hideMark/>
          </w:tcPr>
          <w:p w14:paraId="2850F9AB" w14:textId="77777777" w:rsidR="002F1A34" w:rsidRPr="002F1A34" w:rsidRDefault="002F1A34" w:rsidP="002F1A34">
            <w:pPr>
              <w:rPr>
                <w:ins w:id="701" w:author="Nicolas Togo" w:date="2015-11-17T20:12:00Z"/>
                <w:rFonts w:ascii="Tahoma" w:hAnsi="Tahoma" w:cs="Tahoma"/>
                <w:color w:val="000000"/>
                <w:lang w:val="es-BO" w:eastAsia="es-BO"/>
              </w:rPr>
            </w:pPr>
            <w:ins w:id="702" w:author="Nicolas Togo" w:date="2015-11-17T20:12:00Z">
              <w:r w:rsidRPr="002F1A34">
                <w:rPr>
                  <w:rFonts w:ascii="Tahoma" w:hAnsi="Tahoma" w:cs="Tahoma"/>
                  <w:color w:val="000000"/>
                  <w:lang w:val="es-BO" w:eastAsia="es-BO"/>
                </w:rPr>
                <w:t>S.P. De Buena Vista</w:t>
              </w:r>
            </w:ins>
          </w:p>
        </w:tc>
        <w:tc>
          <w:tcPr>
            <w:tcW w:w="1820" w:type="dxa"/>
            <w:tcBorders>
              <w:top w:val="nil"/>
              <w:left w:val="nil"/>
              <w:bottom w:val="single" w:sz="4" w:space="0" w:color="auto"/>
              <w:right w:val="single" w:sz="4" w:space="0" w:color="auto"/>
            </w:tcBorders>
            <w:shd w:val="clear" w:color="auto" w:fill="auto"/>
            <w:vAlign w:val="center"/>
            <w:hideMark/>
          </w:tcPr>
          <w:p w14:paraId="4586E6DE" w14:textId="77777777" w:rsidR="002F1A34" w:rsidRPr="002F1A34" w:rsidRDefault="002F1A34" w:rsidP="002F1A34">
            <w:pPr>
              <w:rPr>
                <w:ins w:id="703" w:author="Nicolas Togo" w:date="2015-11-17T20:12:00Z"/>
                <w:rFonts w:ascii="Tahoma" w:hAnsi="Tahoma" w:cs="Tahoma"/>
                <w:color w:val="000000"/>
                <w:lang w:val="es-BO" w:eastAsia="es-BO"/>
              </w:rPr>
            </w:pPr>
            <w:ins w:id="704" w:author="Nicolas Togo" w:date="2015-11-17T20:12:00Z">
              <w:r w:rsidRPr="002F1A34">
                <w:rPr>
                  <w:rFonts w:ascii="Tahoma" w:hAnsi="Tahoma" w:cs="Tahoma"/>
                  <w:color w:val="000000"/>
                  <w:lang w:val="es-BO" w:eastAsia="es-BO"/>
                </w:rPr>
                <w:t>ESQUENCACHI</w:t>
              </w:r>
            </w:ins>
          </w:p>
        </w:tc>
        <w:tc>
          <w:tcPr>
            <w:tcW w:w="1420" w:type="dxa"/>
            <w:tcBorders>
              <w:top w:val="nil"/>
              <w:left w:val="nil"/>
              <w:bottom w:val="single" w:sz="4" w:space="0" w:color="auto"/>
              <w:right w:val="single" w:sz="4" w:space="0" w:color="auto"/>
            </w:tcBorders>
            <w:shd w:val="clear" w:color="auto" w:fill="auto"/>
            <w:vAlign w:val="center"/>
            <w:hideMark/>
          </w:tcPr>
          <w:p w14:paraId="6353B301" w14:textId="77777777" w:rsidR="002F1A34" w:rsidRPr="002F1A34" w:rsidRDefault="002F1A34" w:rsidP="002F1A34">
            <w:pPr>
              <w:jc w:val="center"/>
              <w:rPr>
                <w:ins w:id="705" w:author="Nicolas Togo" w:date="2015-11-17T20:12:00Z"/>
                <w:rFonts w:ascii="Tahoma" w:hAnsi="Tahoma" w:cs="Tahoma"/>
                <w:color w:val="000000"/>
                <w:lang w:val="es-BO" w:eastAsia="es-BO"/>
              </w:rPr>
            </w:pPr>
            <w:ins w:id="706" w:author="Nicolas Togo" w:date="2015-11-17T20:12:00Z">
              <w:r w:rsidRPr="002F1A34">
                <w:rPr>
                  <w:rFonts w:ascii="Tahoma" w:hAnsi="Tahoma" w:cs="Tahoma"/>
                  <w:color w:val="000000"/>
                  <w:lang w:val="es-BO" w:eastAsia="es-BO"/>
                </w:rPr>
                <w:t>-66,185372</w:t>
              </w:r>
            </w:ins>
          </w:p>
        </w:tc>
        <w:tc>
          <w:tcPr>
            <w:tcW w:w="1420" w:type="dxa"/>
            <w:tcBorders>
              <w:top w:val="nil"/>
              <w:left w:val="nil"/>
              <w:bottom w:val="single" w:sz="4" w:space="0" w:color="auto"/>
              <w:right w:val="single" w:sz="4" w:space="0" w:color="auto"/>
            </w:tcBorders>
            <w:shd w:val="clear" w:color="auto" w:fill="auto"/>
            <w:vAlign w:val="center"/>
            <w:hideMark/>
          </w:tcPr>
          <w:p w14:paraId="1D071DD5" w14:textId="77777777" w:rsidR="002F1A34" w:rsidRPr="002F1A34" w:rsidRDefault="002F1A34" w:rsidP="002F1A34">
            <w:pPr>
              <w:jc w:val="center"/>
              <w:rPr>
                <w:ins w:id="707" w:author="Nicolas Togo" w:date="2015-11-17T20:12:00Z"/>
                <w:rFonts w:ascii="Tahoma" w:hAnsi="Tahoma" w:cs="Tahoma"/>
                <w:color w:val="000000"/>
                <w:lang w:val="es-BO" w:eastAsia="es-BO"/>
              </w:rPr>
            </w:pPr>
            <w:ins w:id="708" w:author="Nicolas Togo" w:date="2015-11-17T20:12:00Z">
              <w:r w:rsidRPr="002F1A34">
                <w:rPr>
                  <w:rFonts w:ascii="Tahoma" w:hAnsi="Tahoma" w:cs="Tahoma"/>
                  <w:color w:val="000000"/>
                  <w:lang w:val="es-BO" w:eastAsia="es-BO"/>
                </w:rPr>
                <w:t>-18,4227</w:t>
              </w:r>
            </w:ins>
          </w:p>
        </w:tc>
      </w:tr>
      <w:tr w:rsidR="002F1A34" w:rsidRPr="002F1A34" w14:paraId="1E5AF0A5" w14:textId="77777777" w:rsidTr="002F1A34">
        <w:trPr>
          <w:trHeight w:val="225"/>
          <w:ins w:id="70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B8783AF" w14:textId="77777777" w:rsidR="002F1A34" w:rsidRPr="002F1A34" w:rsidRDefault="002F1A34" w:rsidP="002F1A34">
            <w:pPr>
              <w:jc w:val="center"/>
              <w:rPr>
                <w:ins w:id="710" w:author="Nicolas Togo" w:date="2015-11-17T20:12:00Z"/>
                <w:rFonts w:ascii="Tahoma" w:hAnsi="Tahoma" w:cs="Tahoma"/>
                <w:color w:val="000000"/>
                <w:lang w:val="es-BO" w:eastAsia="es-BO"/>
              </w:rPr>
            </w:pPr>
            <w:ins w:id="711" w:author="Nicolas Togo" w:date="2015-11-17T20:12:00Z">
              <w:r w:rsidRPr="002F1A34">
                <w:rPr>
                  <w:rFonts w:ascii="Tahoma" w:hAnsi="Tahoma" w:cs="Tahoma"/>
                  <w:color w:val="000000"/>
                  <w:lang w:val="es-BO" w:eastAsia="es-BO"/>
                </w:rPr>
                <w:t>37</w:t>
              </w:r>
            </w:ins>
          </w:p>
        </w:tc>
        <w:tc>
          <w:tcPr>
            <w:tcW w:w="1500" w:type="dxa"/>
            <w:tcBorders>
              <w:top w:val="nil"/>
              <w:left w:val="nil"/>
              <w:bottom w:val="single" w:sz="4" w:space="0" w:color="auto"/>
              <w:right w:val="single" w:sz="4" w:space="0" w:color="auto"/>
            </w:tcBorders>
            <w:shd w:val="clear" w:color="auto" w:fill="auto"/>
            <w:vAlign w:val="center"/>
            <w:hideMark/>
          </w:tcPr>
          <w:p w14:paraId="28D39CDA" w14:textId="77777777" w:rsidR="002F1A34" w:rsidRPr="002F1A34" w:rsidRDefault="002F1A34" w:rsidP="002F1A34">
            <w:pPr>
              <w:rPr>
                <w:ins w:id="712" w:author="Nicolas Togo" w:date="2015-11-17T20:12:00Z"/>
                <w:rFonts w:ascii="Tahoma" w:hAnsi="Tahoma" w:cs="Tahoma"/>
                <w:color w:val="000000"/>
                <w:lang w:val="es-BO" w:eastAsia="es-BO"/>
              </w:rPr>
            </w:pPr>
            <w:ins w:id="713"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59352D96" w14:textId="77777777" w:rsidR="002F1A34" w:rsidRPr="002F1A34" w:rsidRDefault="002F1A34" w:rsidP="002F1A34">
            <w:pPr>
              <w:rPr>
                <w:ins w:id="714" w:author="Nicolas Togo" w:date="2015-11-17T20:12:00Z"/>
                <w:rFonts w:ascii="Tahoma" w:hAnsi="Tahoma" w:cs="Tahoma"/>
                <w:color w:val="000000"/>
                <w:lang w:val="es-BO" w:eastAsia="es-BO"/>
              </w:rPr>
            </w:pPr>
            <w:ins w:id="715" w:author="Nicolas Togo" w:date="2015-11-17T20:12:00Z">
              <w:r w:rsidRPr="002F1A34">
                <w:rPr>
                  <w:rFonts w:ascii="Tahoma" w:hAnsi="Tahoma" w:cs="Tahoma"/>
                  <w:color w:val="000000"/>
                  <w:lang w:val="es-BO" w:eastAsia="es-BO"/>
                </w:rPr>
                <w:t>Charcas</w:t>
              </w:r>
            </w:ins>
          </w:p>
        </w:tc>
        <w:tc>
          <w:tcPr>
            <w:tcW w:w="1200" w:type="dxa"/>
            <w:tcBorders>
              <w:top w:val="nil"/>
              <w:left w:val="nil"/>
              <w:bottom w:val="single" w:sz="4" w:space="0" w:color="auto"/>
              <w:right w:val="single" w:sz="4" w:space="0" w:color="auto"/>
            </w:tcBorders>
            <w:shd w:val="clear" w:color="auto" w:fill="auto"/>
            <w:vAlign w:val="center"/>
            <w:hideMark/>
          </w:tcPr>
          <w:p w14:paraId="6822BDE3" w14:textId="77777777" w:rsidR="002F1A34" w:rsidRPr="002F1A34" w:rsidRDefault="002F1A34" w:rsidP="002F1A34">
            <w:pPr>
              <w:rPr>
                <w:ins w:id="716" w:author="Nicolas Togo" w:date="2015-11-17T20:12:00Z"/>
                <w:rFonts w:ascii="Tahoma" w:hAnsi="Tahoma" w:cs="Tahoma"/>
                <w:color w:val="000000"/>
                <w:lang w:val="es-BO" w:eastAsia="es-BO"/>
              </w:rPr>
            </w:pPr>
            <w:ins w:id="717" w:author="Nicolas Togo" w:date="2015-11-17T20:12:00Z">
              <w:r w:rsidRPr="002F1A34">
                <w:rPr>
                  <w:rFonts w:ascii="Tahoma" w:hAnsi="Tahoma" w:cs="Tahoma"/>
                  <w:color w:val="000000"/>
                  <w:lang w:val="es-BO" w:eastAsia="es-BO"/>
                </w:rPr>
                <w:t>S.P. De Buena Vista</w:t>
              </w:r>
            </w:ins>
          </w:p>
        </w:tc>
        <w:tc>
          <w:tcPr>
            <w:tcW w:w="1820" w:type="dxa"/>
            <w:tcBorders>
              <w:top w:val="nil"/>
              <w:left w:val="nil"/>
              <w:bottom w:val="single" w:sz="4" w:space="0" w:color="auto"/>
              <w:right w:val="single" w:sz="4" w:space="0" w:color="auto"/>
            </w:tcBorders>
            <w:shd w:val="clear" w:color="auto" w:fill="auto"/>
            <w:vAlign w:val="center"/>
            <w:hideMark/>
          </w:tcPr>
          <w:p w14:paraId="17DBAAF9" w14:textId="77777777" w:rsidR="002F1A34" w:rsidRPr="002F1A34" w:rsidRDefault="002F1A34" w:rsidP="002F1A34">
            <w:pPr>
              <w:rPr>
                <w:ins w:id="718" w:author="Nicolas Togo" w:date="2015-11-17T20:12:00Z"/>
                <w:rFonts w:ascii="Tahoma" w:hAnsi="Tahoma" w:cs="Tahoma"/>
                <w:color w:val="000000"/>
                <w:lang w:val="es-BO" w:eastAsia="es-BO"/>
              </w:rPr>
            </w:pPr>
            <w:ins w:id="719" w:author="Nicolas Togo" w:date="2015-11-17T20:12:00Z">
              <w:r w:rsidRPr="002F1A34">
                <w:rPr>
                  <w:rFonts w:ascii="Tahoma" w:hAnsi="Tahoma" w:cs="Tahoma"/>
                  <w:color w:val="000000"/>
                  <w:lang w:val="es-BO" w:eastAsia="es-BO"/>
                </w:rPr>
                <w:t>SURAGUA</w:t>
              </w:r>
            </w:ins>
          </w:p>
        </w:tc>
        <w:tc>
          <w:tcPr>
            <w:tcW w:w="1420" w:type="dxa"/>
            <w:tcBorders>
              <w:top w:val="nil"/>
              <w:left w:val="nil"/>
              <w:bottom w:val="single" w:sz="4" w:space="0" w:color="auto"/>
              <w:right w:val="single" w:sz="4" w:space="0" w:color="auto"/>
            </w:tcBorders>
            <w:shd w:val="clear" w:color="auto" w:fill="auto"/>
            <w:vAlign w:val="center"/>
            <w:hideMark/>
          </w:tcPr>
          <w:p w14:paraId="613ACF72" w14:textId="77777777" w:rsidR="002F1A34" w:rsidRPr="002F1A34" w:rsidRDefault="002F1A34" w:rsidP="002F1A34">
            <w:pPr>
              <w:jc w:val="center"/>
              <w:rPr>
                <w:ins w:id="720" w:author="Nicolas Togo" w:date="2015-11-17T20:12:00Z"/>
                <w:rFonts w:ascii="Tahoma" w:hAnsi="Tahoma" w:cs="Tahoma"/>
                <w:color w:val="000000"/>
                <w:lang w:val="es-BO" w:eastAsia="es-BO"/>
              </w:rPr>
            </w:pPr>
            <w:ins w:id="721" w:author="Nicolas Togo" w:date="2015-11-17T20:12:00Z">
              <w:r w:rsidRPr="002F1A34">
                <w:rPr>
                  <w:rFonts w:ascii="Tahoma" w:hAnsi="Tahoma" w:cs="Tahoma"/>
                  <w:color w:val="000000"/>
                  <w:lang w:val="es-BO" w:eastAsia="es-BO"/>
                </w:rPr>
                <w:t>-65,99593</w:t>
              </w:r>
            </w:ins>
          </w:p>
        </w:tc>
        <w:tc>
          <w:tcPr>
            <w:tcW w:w="1420" w:type="dxa"/>
            <w:tcBorders>
              <w:top w:val="nil"/>
              <w:left w:val="nil"/>
              <w:bottom w:val="single" w:sz="4" w:space="0" w:color="auto"/>
              <w:right w:val="single" w:sz="4" w:space="0" w:color="auto"/>
            </w:tcBorders>
            <w:shd w:val="clear" w:color="auto" w:fill="auto"/>
            <w:vAlign w:val="center"/>
            <w:hideMark/>
          </w:tcPr>
          <w:p w14:paraId="28354313" w14:textId="77777777" w:rsidR="002F1A34" w:rsidRPr="002F1A34" w:rsidRDefault="002F1A34" w:rsidP="002F1A34">
            <w:pPr>
              <w:jc w:val="center"/>
              <w:rPr>
                <w:ins w:id="722" w:author="Nicolas Togo" w:date="2015-11-17T20:12:00Z"/>
                <w:rFonts w:ascii="Tahoma" w:hAnsi="Tahoma" w:cs="Tahoma"/>
                <w:color w:val="000000"/>
                <w:lang w:val="es-BO" w:eastAsia="es-BO"/>
              </w:rPr>
            </w:pPr>
            <w:ins w:id="723" w:author="Nicolas Togo" w:date="2015-11-17T20:12:00Z">
              <w:r w:rsidRPr="002F1A34">
                <w:rPr>
                  <w:rFonts w:ascii="Tahoma" w:hAnsi="Tahoma" w:cs="Tahoma"/>
                  <w:color w:val="000000"/>
                  <w:lang w:val="es-BO" w:eastAsia="es-BO"/>
                </w:rPr>
                <w:t>-18,469031</w:t>
              </w:r>
            </w:ins>
          </w:p>
        </w:tc>
      </w:tr>
      <w:tr w:rsidR="002F1A34" w:rsidRPr="002F1A34" w14:paraId="59073E63" w14:textId="77777777" w:rsidTr="002F1A34">
        <w:trPr>
          <w:trHeight w:val="225"/>
          <w:ins w:id="72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1CE9B06" w14:textId="77777777" w:rsidR="002F1A34" w:rsidRPr="002F1A34" w:rsidRDefault="002F1A34" w:rsidP="002F1A34">
            <w:pPr>
              <w:jc w:val="center"/>
              <w:rPr>
                <w:ins w:id="725" w:author="Nicolas Togo" w:date="2015-11-17T20:12:00Z"/>
                <w:rFonts w:ascii="Tahoma" w:hAnsi="Tahoma" w:cs="Tahoma"/>
                <w:color w:val="000000"/>
                <w:lang w:val="es-BO" w:eastAsia="es-BO"/>
              </w:rPr>
            </w:pPr>
            <w:ins w:id="726" w:author="Nicolas Togo" w:date="2015-11-17T20:12:00Z">
              <w:r w:rsidRPr="002F1A34">
                <w:rPr>
                  <w:rFonts w:ascii="Tahoma" w:hAnsi="Tahoma" w:cs="Tahoma"/>
                  <w:color w:val="000000"/>
                  <w:lang w:val="es-BO" w:eastAsia="es-BO"/>
                </w:rPr>
                <w:t>38</w:t>
              </w:r>
            </w:ins>
          </w:p>
        </w:tc>
        <w:tc>
          <w:tcPr>
            <w:tcW w:w="1500" w:type="dxa"/>
            <w:tcBorders>
              <w:top w:val="nil"/>
              <w:left w:val="nil"/>
              <w:bottom w:val="single" w:sz="4" w:space="0" w:color="auto"/>
              <w:right w:val="single" w:sz="4" w:space="0" w:color="auto"/>
            </w:tcBorders>
            <w:shd w:val="clear" w:color="auto" w:fill="auto"/>
            <w:vAlign w:val="center"/>
            <w:hideMark/>
          </w:tcPr>
          <w:p w14:paraId="0E1DE7AF" w14:textId="77777777" w:rsidR="002F1A34" w:rsidRPr="002F1A34" w:rsidRDefault="002F1A34" w:rsidP="002F1A34">
            <w:pPr>
              <w:rPr>
                <w:ins w:id="727" w:author="Nicolas Togo" w:date="2015-11-17T20:12:00Z"/>
                <w:rFonts w:ascii="Tahoma" w:hAnsi="Tahoma" w:cs="Tahoma"/>
                <w:color w:val="000000"/>
                <w:lang w:val="es-BO" w:eastAsia="es-BO"/>
              </w:rPr>
            </w:pPr>
            <w:ins w:id="728"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2C4DE863" w14:textId="77777777" w:rsidR="002F1A34" w:rsidRPr="002F1A34" w:rsidRDefault="002F1A34" w:rsidP="002F1A34">
            <w:pPr>
              <w:rPr>
                <w:ins w:id="729" w:author="Nicolas Togo" w:date="2015-11-17T20:12:00Z"/>
                <w:rFonts w:ascii="Tahoma" w:hAnsi="Tahoma" w:cs="Tahoma"/>
                <w:color w:val="000000"/>
                <w:lang w:val="es-BO" w:eastAsia="es-BO"/>
              </w:rPr>
            </w:pPr>
            <w:ins w:id="730" w:author="Nicolas Togo" w:date="2015-11-17T20:12:00Z">
              <w:r w:rsidRPr="002F1A34">
                <w:rPr>
                  <w:rFonts w:ascii="Tahoma" w:hAnsi="Tahoma" w:cs="Tahoma"/>
                  <w:color w:val="000000"/>
                  <w:lang w:val="es-BO" w:eastAsia="es-BO"/>
                </w:rPr>
                <w:t>Cornelio Saavedra</w:t>
              </w:r>
            </w:ins>
          </w:p>
        </w:tc>
        <w:tc>
          <w:tcPr>
            <w:tcW w:w="1200" w:type="dxa"/>
            <w:tcBorders>
              <w:top w:val="nil"/>
              <w:left w:val="nil"/>
              <w:bottom w:val="single" w:sz="4" w:space="0" w:color="auto"/>
              <w:right w:val="single" w:sz="4" w:space="0" w:color="auto"/>
            </w:tcBorders>
            <w:shd w:val="clear" w:color="auto" w:fill="auto"/>
            <w:vAlign w:val="center"/>
            <w:hideMark/>
          </w:tcPr>
          <w:p w14:paraId="43D8E034" w14:textId="77777777" w:rsidR="002F1A34" w:rsidRPr="002F1A34" w:rsidRDefault="002F1A34" w:rsidP="002F1A34">
            <w:pPr>
              <w:rPr>
                <w:ins w:id="731" w:author="Nicolas Togo" w:date="2015-11-17T20:12:00Z"/>
                <w:rFonts w:ascii="Tahoma" w:hAnsi="Tahoma" w:cs="Tahoma"/>
                <w:color w:val="000000"/>
                <w:lang w:val="es-BO" w:eastAsia="es-BO"/>
              </w:rPr>
            </w:pPr>
            <w:proofErr w:type="spellStart"/>
            <w:ins w:id="732" w:author="Nicolas Togo" w:date="2015-11-17T20:12:00Z">
              <w:r w:rsidRPr="002F1A34">
                <w:rPr>
                  <w:rFonts w:ascii="Tahoma" w:hAnsi="Tahoma" w:cs="Tahoma"/>
                  <w:color w:val="000000"/>
                  <w:lang w:val="es-BO" w:eastAsia="es-BO"/>
                </w:rPr>
                <w:t>Chaquí</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721DF43E" w14:textId="77777777" w:rsidR="002F1A34" w:rsidRPr="002F1A34" w:rsidRDefault="002F1A34" w:rsidP="002F1A34">
            <w:pPr>
              <w:rPr>
                <w:ins w:id="733" w:author="Nicolas Togo" w:date="2015-11-17T20:12:00Z"/>
                <w:rFonts w:ascii="Tahoma" w:hAnsi="Tahoma" w:cs="Tahoma"/>
                <w:color w:val="000000"/>
                <w:lang w:val="es-BO" w:eastAsia="es-BO"/>
              </w:rPr>
            </w:pPr>
            <w:ins w:id="734" w:author="Nicolas Togo" w:date="2015-11-17T20:12:00Z">
              <w:r w:rsidRPr="002F1A34">
                <w:rPr>
                  <w:rFonts w:ascii="Tahoma" w:hAnsi="Tahoma" w:cs="Tahoma"/>
                  <w:color w:val="000000"/>
                  <w:lang w:val="es-BO" w:eastAsia="es-BO"/>
                </w:rPr>
                <w:t>CHARCAS FLORIDA</w:t>
              </w:r>
            </w:ins>
          </w:p>
        </w:tc>
        <w:tc>
          <w:tcPr>
            <w:tcW w:w="1420" w:type="dxa"/>
            <w:tcBorders>
              <w:top w:val="nil"/>
              <w:left w:val="nil"/>
              <w:bottom w:val="single" w:sz="4" w:space="0" w:color="auto"/>
              <w:right w:val="single" w:sz="4" w:space="0" w:color="auto"/>
            </w:tcBorders>
            <w:shd w:val="clear" w:color="auto" w:fill="auto"/>
            <w:vAlign w:val="center"/>
            <w:hideMark/>
          </w:tcPr>
          <w:p w14:paraId="022FE810" w14:textId="77777777" w:rsidR="002F1A34" w:rsidRPr="002F1A34" w:rsidRDefault="002F1A34" w:rsidP="002F1A34">
            <w:pPr>
              <w:jc w:val="center"/>
              <w:rPr>
                <w:ins w:id="735" w:author="Nicolas Togo" w:date="2015-11-17T20:12:00Z"/>
                <w:rFonts w:ascii="Tahoma" w:hAnsi="Tahoma" w:cs="Tahoma"/>
                <w:color w:val="000000"/>
                <w:lang w:val="es-BO" w:eastAsia="es-BO"/>
              </w:rPr>
            </w:pPr>
            <w:ins w:id="736" w:author="Nicolas Togo" w:date="2015-11-17T20:12:00Z">
              <w:r w:rsidRPr="002F1A34">
                <w:rPr>
                  <w:rFonts w:ascii="Tahoma" w:hAnsi="Tahoma" w:cs="Tahoma"/>
                  <w:color w:val="000000"/>
                  <w:lang w:val="es-BO" w:eastAsia="es-BO"/>
                </w:rPr>
                <w:t>-65,41949</w:t>
              </w:r>
            </w:ins>
          </w:p>
        </w:tc>
        <w:tc>
          <w:tcPr>
            <w:tcW w:w="1420" w:type="dxa"/>
            <w:tcBorders>
              <w:top w:val="nil"/>
              <w:left w:val="nil"/>
              <w:bottom w:val="single" w:sz="4" w:space="0" w:color="auto"/>
              <w:right w:val="single" w:sz="4" w:space="0" w:color="auto"/>
            </w:tcBorders>
            <w:shd w:val="clear" w:color="auto" w:fill="auto"/>
            <w:vAlign w:val="center"/>
            <w:hideMark/>
          </w:tcPr>
          <w:p w14:paraId="02E652E8" w14:textId="77777777" w:rsidR="002F1A34" w:rsidRPr="002F1A34" w:rsidRDefault="002F1A34" w:rsidP="002F1A34">
            <w:pPr>
              <w:jc w:val="center"/>
              <w:rPr>
                <w:ins w:id="737" w:author="Nicolas Togo" w:date="2015-11-17T20:12:00Z"/>
                <w:rFonts w:ascii="Tahoma" w:hAnsi="Tahoma" w:cs="Tahoma"/>
                <w:color w:val="000000"/>
                <w:lang w:val="es-BO" w:eastAsia="es-BO"/>
              </w:rPr>
            </w:pPr>
            <w:ins w:id="738" w:author="Nicolas Togo" w:date="2015-11-17T20:12:00Z">
              <w:r w:rsidRPr="002F1A34">
                <w:rPr>
                  <w:rFonts w:ascii="Tahoma" w:hAnsi="Tahoma" w:cs="Tahoma"/>
                  <w:color w:val="000000"/>
                  <w:lang w:val="es-BO" w:eastAsia="es-BO"/>
                </w:rPr>
                <w:t>-19,71684</w:t>
              </w:r>
            </w:ins>
          </w:p>
        </w:tc>
      </w:tr>
      <w:tr w:rsidR="002F1A34" w:rsidRPr="002F1A34" w14:paraId="6D3BEB15" w14:textId="77777777" w:rsidTr="002F1A34">
        <w:trPr>
          <w:trHeight w:val="225"/>
          <w:ins w:id="73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5F13DF8" w14:textId="77777777" w:rsidR="002F1A34" w:rsidRPr="002F1A34" w:rsidRDefault="002F1A34" w:rsidP="002F1A34">
            <w:pPr>
              <w:jc w:val="center"/>
              <w:rPr>
                <w:ins w:id="740" w:author="Nicolas Togo" w:date="2015-11-17T20:12:00Z"/>
                <w:rFonts w:ascii="Tahoma" w:hAnsi="Tahoma" w:cs="Tahoma"/>
                <w:color w:val="000000"/>
                <w:lang w:val="es-BO" w:eastAsia="es-BO"/>
              </w:rPr>
            </w:pPr>
            <w:ins w:id="741" w:author="Nicolas Togo" w:date="2015-11-17T20:12:00Z">
              <w:r w:rsidRPr="002F1A34">
                <w:rPr>
                  <w:rFonts w:ascii="Tahoma" w:hAnsi="Tahoma" w:cs="Tahoma"/>
                  <w:color w:val="000000"/>
                  <w:lang w:val="es-BO" w:eastAsia="es-BO"/>
                </w:rPr>
                <w:t>39</w:t>
              </w:r>
            </w:ins>
          </w:p>
        </w:tc>
        <w:tc>
          <w:tcPr>
            <w:tcW w:w="1500" w:type="dxa"/>
            <w:tcBorders>
              <w:top w:val="nil"/>
              <w:left w:val="nil"/>
              <w:bottom w:val="single" w:sz="4" w:space="0" w:color="auto"/>
              <w:right w:val="single" w:sz="4" w:space="0" w:color="auto"/>
            </w:tcBorders>
            <w:shd w:val="clear" w:color="auto" w:fill="auto"/>
            <w:vAlign w:val="center"/>
            <w:hideMark/>
          </w:tcPr>
          <w:p w14:paraId="12E31569" w14:textId="77777777" w:rsidR="002F1A34" w:rsidRPr="002F1A34" w:rsidRDefault="002F1A34" w:rsidP="002F1A34">
            <w:pPr>
              <w:rPr>
                <w:ins w:id="742" w:author="Nicolas Togo" w:date="2015-11-17T20:12:00Z"/>
                <w:rFonts w:ascii="Tahoma" w:hAnsi="Tahoma" w:cs="Tahoma"/>
                <w:color w:val="000000"/>
                <w:lang w:val="es-BO" w:eastAsia="es-BO"/>
              </w:rPr>
            </w:pPr>
            <w:ins w:id="743"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2CB9071B" w14:textId="77777777" w:rsidR="002F1A34" w:rsidRPr="002F1A34" w:rsidRDefault="002F1A34" w:rsidP="002F1A34">
            <w:pPr>
              <w:rPr>
                <w:ins w:id="744" w:author="Nicolas Togo" w:date="2015-11-17T20:12:00Z"/>
                <w:rFonts w:ascii="Tahoma" w:hAnsi="Tahoma" w:cs="Tahoma"/>
                <w:color w:val="000000"/>
                <w:lang w:val="es-BO" w:eastAsia="es-BO"/>
              </w:rPr>
            </w:pPr>
            <w:ins w:id="745" w:author="Nicolas Togo" w:date="2015-11-17T20:12:00Z">
              <w:r w:rsidRPr="002F1A34">
                <w:rPr>
                  <w:rFonts w:ascii="Tahoma" w:hAnsi="Tahoma" w:cs="Tahoma"/>
                  <w:color w:val="000000"/>
                  <w:lang w:val="es-BO" w:eastAsia="es-BO"/>
                </w:rPr>
                <w:t xml:space="preserve">José </w:t>
              </w:r>
              <w:proofErr w:type="spellStart"/>
              <w:r w:rsidRPr="002F1A34">
                <w:rPr>
                  <w:rFonts w:ascii="Tahoma" w:hAnsi="Tahoma" w:cs="Tahoma"/>
                  <w:color w:val="000000"/>
                  <w:lang w:val="es-BO" w:eastAsia="es-BO"/>
                </w:rPr>
                <w:t>Maria</w:t>
              </w:r>
              <w:proofErr w:type="spellEnd"/>
              <w:r w:rsidRPr="002F1A34">
                <w:rPr>
                  <w:rFonts w:ascii="Tahoma" w:hAnsi="Tahoma" w:cs="Tahoma"/>
                  <w:color w:val="000000"/>
                  <w:lang w:val="es-BO" w:eastAsia="es-BO"/>
                </w:rPr>
                <w:t xml:space="preserve"> Linares</w:t>
              </w:r>
            </w:ins>
          </w:p>
        </w:tc>
        <w:tc>
          <w:tcPr>
            <w:tcW w:w="1200" w:type="dxa"/>
            <w:tcBorders>
              <w:top w:val="nil"/>
              <w:left w:val="nil"/>
              <w:bottom w:val="single" w:sz="4" w:space="0" w:color="auto"/>
              <w:right w:val="single" w:sz="4" w:space="0" w:color="auto"/>
            </w:tcBorders>
            <w:shd w:val="clear" w:color="auto" w:fill="auto"/>
            <w:vAlign w:val="center"/>
            <w:hideMark/>
          </w:tcPr>
          <w:p w14:paraId="515265DB" w14:textId="77777777" w:rsidR="002F1A34" w:rsidRPr="002F1A34" w:rsidRDefault="002F1A34" w:rsidP="002F1A34">
            <w:pPr>
              <w:rPr>
                <w:ins w:id="746" w:author="Nicolas Togo" w:date="2015-11-17T20:12:00Z"/>
                <w:rFonts w:ascii="Tahoma" w:hAnsi="Tahoma" w:cs="Tahoma"/>
                <w:color w:val="000000"/>
                <w:lang w:val="es-BO" w:eastAsia="es-BO"/>
              </w:rPr>
            </w:pPr>
            <w:ins w:id="747" w:author="Nicolas Togo" w:date="2015-11-17T20:12:00Z">
              <w:r w:rsidRPr="002F1A34">
                <w:rPr>
                  <w:rFonts w:ascii="Tahoma" w:hAnsi="Tahoma" w:cs="Tahoma"/>
                  <w:color w:val="000000"/>
                  <w:lang w:val="es-BO" w:eastAsia="es-BO"/>
                </w:rPr>
                <w:t>Puna</w:t>
              </w:r>
            </w:ins>
          </w:p>
        </w:tc>
        <w:tc>
          <w:tcPr>
            <w:tcW w:w="1820" w:type="dxa"/>
            <w:tcBorders>
              <w:top w:val="nil"/>
              <w:left w:val="nil"/>
              <w:bottom w:val="single" w:sz="4" w:space="0" w:color="auto"/>
              <w:right w:val="single" w:sz="4" w:space="0" w:color="auto"/>
            </w:tcBorders>
            <w:shd w:val="clear" w:color="auto" w:fill="auto"/>
            <w:vAlign w:val="center"/>
            <w:hideMark/>
          </w:tcPr>
          <w:p w14:paraId="611A7499" w14:textId="77777777" w:rsidR="002F1A34" w:rsidRPr="002F1A34" w:rsidRDefault="002F1A34" w:rsidP="002F1A34">
            <w:pPr>
              <w:rPr>
                <w:ins w:id="748" w:author="Nicolas Togo" w:date="2015-11-17T20:12:00Z"/>
                <w:rFonts w:ascii="Tahoma" w:hAnsi="Tahoma" w:cs="Tahoma"/>
                <w:color w:val="000000"/>
                <w:lang w:val="es-BO" w:eastAsia="es-BO"/>
              </w:rPr>
            </w:pPr>
            <w:ins w:id="749" w:author="Nicolas Togo" w:date="2015-11-17T20:12:00Z">
              <w:r w:rsidRPr="002F1A34">
                <w:rPr>
                  <w:rFonts w:ascii="Tahoma" w:hAnsi="Tahoma" w:cs="Tahoma"/>
                  <w:color w:val="000000"/>
                  <w:lang w:val="es-BO" w:eastAsia="es-BO"/>
                </w:rPr>
                <w:t>MICULPAYA</w:t>
              </w:r>
            </w:ins>
          </w:p>
        </w:tc>
        <w:tc>
          <w:tcPr>
            <w:tcW w:w="1420" w:type="dxa"/>
            <w:tcBorders>
              <w:top w:val="nil"/>
              <w:left w:val="nil"/>
              <w:bottom w:val="single" w:sz="4" w:space="0" w:color="auto"/>
              <w:right w:val="single" w:sz="4" w:space="0" w:color="auto"/>
            </w:tcBorders>
            <w:shd w:val="clear" w:color="auto" w:fill="auto"/>
            <w:vAlign w:val="center"/>
            <w:hideMark/>
          </w:tcPr>
          <w:p w14:paraId="4EF7FCF4" w14:textId="77777777" w:rsidR="002F1A34" w:rsidRPr="002F1A34" w:rsidRDefault="002F1A34" w:rsidP="002F1A34">
            <w:pPr>
              <w:jc w:val="center"/>
              <w:rPr>
                <w:ins w:id="750" w:author="Nicolas Togo" w:date="2015-11-17T20:12:00Z"/>
                <w:rFonts w:ascii="Tahoma" w:hAnsi="Tahoma" w:cs="Tahoma"/>
                <w:color w:val="000000"/>
                <w:lang w:val="es-BO" w:eastAsia="es-BO"/>
              </w:rPr>
            </w:pPr>
            <w:ins w:id="751" w:author="Nicolas Togo" w:date="2015-11-17T20:12:00Z">
              <w:r w:rsidRPr="002F1A34">
                <w:rPr>
                  <w:rFonts w:ascii="Tahoma" w:hAnsi="Tahoma" w:cs="Tahoma"/>
                  <w:color w:val="000000"/>
                  <w:lang w:val="es-BO" w:eastAsia="es-BO"/>
                </w:rPr>
                <w:t>-65,37592</w:t>
              </w:r>
            </w:ins>
          </w:p>
        </w:tc>
        <w:tc>
          <w:tcPr>
            <w:tcW w:w="1420" w:type="dxa"/>
            <w:tcBorders>
              <w:top w:val="nil"/>
              <w:left w:val="nil"/>
              <w:bottom w:val="single" w:sz="4" w:space="0" w:color="auto"/>
              <w:right w:val="single" w:sz="4" w:space="0" w:color="auto"/>
            </w:tcBorders>
            <w:shd w:val="clear" w:color="auto" w:fill="auto"/>
            <w:vAlign w:val="center"/>
            <w:hideMark/>
          </w:tcPr>
          <w:p w14:paraId="1AB001A6" w14:textId="77777777" w:rsidR="002F1A34" w:rsidRPr="002F1A34" w:rsidRDefault="002F1A34" w:rsidP="002F1A34">
            <w:pPr>
              <w:jc w:val="center"/>
              <w:rPr>
                <w:ins w:id="752" w:author="Nicolas Togo" w:date="2015-11-17T20:12:00Z"/>
                <w:rFonts w:ascii="Tahoma" w:hAnsi="Tahoma" w:cs="Tahoma"/>
                <w:color w:val="000000"/>
                <w:lang w:val="es-BO" w:eastAsia="es-BO"/>
              </w:rPr>
            </w:pPr>
            <w:ins w:id="753" w:author="Nicolas Togo" w:date="2015-11-17T20:12:00Z">
              <w:r w:rsidRPr="002F1A34">
                <w:rPr>
                  <w:rFonts w:ascii="Tahoma" w:hAnsi="Tahoma" w:cs="Tahoma"/>
                  <w:color w:val="000000"/>
                  <w:lang w:val="es-BO" w:eastAsia="es-BO"/>
                </w:rPr>
                <w:t>-19,75519</w:t>
              </w:r>
            </w:ins>
          </w:p>
        </w:tc>
      </w:tr>
      <w:tr w:rsidR="002F1A34" w:rsidRPr="002F1A34" w14:paraId="5C0619C0" w14:textId="77777777" w:rsidTr="002F1A34">
        <w:trPr>
          <w:trHeight w:val="225"/>
          <w:ins w:id="75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EB68429" w14:textId="77777777" w:rsidR="002F1A34" w:rsidRPr="002F1A34" w:rsidRDefault="002F1A34" w:rsidP="002F1A34">
            <w:pPr>
              <w:jc w:val="center"/>
              <w:rPr>
                <w:ins w:id="755" w:author="Nicolas Togo" w:date="2015-11-17T20:12:00Z"/>
                <w:rFonts w:ascii="Tahoma" w:hAnsi="Tahoma" w:cs="Tahoma"/>
                <w:color w:val="000000"/>
                <w:lang w:val="es-BO" w:eastAsia="es-BO"/>
              </w:rPr>
            </w:pPr>
            <w:ins w:id="756" w:author="Nicolas Togo" w:date="2015-11-17T20:12:00Z">
              <w:r w:rsidRPr="002F1A34">
                <w:rPr>
                  <w:rFonts w:ascii="Tahoma" w:hAnsi="Tahoma" w:cs="Tahoma"/>
                  <w:color w:val="000000"/>
                  <w:lang w:val="es-BO" w:eastAsia="es-BO"/>
                </w:rPr>
                <w:t>40</w:t>
              </w:r>
            </w:ins>
          </w:p>
        </w:tc>
        <w:tc>
          <w:tcPr>
            <w:tcW w:w="1500" w:type="dxa"/>
            <w:tcBorders>
              <w:top w:val="nil"/>
              <w:left w:val="nil"/>
              <w:bottom w:val="single" w:sz="4" w:space="0" w:color="auto"/>
              <w:right w:val="single" w:sz="4" w:space="0" w:color="auto"/>
            </w:tcBorders>
            <w:shd w:val="clear" w:color="auto" w:fill="auto"/>
            <w:vAlign w:val="center"/>
            <w:hideMark/>
          </w:tcPr>
          <w:p w14:paraId="2AF8D25E" w14:textId="77777777" w:rsidR="002F1A34" w:rsidRPr="002F1A34" w:rsidRDefault="002F1A34" w:rsidP="002F1A34">
            <w:pPr>
              <w:rPr>
                <w:ins w:id="757" w:author="Nicolas Togo" w:date="2015-11-17T20:12:00Z"/>
                <w:rFonts w:ascii="Tahoma" w:hAnsi="Tahoma" w:cs="Tahoma"/>
                <w:color w:val="000000"/>
                <w:lang w:val="es-BO" w:eastAsia="es-BO"/>
              </w:rPr>
            </w:pPr>
            <w:ins w:id="758"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26AB1FD7" w14:textId="77777777" w:rsidR="002F1A34" w:rsidRPr="002F1A34" w:rsidRDefault="002F1A34" w:rsidP="002F1A34">
            <w:pPr>
              <w:rPr>
                <w:ins w:id="759" w:author="Nicolas Togo" w:date="2015-11-17T20:12:00Z"/>
                <w:rFonts w:ascii="Tahoma" w:hAnsi="Tahoma" w:cs="Tahoma"/>
                <w:color w:val="000000"/>
                <w:lang w:val="es-BO" w:eastAsia="es-BO"/>
              </w:rPr>
            </w:pPr>
            <w:proofErr w:type="spellStart"/>
            <w:ins w:id="760" w:author="Nicolas Togo" w:date="2015-11-17T20:12:00Z">
              <w:r w:rsidRPr="002F1A34">
                <w:rPr>
                  <w:rFonts w:ascii="Tahoma" w:hAnsi="Tahoma" w:cs="Tahoma"/>
                  <w:color w:val="000000"/>
                  <w:lang w:val="es-BO" w:eastAsia="es-BO"/>
                </w:rPr>
                <w:t>Nor</w:t>
              </w:r>
              <w:proofErr w:type="spellEnd"/>
              <w:r w:rsidRPr="002F1A34">
                <w:rPr>
                  <w:rFonts w:ascii="Tahoma" w:hAnsi="Tahoma" w:cs="Tahoma"/>
                  <w:color w:val="000000"/>
                  <w:lang w:val="es-BO" w:eastAsia="es-BO"/>
                </w:rPr>
                <w:t xml:space="preserve"> Chichas</w:t>
              </w:r>
            </w:ins>
          </w:p>
        </w:tc>
        <w:tc>
          <w:tcPr>
            <w:tcW w:w="1200" w:type="dxa"/>
            <w:tcBorders>
              <w:top w:val="nil"/>
              <w:left w:val="nil"/>
              <w:bottom w:val="single" w:sz="4" w:space="0" w:color="auto"/>
              <w:right w:val="single" w:sz="4" w:space="0" w:color="auto"/>
            </w:tcBorders>
            <w:shd w:val="clear" w:color="auto" w:fill="auto"/>
            <w:vAlign w:val="center"/>
            <w:hideMark/>
          </w:tcPr>
          <w:p w14:paraId="0DF13DB8" w14:textId="77777777" w:rsidR="002F1A34" w:rsidRPr="002F1A34" w:rsidRDefault="002F1A34" w:rsidP="002F1A34">
            <w:pPr>
              <w:rPr>
                <w:ins w:id="761" w:author="Nicolas Togo" w:date="2015-11-17T20:12:00Z"/>
                <w:rFonts w:ascii="Tahoma" w:hAnsi="Tahoma" w:cs="Tahoma"/>
                <w:color w:val="000000"/>
                <w:lang w:val="es-BO" w:eastAsia="es-BO"/>
              </w:rPr>
            </w:pPr>
            <w:ins w:id="762" w:author="Nicolas Togo" w:date="2015-11-17T20:12:00Z">
              <w:r w:rsidRPr="002F1A34">
                <w:rPr>
                  <w:rFonts w:ascii="Tahoma" w:hAnsi="Tahoma" w:cs="Tahoma"/>
                  <w:color w:val="000000"/>
                  <w:lang w:val="es-BO" w:eastAsia="es-BO"/>
                </w:rPr>
                <w:t>Cotagaita</w:t>
              </w:r>
            </w:ins>
          </w:p>
        </w:tc>
        <w:tc>
          <w:tcPr>
            <w:tcW w:w="1820" w:type="dxa"/>
            <w:tcBorders>
              <w:top w:val="nil"/>
              <w:left w:val="nil"/>
              <w:bottom w:val="single" w:sz="4" w:space="0" w:color="auto"/>
              <w:right w:val="single" w:sz="4" w:space="0" w:color="auto"/>
            </w:tcBorders>
            <w:shd w:val="clear" w:color="auto" w:fill="auto"/>
            <w:vAlign w:val="center"/>
            <w:hideMark/>
          </w:tcPr>
          <w:p w14:paraId="7AD981AC" w14:textId="77777777" w:rsidR="002F1A34" w:rsidRPr="002F1A34" w:rsidRDefault="002F1A34" w:rsidP="002F1A34">
            <w:pPr>
              <w:rPr>
                <w:ins w:id="763" w:author="Nicolas Togo" w:date="2015-11-17T20:12:00Z"/>
                <w:rFonts w:ascii="Tahoma" w:hAnsi="Tahoma" w:cs="Tahoma"/>
                <w:color w:val="000000"/>
                <w:lang w:val="es-BO" w:eastAsia="es-BO"/>
              </w:rPr>
            </w:pPr>
            <w:ins w:id="764" w:author="Nicolas Togo" w:date="2015-11-17T20:12:00Z">
              <w:r w:rsidRPr="002F1A34">
                <w:rPr>
                  <w:rFonts w:ascii="Tahoma" w:hAnsi="Tahoma" w:cs="Tahoma"/>
                  <w:color w:val="000000"/>
                  <w:lang w:val="es-BO" w:eastAsia="es-BO"/>
                </w:rPr>
                <w:t>JUPICHAQUE</w:t>
              </w:r>
            </w:ins>
          </w:p>
        </w:tc>
        <w:tc>
          <w:tcPr>
            <w:tcW w:w="1420" w:type="dxa"/>
            <w:tcBorders>
              <w:top w:val="nil"/>
              <w:left w:val="nil"/>
              <w:bottom w:val="single" w:sz="4" w:space="0" w:color="auto"/>
              <w:right w:val="single" w:sz="4" w:space="0" w:color="auto"/>
            </w:tcBorders>
            <w:shd w:val="clear" w:color="auto" w:fill="auto"/>
            <w:vAlign w:val="center"/>
            <w:hideMark/>
          </w:tcPr>
          <w:p w14:paraId="0550AEC8" w14:textId="77777777" w:rsidR="002F1A34" w:rsidRPr="002F1A34" w:rsidRDefault="002F1A34" w:rsidP="002F1A34">
            <w:pPr>
              <w:jc w:val="center"/>
              <w:rPr>
                <w:ins w:id="765" w:author="Nicolas Togo" w:date="2015-11-17T20:12:00Z"/>
                <w:rFonts w:ascii="Tahoma" w:hAnsi="Tahoma" w:cs="Tahoma"/>
                <w:color w:val="000000"/>
                <w:lang w:val="es-BO" w:eastAsia="es-BO"/>
              </w:rPr>
            </w:pPr>
            <w:ins w:id="766" w:author="Nicolas Togo" w:date="2015-11-17T20:12:00Z">
              <w:r w:rsidRPr="002F1A34">
                <w:rPr>
                  <w:rFonts w:ascii="Tahoma" w:hAnsi="Tahoma" w:cs="Tahoma"/>
                  <w:color w:val="000000"/>
                  <w:lang w:val="es-BO" w:eastAsia="es-BO"/>
                </w:rPr>
                <w:t>-65,829508</w:t>
              </w:r>
            </w:ins>
          </w:p>
        </w:tc>
        <w:tc>
          <w:tcPr>
            <w:tcW w:w="1420" w:type="dxa"/>
            <w:tcBorders>
              <w:top w:val="nil"/>
              <w:left w:val="nil"/>
              <w:bottom w:val="single" w:sz="4" w:space="0" w:color="auto"/>
              <w:right w:val="single" w:sz="4" w:space="0" w:color="auto"/>
            </w:tcBorders>
            <w:shd w:val="clear" w:color="auto" w:fill="auto"/>
            <w:vAlign w:val="center"/>
            <w:hideMark/>
          </w:tcPr>
          <w:p w14:paraId="034DD58C" w14:textId="77777777" w:rsidR="002F1A34" w:rsidRPr="002F1A34" w:rsidRDefault="002F1A34" w:rsidP="002F1A34">
            <w:pPr>
              <w:jc w:val="center"/>
              <w:rPr>
                <w:ins w:id="767" w:author="Nicolas Togo" w:date="2015-11-17T20:12:00Z"/>
                <w:rFonts w:ascii="Tahoma" w:hAnsi="Tahoma" w:cs="Tahoma"/>
                <w:color w:val="000000"/>
                <w:lang w:val="es-BO" w:eastAsia="es-BO"/>
              </w:rPr>
            </w:pPr>
            <w:ins w:id="768" w:author="Nicolas Togo" w:date="2015-11-17T20:12:00Z">
              <w:r w:rsidRPr="002F1A34">
                <w:rPr>
                  <w:rFonts w:ascii="Tahoma" w:hAnsi="Tahoma" w:cs="Tahoma"/>
                  <w:color w:val="000000"/>
                  <w:lang w:val="es-BO" w:eastAsia="es-BO"/>
                </w:rPr>
                <w:t>-20,137398</w:t>
              </w:r>
            </w:ins>
          </w:p>
        </w:tc>
      </w:tr>
      <w:tr w:rsidR="002F1A34" w:rsidRPr="002F1A34" w14:paraId="466A71BC" w14:textId="77777777" w:rsidTr="002F1A34">
        <w:trPr>
          <w:trHeight w:val="225"/>
          <w:ins w:id="76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116B5F0" w14:textId="77777777" w:rsidR="002F1A34" w:rsidRPr="002F1A34" w:rsidRDefault="002F1A34" w:rsidP="002F1A34">
            <w:pPr>
              <w:jc w:val="center"/>
              <w:rPr>
                <w:ins w:id="770" w:author="Nicolas Togo" w:date="2015-11-17T20:12:00Z"/>
                <w:rFonts w:ascii="Tahoma" w:hAnsi="Tahoma" w:cs="Tahoma"/>
                <w:color w:val="000000"/>
                <w:lang w:val="es-BO" w:eastAsia="es-BO"/>
              </w:rPr>
            </w:pPr>
            <w:ins w:id="771" w:author="Nicolas Togo" w:date="2015-11-17T20:12:00Z">
              <w:r w:rsidRPr="002F1A34">
                <w:rPr>
                  <w:rFonts w:ascii="Tahoma" w:hAnsi="Tahoma" w:cs="Tahoma"/>
                  <w:color w:val="000000"/>
                  <w:lang w:val="es-BO" w:eastAsia="es-BO"/>
                </w:rPr>
                <w:t>41</w:t>
              </w:r>
            </w:ins>
          </w:p>
        </w:tc>
        <w:tc>
          <w:tcPr>
            <w:tcW w:w="1500" w:type="dxa"/>
            <w:tcBorders>
              <w:top w:val="nil"/>
              <w:left w:val="nil"/>
              <w:bottom w:val="single" w:sz="4" w:space="0" w:color="auto"/>
              <w:right w:val="single" w:sz="4" w:space="0" w:color="auto"/>
            </w:tcBorders>
            <w:shd w:val="clear" w:color="auto" w:fill="auto"/>
            <w:vAlign w:val="center"/>
            <w:hideMark/>
          </w:tcPr>
          <w:p w14:paraId="0F4EAB35" w14:textId="77777777" w:rsidR="002F1A34" w:rsidRPr="002F1A34" w:rsidRDefault="002F1A34" w:rsidP="002F1A34">
            <w:pPr>
              <w:rPr>
                <w:ins w:id="772" w:author="Nicolas Togo" w:date="2015-11-17T20:12:00Z"/>
                <w:rFonts w:ascii="Tahoma" w:hAnsi="Tahoma" w:cs="Tahoma"/>
                <w:color w:val="000000"/>
                <w:lang w:val="es-BO" w:eastAsia="es-BO"/>
              </w:rPr>
            </w:pPr>
            <w:ins w:id="773" w:author="Nicolas Togo" w:date="2015-11-17T20:12:00Z">
              <w:r w:rsidRPr="002F1A34">
                <w:rPr>
                  <w:rFonts w:ascii="Tahoma" w:hAnsi="Tahoma" w:cs="Tahoma"/>
                  <w:color w:val="000000"/>
                  <w:lang w:val="es-BO" w:eastAsia="es-BO"/>
                </w:rPr>
                <w:t>Potosí</w:t>
              </w:r>
            </w:ins>
          </w:p>
        </w:tc>
        <w:tc>
          <w:tcPr>
            <w:tcW w:w="1200" w:type="dxa"/>
            <w:tcBorders>
              <w:top w:val="nil"/>
              <w:left w:val="nil"/>
              <w:bottom w:val="single" w:sz="4" w:space="0" w:color="auto"/>
              <w:right w:val="single" w:sz="4" w:space="0" w:color="auto"/>
            </w:tcBorders>
            <w:shd w:val="clear" w:color="auto" w:fill="auto"/>
            <w:vAlign w:val="center"/>
            <w:hideMark/>
          </w:tcPr>
          <w:p w14:paraId="580ABCD6" w14:textId="77777777" w:rsidR="002F1A34" w:rsidRPr="002F1A34" w:rsidRDefault="002F1A34" w:rsidP="002F1A34">
            <w:pPr>
              <w:rPr>
                <w:ins w:id="774" w:author="Nicolas Togo" w:date="2015-11-17T20:12:00Z"/>
                <w:rFonts w:ascii="Tahoma" w:hAnsi="Tahoma" w:cs="Tahoma"/>
                <w:color w:val="000000"/>
                <w:lang w:val="es-BO" w:eastAsia="es-BO"/>
              </w:rPr>
            </w:pPr>
            <w:ins w:id="775" w:author="Nicolas Togo" w:date="2015-11-17T20:12:00Z">
              <w:r w:rsidRPr="002F1A34">
                <w:rPr>
                  <w:rFonts w:ascii="Tahoma" w:hAnsi="Tahoma" w:cs="Tahoma"/>
                  <w:color w:val="000000"/>
                  <w:lang w:val="es-BO" w:eastAsia="es-BO"/>
                </w:rPr>
                <w:t xml:space="preserve">Sur </w:t>
              </w:r>
              <w:proofErr w:type="spellStart"/>
              <w:r w:rsidRPr="002F1A34">
                <w:rPr>
                  <w:rFonts w:ascii="Tahoma" w:hAnsi="Tahoma" w:cs="Tahoma"/>
                  <w:color w:val="000000"/>
                  <w:lang w:val="es-BO" w:eastAsia="es-BO"/>
                </w:rPr>
                <w:t>Lípez</w:t>
              </w:r>
              <w:proofErr w:type="spellEnd"/>
            </w:ins>
          </w:p>
        </w:tc>
        <w:tc>
          <w:tcPr>
            <w:tcW w:w="1200" w:type="dxa"/>
            <w:tcBorders>
              <w:top w:val="nil"/>
              <w:left w:val="nil"/>
              <w:bottom w:val="single" w:sz="4" w:space="0" w:color="auto"/>
              <w:right w:val="single" w:sz="4" w:space="0" w:color="auto"/>
            </w:tcBorders>
            <w:shd w:val="clear" w:color="auto" w:fill="auto"/>
            <w:vAlign w:val="center"/>
            <w:hideMark/>
          </w:tcPr>
          <w:p w14:paraId="2EFB3A81" w14:textId="77777777" w:rsidR="002F1A34" w:rsidRPr="002F1A34" w:rsidRDefault="002F1A34" w:rsidP="002F1A34">
            <w:pPr>
              <w:rPr>
                <w:ins w:id="776" w:author="Nicolas Togo" w:date="2015-11-17T20:12:00Z"/>
                <w:rFonts w:ascii="Tahoma" w:hAnsi="Tahoma" w:cs="Tahoma"/>
                <w:color w:val="000000"/>
                <w:lang w:val="es-BO" w:eastAsia="es-BO"/>
              </w:rPr>
            </w:pPr>
            <w:ins w:id="777" w:author="Nicolas Togo" w:date="2015-11-17T20:12:00Z">
              <w:r w:rsidRPr="002F1A34">
                <w:rPr>
                  <w:rFonts w:ascii="Tahoma" w:hAnsi="Tahoma" w:cs="Tahoma"/>
                  <w:color w:val="000000"/>
                  <w:lang w:val="es-BO" w:eastAsia="es-BO"/>
                </w:rPr>
                <w:t xml:space="preserve">San Pablo de </w:t>
              </w:r>
              <w:proofErr w:type="spellStart"/>
              <w:r w:rsidRPr="002F1A34">
                <w:rPr>
                  <w:rFonts w:ascii="Tahoma" w:hAnsi="Tahoma" w:cs="Tahoma"/>
                  <w:color w:val="000000"/>
                  <w:lang w:val="es-BO" w:eastAsia="es-BO"/>
                </w:rPr>
                <w:t>Lipez</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77003BC1" w14:textId="77777777" w:rsidR="002F1A34" w:rsidRPr="002F1A34" w:rsidRDefault="002F1A34" w:rsidP="002F1A34">
            <w:pPr>
              <w:rPr>
                <w:ins w:id="778" w:author="Nicolas Togo" w:date="2015-11-17T20:12:00Z"/>
                <w:rFonts w:ascii="Tahoma" w:hAnsi="Tahoma" w:cs="Tahoma"/>
                <w:color w:val="000000"/>
                <w:lang w:val="es-BO" w:eastAsia="es-BO"/>
              </w:rPr>
            </w:pPr>
            <w:ins w:id="779" w:author="Nicolas Togo" w:date="2015-11-17T20:12:00Z">
              <w:r w:rsidRPr="002F1A34">
                <w:rPr>
                  <w:rFonts w:ascii="Tahoma" w:hAnsi="Tahoma" w:cs="Tahoma"/>
                  <w:color w:val="000000"/>
                  <w:lang w:val="es-BO" w:eastAsia="es-BO"/>
                </w:rPr>
                <w:t>VILUYO</w:t>
              </w:r>
            </w:ins>
          </w:p>
        </w:tc>
        <w:tc>
          <w:tcPr>
            <w:tcW w:w="1420" w:type="dxa"/>
            <w:tcBorders>
              <w:top w:val="nil"/>
              <w:left w:val="nil"/>
              <w:bottom w:val="single" w:sz="4" w:space="0" w:color="auto"/>
              <w:right w:val="single" w:sz="4" w:space="0" w:color="auto"/>
            </w:tcBorders>
            <w:shd w:val="clear" w:color="auto" w:fill="auto"/>
            <w:vAlign w:val="center"/>
            <w:hideMark/>
          </w:tcPr>
          <w:p w14:paraId="5F015399" w14:textId="77777777" w:rsidR="002F1A34" w:rsidRPr="002F1A34" w:rsidRDefault="002F1A34" w:rsidP="002F1A34">
            <w:pPr>
              <w:jc w:val="center"/>
              <w:rPr>
                <w:ins w:id="780" w:author="Nicolas Togo" w:date="2015-11-17T20:12:00Z"/>
                <w:rFonts w:ascii="Tahoma" w:hAnsi="Tahoma" w:cs="Tahoma"/>
                <w:color w:val="000000"/>
                <w:lang w:val="es-BO" w:eastAsia="es-BO"/>
              </w:rPr>
            </w:pPr>
            <w:ins w:id="781" w:author="Nicolas Togo" w:date="2015-11-17T20:12:00Z">
              <w:r w:rsidRPr="002F1A34">
                <w:rPr>
                  <w:rFonts w:ascii="Tahoma" w:hAnsi="Tahoma" w:cs="Tahoma"/>
                  <w:color w:val="000000"/>
                  <w:lang w:val="es-BO" w:eastAsia="es-BO"/>
                </w:rPr>
                <w:t>-66,43057</w:t>
              </w:r>
            </w:ins>
          </w:p>
        </w:tc>
        <w:tc>
          <w:tcPr>
            <w:tcW w:w="1420" w:type="dxa"/>
            <w:tcBorders>
              <w:top w:val="nil"/>
              <w:left w:val="nil"/>
              <w:bottom w:val="single" w:sz="4" w:space="0" w:color="auto"/>
              <w:right w:val="single" w:sz="4" w:space="0" w:color="auto"/>
            </w:tcBorders>
            <w:shd w:val="clear" w:color="auto" w:fill="auto"/>
            <w:vAlign w:val="center"/>
            <w:hideMark/>
          </w:tcPr>
          <w:p w14:paraId="50F0F16B" w14:textId="77777777" w:rsidR="002F1A34" w:rsidRPr="002F1A34" w:rsidRDefault="002F1A34" w:rsidP="002F1A34">
            <w:pPr>
              <w:jc w:val="center"/>
              <w:rPr>
                <w:ins w:id="782" w:author="Nicolas Togo" w:date="2015-11-17T20:12:00Z"/>
                <w:rFonts w:ascii="Tahoma" w:hAnsi="Tahoma" w:cs="Tahoma"/>
                <w:color w:val="000000"/>
                <w:lang w:val="es-BO" w:eastAsia="es-BO"/>
              </w:rPr>
            </w:pPr>
            <w:ins w:id="783" w:author="Nicolas Togo" w:date="2015-11-17T20:12:00Z">
              <w:r w:rsidRPr="002F1A34">
                <w:rPr>
                  <w:rFonts w:ascii="Tahoma" w:hAnsi="Tahoma" w:cs="Tahoma"/>
                  <w:color w:val="000000"/>
                  <w:lang w:val="es-BO" w:eastAsia="es-BO"/>
                </w:rPr>
                <w:t>-21,52609</w:t>
              </w:r>
            </w:ins>
          </w:p>
        </w:tc>
      </w:tr>
      <w:tr w:rsidR="002F1A34" w:rsidRPr="002F1A34" w14:paraId="774ED26C" w14:textId="77777777" w:rsidTr="002F1A34">
        <w:trPr>
          <w:trHeight w:val="225"/>
          <w:ins w:id="78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C9A074B" w14:textId="77777777" w:rsidR="002F1A34" w:rsidRPr="002F1A34" w:rsidRDefault="002F1A34" w:rsidP="002F1A34">
            <w:pPr>
              <w:jc w:val="center"/>
              <w:rPr>
                <w:ins w:id="785" w:author="Nicolas Togo" w:date="2015-11-17T20:12:00Z"/>
                <w:rFonts w:ascii="Tahoma" w:hAnsi="Tahoma" w:cs="Tahoma"/>
                <w:color w:val="000000"/>
                <w:lang w:val="es-BO" w:eastAsia="es-BO"/>
              </w:rPr>
            </w:pPr>
            <w:ins w:id="786" w:author="Nicolas Togo" w:date="2015-11-17T20:12:00Z">
              <w:r w:rsidRPr="002F1A34">
                <w:rPr>
                  <w:rFonts w:ascii="Tahoma" w:hAnsi="Tahoma" w:cs="Tahoma"/>
                  <w:color w:val="000000"/>
                  <w:lang w:val="es-BO" w:eastAsia="es-BO"/>
                </w:rPr>
                <w:t>42</w:t>
              </w:r>
            </w:ins>
          </w:p>
        </w:tc>
        <w:tc>
          <w:tcPr>
            <w:tcW w:w="1500" w:type="dxa"/>
            <w:tcBorders>
              <w:top w:val="nil"/>
              <w:left w:val="nil"/>
              <w:bottom w:val="single" w:sz="4" w:space="0" w:color="auto"/>
              <w:right w:val="single" w:sz="4" w:space="0" w:color="auto"/>
            </w:tcBorders>
            <w:shd w:val="clear" w:color="auto" w:fill="auto"/>
            <w:vAlign w:val="center"/>
            <w:hideMark/>
          </w:tcPr>
          <w:p w14:paraId="3C16CBD2" w14:textId="77777777" w:rsidR="002F1A34" w:rsidRPr="002F1A34" w:rsidRDefault="002F1A34" w:rsidP="002F1A34">
            <w:pPr>
              <w:rPr>
                <w:ins w:id="787" w:author="Nicolas Togo" w:date="2015-11-17T20:12:00Z"/>
                <w:rFonts w:ascii="Tahoma" w:hAnsi="Tahoma" w:cs="Tahoma"/>
                <w:color w:val="000000"/>
                <w:lang w:val="es-BO" w:eastAsia="es-BO"/>
              </w:rPr>
            </w:pPr>
            <w:ins w:id="78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51960FA1" w14:textId="77777777" w:rsidR="002F1A34" w:rsidRPr="002F1A34" w:rsidRDefault="002F1A34" w:rsidP="002F1A34">
            <w:pPr>
              <w:rPr>
                <w:ins w:id="789" w:author="Nicolas Togo" w:date="2015-11-17T20:12:00Z"/>
                <w:rFonts w:ascii="Tahoma" w:hAnsi="Tahoma" w:cs="Tahoma"/>
                <w:color w:val="000000"/>
                <w:lang w:val="es-BO" w:eastAsia="es-BO"/>
              </w:rPr>
            </w:pPr>
            <w:proofErr w:type="spellStart"/>
            <w:ins w:id="790" w:author="Nicolas Togo" w:date="2015-11-17T20:12:00Z">
              <w:r w:rsidRPr="002F1A34">
                <w:rPr>
                  <w:rFonts w:ascii="Tahoma" w:hAnsi="Tahoma" w:cs="Tahoma"/>
                  <w:color w:val="000000"/>
                  <w:lang w:val="es-BO" w:eastAsia="es-BO"/>
                </w:rPr>
                <w:t>Angel</w:t>
              </w:r>
              <w:proofErr w:type="spellEnd"/>
              <w:r w:rsidRPr="002F1A34">
                <w:rPr>
                  <w:rFonts w:ascii="Tahoma" w:hAnsi="Tahoma" w:cs="Tahoma"/>
                  <w:color w:val="000000"/>
                  <w:lang w:val="es-BO" w:eastAsia="es-BO"/>
                </w:rPr>
                <w:t xml:space="preserve"> Sandoval</w:t>
              </w:r>
            </w:ins>
          </w:p>
        </w:tc>
        <w:tc>
          <w:tcPr>
            <w:tcW w:w="1200" w:type="dxa"/>
            <w:tcBorders>
              <w:top w:val="nil"/>
              <w:left w:val="nil"/>
              <w:bottom w:val="single" w:sz="4" w:space="0" w:color="auto"/>
              <w:right w:val="single" w:sz="4" w:space="0" w:color="auto"/>
            </w:tcBorders>
            <w:shd w:val="clear" w:color="auto" w:fill="auto"/>
            <w:vAlign w:val="center"/>
            <w:hideMark/>
          </w:tcPr>
          <w:p w14:paraId="04E27340" w14:textId="77777777" w:rsidR="002F1A34" w:rsidRPr="002F1A34" w:rsidRDefault="002F1A34" w:rsidP="002F1A34">
            <w:pPr>
              <w:rPr>
                <w:ins w:id="791" w:author="Nicolas Togo" w:date="2015-11-17T20:12:00Z"/>
                <w:rFonts w:ascii="Tahoma" w:hAnsi="Tahoma" w:cs="Tahoma"/>
                <w:color w:val="000000"/>
                <w:lang w:val="es-BO" w:eastAsia="es-BO"/>
              </w:rPr>
            </w:pPr>
            <w:ins w:id="792" w:author="Nicolas Togo" w:date="2015-11-17T20:12:00Z">
              <w:r w:rsidRPr="002F1A34">
                <w:rPr>
                  <w:rFonts w:ascii="Tahoma" w:hAnsi="Tahoma" w:cs="Tahoma"/>
                  <w:color w:val="000000"/>
                  <w:lang w:val="es-BO" w:eastAsia="es-BO"/>
                </w:rPr>
                <w:t>San Matías</w:t>
              </w:r>
            </w:ins>
          </w:p>
        </w:tc>
        <w:tc>
          <w:tcPr>
            <w:tcW w:w="1820" w:type="dxa"/>
            <w:tcBorders>
              <w:top w:val="nil"/>
              <w:left w:val="nil"/>
              <w:bottom w:val="single" w:sz="4" w:space="0" w:color="auto"/>
              <w:right w:val="single" w:sz="4" w:space="0" w:color="auto"/>
            </w:tcBorders>
            <w:shd w:val="clear" w:color="auto" w:fill="auto"/>
            <w:vAlign w:val="center"/>
            <w:hideMark/>
          </w:tcPr>
          <w:p w14:paraId="7E6C16F8" w14:textId="77777777" w:rsidR="002F1A34" w:rsidRPr="002F1A34" w:rsidRDefault="002F1A34" w:rsidP="002F1A34">
            <w:pPr>
              <w:rPr>
                <w:ins w:id="793" w:author="Nicolas Togo" w:date="2015-11-17T20:12:00Z"/>
                <w:rFonts w:ascii="Tahoma" w:hAnsi="Tahoma" w:cs="Tahoma"/>
                <w:color w:val="000000"/>
                <w:lang w:val="es-BO" w:eastAsia="es-BO"/>
              </w:rPr>
            </w:pPr>
            <w:ins w:id="794" w:author="Nicolas Togo" w:date="2015-11-17T20:12:00Z">
              <w:r w:rsidRPr="002F1A34">
                <w:rPr>
                  <w:rFonts w:ascii="Tahoma" w:hAnsi="Tahoma" w:cs="Tahoma"/>
                  <w:color w:val="000000"/>
                  <w:lang w:val="es-BO" w:eastAsia="es-BO"/>
                </w:rPr>
                <w:t>SAN FERNANDO</w:t>
              </w:r>
            </w:ins>
          </w:p>
        </w:tc>
        <w:tc>
          <w:tcPr>
            <w:tcW w:w="1420" w:type="dxa"/>
            <w:tcBorders>
              <w:top w:val="nil"/>
              <w:left w:val="nil"/>
              <w:bottom w:val="single" w:sz="4" w:space="0" w:color="auto"/>
              <w:right w:val="single" w:sz="4" w:space="0" w:color="auto"/>
            </w:tcBorders>
            <w:shd w:val="clear" w:color="auto" w:fill="auto"/>
            <w:vAlign w:val="center"/>
            <w:hideMark/>
          </w:tcPr>
          <w:p w14:paraId="13BA1531" w14:textId="77777777" w:rsidR="002F1A34" w:rsidRPr="002F1A34" w:rsidRDefault="002F1A34" w:rsidP="002F1A34">
            <w:pPr>
              <w:jc w:val="center"/>
              <w:rPr>
                <w:ins w:id="795" w:author="Nicolas Togo" w:date="2015-11-17T20:12:00Z"/>
                <w:rFonts w:ascii="Tahoma" w:hAnsi="Tahoma" w:cs="Tahoma"/>
                <w:color w:val="000000"/>
                <w:lang w:val="es-BO" w:eastAsia="es-BO"/>
              </w:rPr>
            </w:pPr>
            <w:ins w:id="796" w:author="Nicolas Togo" w:date="2015-11-17T20:12:00Z">
              <w:r w:rsidRPr="002F1A34">
                <w:rPr>
                  <w:rFonts w:ascii="Tahoma" w:hAnsi="Tahoma" w:cs="Tahoma"/>
                  <w:color w:val="000000"/>
                  <w:lang w:val="es-BO" w:eastAsia="es-BO"/>
                </w:rPr>
                <w:t>-58,63768</w:t>
              </w:r>
            </w:ins>
          </w:p>
        </w:tc>
        <w:tc>
          <w:tcPr>
            <w:tcW w:w="1420" w:type="dxa"/>
            <w:tcBorders>
              <w:top w:val="nil"/>
              <w:left w:val="nil"/>
              <w:bottom w:val="single" w:sz="4" w:space="0" w:color="auto"/>
              <w:right w:val="single" w:sz="4" w:space="0" w:color="auto"/>
            </w:tcBorders>
            <w:shd w:val="clear" w:color="auto" w:fill="auto"/>
            <w:vAlign w:val="center"/>
            <w:hideMark/>
          </w:tcPr>
          <w:p w14:paraId="64CBBE42" w14:textId="77777777" w:rsidR="002F1A34" w:rsidRPr="002F1A34" w:rsidRDefault="002F1A34" w:rsidP="002F1A34">
            <w:pPr>
              <w:jc w:val="center"/>
              <w:rPr>
                <w:ins w:id="797" w:author="Nicolas Togo" w:date="2015-11-17T20:12:00Z"/>
                <w:rFonts w:ascii="Tahoma" w:hAnsi="Tahoma" w:cs="Tahoma"/>
                <w:color w:val="000000"/>
                <w:lang w:val="es-BO" w:eastAsia="es-BO"/>
              </w:rPr>
            </w:pPr>
            <w:ins w:id="798" w:author="Nicolas Togo" w:date="2015-11-17T20:12:00Z">
              <w:r w:rsidRPr="002F1A34">
                <w:rPr>
                  <w:rFonts w:ascii="Tahoma" w:hAnsi="Tahoma" w:cs="Tahoma"/>
                  <w:color w:val="000000"/>
                  <w:lang w:val="es-BO" w:eastAsia="es-BO"/>
                </w:rPr>
                <w:t>-17,25968</w:t>
              </w:r>
            </w:ins>
          </w:p>
        </w:tc>
      </w:tr>
      <w:tr w:rsidR="002F1A34" w:rsidRPr="002F1A34" w14:paraId="584FED77" w14:textId="77777777" w:rsidTr="002F1A34">
        <w:trPr>
          <w:trHeight w:val="225"/>
          <w:ins w:id="79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5EB8162" w14:textId="77777777" w:rsidR="002F1A34" w:rsidRPr="002F1A34" w:rsidRDefault="002F1A34" w:rsidP="002F1A34">
            <w:pPr>
              <w:jc w:val="center"/>
              <w:rPr>
                <w:ins w:id="800" w:author="Nicolas Togo" w:date="2015-11-17T20:12:00Z"/>
                <w:rFonts w:ascii="Tahoma" w:hAnsi="Tahoma" w:cs="Tahoma"/>
                <w:color w:val="000000"/>
                <w:lang w:val="es-BO" w:eastAsia="es-BO"/>
              </w:rPr>
            </w:pPr>
            <w:ins w:id="801" w:author="Nicolas Togo" w:date="2015-11-17T20:12:00Z">
              <w:r w:rsidRPr="002F1A34">
                <w:rPr>
                  <w:rFonts w:ascii="Tahoma" w:hAnsi="Tahoma" w:cs="Tahoma"/>
                  <w:color w:val="000000"/>
                  <w:lang w:val="es-BO" w:eastAsia="es-BO"/>
                </w:rPr>
                <w:t>43</w:t>
              </w:r>
            </w:ins>
          </w:p>
        </w:tc>
        <w:tc>
          <w:tcPr>
            <w:tcW w:w="1500" w:type="dxa"/>
            <w:tcBorders>
              <w:top w:val="nil"/>
              <w:left w:val="nil"/>
              <w:bottom w:val="single" w:sz="4" w:space="0" w:color="auto"/>
              <w:right w:val="single" w:sz="4" w:space="0" w:color="auto"/>
            </w:tcBorders>
            <w:shd w:val="clear" w:color="auto" w:fill="auto"/>
            <w:vAlign w:val="center"/>
            <w:hideMark/>
          </w:tcPr>
          <w:p w14:paraId="56CF41BA" w14:textId="77777777" w:rsidR="002F1A34" w:rsidRPr="002F1A34" w:rsidRDefault="002F1A34" w:rsidP="002F1A34">
            <w:pPr>
              <w:rPr>
                <w:ins w:id="802" w:author="Nicolas Togo" w:date="2015-11-17T20:12:00Z"/>
                <w:rFonts w:ascii="Tahoma" w:hAnsi="Tahoma" w:cs="Tahoma"/>
                <w:color w:val="000000"/>
                <w:lang w:val="es-BO" w:eastAsia="es-BO"/>
              </w:rPr>
            </w:pPr>
            <w:ins w:id="803"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68194E17" w14:textId="77777777" w:rsidR="002F1A34" w:rsidRPr="002F1A34" w:rsidRDefault="002F1A34" w:rsidP="002F1A34">
            <w:pPr>
              <w:rPr>
                <w:ins w:id="804" w:author="Nicolas Togo" w:date="2015-11-17T20:12:00Z"/>
                <w:rFonts w:ascii="Tahoma" w:hAnsi="Tahoma" w:cs="Tahoma"/>
                <w:color w:val="000000"/>
                <w:lang w:val="es-BO" w:eastAsia="es-BO"/>
              </w:rPr>
            </w:pPr>
            <w:proofErr w:type="spellStart"/>
            <w:ins w:id="805" w:author="Nicolas Togo" w:date="2015-11-17T20:12:00Z">
              <w:r w:rsidRPr="002F1A34">
                <w:rPr>
                  <w:rFonts w:ascii="Tahoma" w:hAnsi="Tahoma" w:cs="Tahoma"/>
                  <w:color w:val="000000"/>
                  <w:lang w:val="es-BO" w:eastAsia="es-BO"/>
                </w:rPr>
                <w:t>Angel</w:t>
              </w:r>
              <w:proofErr w:type="spellEnd"/>
              <w:r w:rsidRPr="002F1A34">
                <w:rPr>
                  <w:rFonts w:ascii="Tahoma" w:hAnsi="Tahoma" w:cs="Tahoma"/>
                  <w:color w:val="000000"/>
                  <w:lang w:val="es-BO" w:eastAsia="es-BO"/>
                </w:rPr>
                <w:t xml:space="preserve"> Sandoval</w:t>
              </w:r>
            </w:ins>
          </w:p>
        </w:tc>
        <w:tc>
          <w:tcPr>
            <w:tcW w:w="1200" w:type="dxa"/>
            <w:tcBorders>
              <w:top w:val="nil"/>
              <w:left w:val="nil"/>
              <w:bottom w:val="single" w:sz="4" w:space="0" w:color="auto"/>
              <w:right w:val="single" w:sz="4" w:space="0" w:color="auto"/>
            </w:tcBorders>
            <w:shd w:val="clear" w:color="auto" w:fill="auto"/>
            <w:vAlign w:val="center"/>
            <w:hideMark/>
          </w:tcPr>
          <w:p w14:paraId="2DD5BA2C" w14:textId="77777777" w:rsidR="002F1A34" w:rsidRPr="002F1A34" w:rsidRDefault="002F1A34" w:rsidP="002F1A34">
            <w:pPr>
              <w:rPr>
                <w:ins w:id="806" w:author="Nicolas Togo" w:date="2015-11-17T20:12:00Z"/>
                <w:rFonts w:ascii="Tahoma" w:hAnsi="Tahoma" w:cs="Tahoma"/>
                <w:color w:val="000000"/>
                <w:lang w:val="es-BO" w:eastAsia="es-BO"/>
              </w:rPr>
            </w:pPr>
            <w:ins w:id="807" w:author="Nicolas Togo" w:date="2015-11-17T20:12:00Z">
              <w:r w:rsidRPr="002F1A34">
                <w:rPr>
                  <w:rFonts w:ascii="Tahoma" w:hAnsi="Tahoma" w:cs="Tahoma"/>
                  <w:color w:val="000000"/>
                  <w:lang w:val="es-BO" w:eastAsia="es-BO"/>
                </w:rPr>
                <w:t>San Matías</w:t>
              </w:r>
            </w:ins>
          </w:p>
        </w:tc>
        <w:tc>
          <w:tcPr>
            <w:tcW w:w="1820" w:type="dxa"/>
            <w:tcBorders>
              <w:top w:val="nil"/>
              <w:left w:val="nil"/>
              <w:bottom w:val="single" w:sz="4" w:space="0" w:color="auto"/>
              <w:right w:val="single" w:sz="4" w:space="0" w:color="auto"/>
            </w:tcBorders>
            <w:shd w:val="clear" w:color="auto" w:fill="auto"/>
            <w:vAlign w:val="center"/>
            <w:hideMark/>
          </w:tcPr>
          <w:p w14:paraId="7B540073" w14:textId="77777777" w:rsidR="002F1A34" w:rsidRPr="002F1A34" w:rsidRDefault="002F1A34" w:rsidP="002F1A34">
            <w:pPr>
              <w:rPr>
                <w:ins w:id="808" w:author="Nicolas Togo" w:date="2015-11-17T20:12:00Z"/>
                <w:rFonts w:ascii="Tahoma" w:hAnsi="Tahoma" w:cs="Tahoma"/>
                <w:color w:val="000000"/>
                <w:lang w:val="es-BO" w:eastAsia="es-BO"/>
              </w:rPr>
            </w:pPr>
            <w:ins w:id="809" w:author="Nicolas Togo" w:date="2015-11-17T20:12:00Z">
              <w:r w:rsidRPr="002F1A34">
                <w:rPr>
                  <w:rFonts w:ascii="Tahoma" w:hAnsi="Tahoma" w:cs="Tahoma"/>
                  <w:color w:val="000000"/>
                  <w:lang w:val="es-BO" w:eastAsia="es-BO"/>
                </w:rPr>
                <w:t xml:space="preserve">SANTA ISABEL </w:t>
              </w:r>
            </w:ins>
          </w:p>
        </w:tc>
        <w:tc>
          <w:tcPr>
            <w:tcW w:w="1420" w:type="dxa"/>
            <w:tcBorders>
              <w:top w:val="nil"/>
              <w:left w:val="nil"/>
              <w:bottom w:val="single" w:sz="4" w:space="0" w:color="auto"/>
              <w:right w:val="single" w:sz="4" w:space="0" w:color="auto"/>
            </w:tcBorders>
            <w:shd w:val="clear" w:color="auto" w:fill="auto"/>
            <w:vAlign w:val="center"/>
            <w:hideMark/>
          </w:tcPr>
          <w:p w14:paraId="60A22D24" w14:textId="77777777" w:rsidR="002F1A34" w:rsidRPr="002F1A34" w:rsidRDefault="002F1A34" w:rsidP="002F1A34">
            <w:pPr>
              <w:jc w:val="center"/>
              <w:rPr>
                <w:ins w:id="810" w:author="Nicolas Togo" w:date="2015-11-17T20:12:00Z"/>
                <w:rFonts w:ascii="Tahoma" w:hAnsi="Tahoma" w:cs="Tahoma"/>
                <w:color w:val="000000"/>
                <w:lang w:val="es-BO" w:eastAsia="es-BO"/>
              </w:rPr>
            </w:pPr>
            <w:ins w:id="811" w:author="Nicolas Togo" w:date="2015-11-17T20:12:00Z">
              <w:r w:rsidRPr="002F1A34">
                <w:rPr>
                  <w:rFonts w:ascii="Tahoma" w:hAnsi="Tahoma" w:cs="Tahoma"/>
                  <w:color w:val="000000"/>
                  <w:lang w:val="es-BO" w:eastAsia="es-BO"/>
                </w:rPr>
                <w:t>-58,64329</w:t>
              </w:r>
            </w:ins>
          </w:p>
        </w:tc>
        <w:tc>
          <w:tcPr>
            <w:tcW w:w="1420" w:type="dxa"/>
            <w:tcBorders>
              <w:top w:val="nil"/>
              <w:left w:val="nil"/>
              <w:bottom w:val="single" w:sz="4" w:space="0" w:color="auto"/>
              <w:right w:val="single" w:sz="4" w:space="0" w:color="auto"/>
            </w:tcBorders>
            <w:shd w:val="clear" w:color="auto" w:fill="auto"/>
            <w:vAlign w:val="center"/>
            <w:hideMark/>
          </w:tcPr>
          <w:p w14:paraId="48AAB789" w14:textId="77777777" w:rsidR="002F1A34" w:rsidRPr="002F1A34" w:rsidRDefault="002F1A34" w:rsidP="002F1A34">
            <w:pPr>
              <w:jc w:val="center"/>
              <w:rPr>
                <w:ins w:id="812" w:author="Nicolas Togo" w:date="2015-11-17T20:12:00Z"/>
                <w:rFonts w:ascii="Tahoma" w:hAnsi="Tahoma" w:cs="Tahoma"/>
                <w:color w:val="000000"/>
                <w:lang w:val="es-BO" w:eastAsia="es-BO"/>
              </w:rPr>
            </w:pPr>
            <w:ins w:id="813" w:author="Nicolas Togo" w:date="2015-11-17T20:12:00Z">
              <w:r w:rsidRPr="002F1A34">
                <w:rPr>
                  <w:rFonts w:ascii="Tahoma" w:hAnsi="Tahoma" w:cs="Tahoma"/>
                  <w:color w:val="000000"/>
                  <w:lang w:val="es-BO" w:eastAsia="es-BO"/>
                </w:rPr>
                <w:t>-16,41766</w:t>
              </w:r>
            </w:ins>
          </w:p>
        </w:tc>
      </w:tr>
      <w:tr w:rsidR="002F1A34" w:rsidRPr="002F1A34" w14:paraId="5A4FDAC9" w14:textId="77777777" w:rsidTr="002F1A34">
        <w:trPr>
          <w:trHeight w:val="225"/>
          <w:ins w:id="81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D55E140" w14:textId="77777777" w:rsidR="002F1A34" w:rsidRPr="002F1A34" w:rsidRDefault="002F1A34" w:rsidP="002F1A34">
            <w:pPr>
              <w:jc w:val="center"/>
              <w:rPr>
                <w:ins w:id="815" w:author="Nicolas Togo" w:date="2015-11-17T20:12:00Z"/>
                <w:rFonts w:ascii="Tahoma" w:hAnsi="Tahoma" w:cs="Tahoma"/>
                <w:color w:val="000000"/>
                <w:lang w:val="es-BO" w:eastAsia="es-BO"/>
              </w:rPr>
            </w:pPr>
            <w:ins w:id="816" w:author="Nicolas Togo" w:date="2015-11-17T20:12:00Z">
              <w:r w:rsidRPr="002F1A34">
                <w:rPr>
                  <w:rFonts w:ascii="Tahoma" w:hAnsi="Tahoma" w:cs="Tahoma"/>
                  <w:color w:val="000000"/>
                  <w:lang w:val="es-BO" w:eastAsia="es-BO"/>
                </w:rPr>
                <w:t>44</w:t>
              </w:r>
            </w:ins>
          </w:p>
        </w:tc>
        <w:tc>
          <w:tcPr>
            <w:tcW w:w="1500" w:type="dxa"/>
            <w:tcBorders>
              <w:top w:val="nil"/>
              <w:left w:val="nil"/>
              <w:bottom w:val="single" w:sz="4" w:space="0" w:color="auto"/>
              <w:right w:val="single" w:sz="4" w:space="0" w:color="auto"/>
            </w:tcBorders>
            <w:shd w:val="clear" w:color="auto" w:fill="auto"/>
            <w:vAlign w:val="center"/>
            <w:hideMark/>
          </w:tcPr>
          <w:p w14:paraId="32AF00C2" w14:textId="77777777" w:rsidR="002F1A34" w:rsidRPr="002F1A34" w:rsidRDefault="002F1A34" w:rsidP="002F1A34">
            <w:pPr>
              <w:rPr>
                <w:ins w:id="817" w:author="Nicolas Togo" w:date="2015-11-17T20:12:00Z"/>
                <w:rFonts w:ascii="Tahoma" w:hAnsi="Tahoma" w:cs="Tahoma"/>
                <w:color w:val="000000"/>
                <w:lang w:val="es-BO" w:eastAsia="es-BO"/>
              </w:rPr>
            </w:pPr>
            <w:ins w:id="81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7EBCE844" w14:textId="77777777" w:rsidR="002F1A34" w:rsidRPr="002F1A34" w:rsidRDefault="002F1A34" w:rsidP="002F1A34">
            <w:pPr>
              <w:rPr>
                <w:ins w:id="819" w:author="Nicolas Togo" w:date="2015-11-17T20:12:00Z"/>
                <w:rFonts w:ascii="Tahoma" w:hAnsi="Tahoma" w:cs="Tahoma"/>
                <w:color w:val="000000"/>
                <w:lang w:val="es-BO" w:eastAsia="es-BO"/>
              </w:rPr>
            </w:pPr>
            <w:ins w:id="820" w:author="Nicolas Togo" w:date="2015-11-17T20:12:00Z">
              <w:r w:rsidRPr="002F1A34">
                <w:rPr>
                  <w:rFonts w:ascii="Tahoma" w:hAnsi="Tahoma" w:cs="Tahoma"/>
                  <w:color w:val="000000"/>
                  <w:lang w:val="es-BO" w:eastAsia="es-BO"/>
                </w:rPr>
                <w:t>Chiquitos</w:t>
              </w:r>
            </w:ins>
          </w:p>
        </w:tc>
        <w:tc>
          <w:tcPr>
            <w:tcW w:w="1200" w:type="dxa"/>
            <w:tcBorders>
              <w:top w:val="nil"/>
              <w:left w:val="nil"/>
              <w:bottom w:val="single" w:sz="4" w:space="0" w:color="auto"/>
              <w:right w:val="single" w:sz="4" w:space="0" w:color="auto"/>
            </w:tcBorders>
            <w:shd w:val="clear" w:color="auto" w:fill="auto"/>
            <w:vAlign w:val="center"/>
            <w:hideMark/>
          </w:tcPr>
          <w:p w14:paraId="30277815" w14:textId="77777777" w:rsidR="002F1A34" w:rsidRPr="002F1A34" w:rsidRDefault="002F1A34" w:rsidP="002F1A34">
            <w:pPr>
              <w:rPr>
                <w:ins w:id="821" w:author="Nicolas Togo" w:date="2015-11-17T20:12:00Z"/>
                <w:rFonts w:ascii="Tahoma" w:hAnsi="Tahoma" w:cs="Tahoma"/>
                <w:color w:val="000000"/>
                <w:lang w:val="es-BO" w:eastAsia="es-BO"/>
              </w:rPr>
            </w:pPr>
            <w:ins w:id="822" w:author="Nicolas Togo" w:date="2015-11-17T20:12:00Z">
              <w:r w:rsidRPr="002F1A34">
                <w:rPr>
                  <w:rFonts w:ascii="Tahoma" w:hAnsi="Tahoma" w:cs="Tahoma"/>
                  <w:color w:val="000000"/>
                  <w:lang w:val="es-BO" w:eastAsia="es-BO"/>
                </w:rPr>
                <w:t>San José de Chiquitos</w:t>
              </w:r>
            </w:ins>
          </w:p>
        </w:tc>
        <w:tc>
          <w:tcPr>
            <w:tcW w:w="1820" w:type="dxa"/>
            <w:tcBorders>
              <w:top w:val="nil"/>
              <w:left w:val="nil"/>
              <w:bottom w:val="single" w:sz="4" w:space="0" w:color="auto"/>
              <w:right w:val="single" w:sz="4" w:space="0" w:color="auto"/>
            </w:tcBorders>
            <w:shd w:val="clear" w:color="auto" w:fill="auto"/>
            <w:vAlign w:val="center"/>
            <w:hideMark/>
          </w:tcPr>
          <w:p w14:paraId="75368F5F" w14:textId="77777777" w:rsidR="002F1A34" w:rsidRPr="002F1A34" w:rsidRDefault="002F1A34" w:rsidP="002F1A34">
            <w:pPr>
              <w:rPr>
                <w:ins w:id="823" w:author="Nicolas Togo" w:date="2015-11-17T20:12:00Z"/>
                <w:rFonts w:ascii="Tahoma" w:hAnsi="Tahoma" w:cs="Tahoma"/>
                <w:color w:val="000000"/>
                <w:lang w:val="es-BO" w:eastAsia="es-BO"/>
              </w:rPr>
            </w:pPr>
            <w:ins w:id="824" w:author="Nicolas Togo" w:date="2015-11-17T20:12:00Z">
              <w:r w:rsidRPr="002F1A34">
                <w:rPr>
                  <w:rFonts w:ascii="Tahoma" w:hAnsi="Tahoma" w:cs="Tahoma"/>
                  <w:color w:val="000000"/>
                  <w:lang w:val="es-BO" w:eastAsia="es-BO"/>
                </w:rPr>
                <w:t>NATIVIDAD</w:t>
              </w:r>
            </w:ins>
          </w:p>
        </w:tc>
        <w:tc>
          <w:tcPr>
            <w:tcW w:w="1420" w:type="dxa"/>
            <w:tcBorders>
              <w:top w:val="nil"/>
              <w:left w:val="nil"/>
              <w:bottom w:val="single" w:sz="4" w:space="0" w:color="auto"/>
              <w:right w:val="single" w:sz="4" w:space="0" w:color="auto"/>
            </w:tcBorders>
            <w:shd w:val="clear" w:color="auto" w:fill="auto"/>
            <w:vAlign w:val="center"/>
            <w:hideMark/>
          </w:tcPr>
          <w:p w14:paraId="4927363C" w14:textId="77777777" w:rsidR="002F1A34" w:rsidRPr="002F1A34" w:rsidRDefault="002F1A34" w:rsidP="002F1A34">
            <w:pPr>
              <w:jc w:val="center"/>
              <w:rPr>
                <w:ins w:id="825" w:author="Nicolas Togo" w:date="2015-11-17T20:12:00Z"/>
                <w:rFonts w:ascii="Tahoma" w:hAnsi="Tahoma" w:cs="Tahoma"/>
                <w:color w:val="000000"/>
                <w:lang w:val="es-BO" w:eastAsia="es-BO"/>
              </w:rPr>
            </w:pPr>
            <w:ins w:id="826" w:author="Nicolas Togo" w:date="2015-11-17T20:12:00Z">
              <w:r w:rsidRPr="002F1A34">
                <w:rPr>
                  <w:rFonts w:ascii="Tahoma" w:hAnsi="Tahoma" w:cs="Tahoma"/>
                  <w:color w:val="000000"/>
                  <w:lang w:val="es-BO" w:eastAsia="es-BO"/>
                </w:rPr>
                <w:t>-60,9005833</w:t>
              </w:r>
            </w:ins>
          </w:p>
        </w:tc>
        <w:tc>
          <w:tcPr>
            <w:tcW w:w="1420" w:type="dxa"/>
            <w:tcBorders>
              <w:top w:val="nil"/>
              <w:left w:val="nil"/>
              <w:bottom w:val="single" w:sz="4" w:space="0" w:color="auto"/>
              <w:right w:val="single" w:sz="4" w:space="0" w:color="auto"/>
            </w:tcBorders>
            <w:shd w:val="clear" w:color="auto" w:fill="auto"/>
            <w:vAlign w:val="center"/>
            <w:hideMark/>
          </w:tcPr>
          <w:p w14:paraId="0058660E" w14:textId="77777777" w:rsidR="002F1A34" w:rsidRPr="002F1A34" w:rsidRDefault="002F1A34" w:rsidP="002F1A34">
            <w:pPr>
              <w:jc w:val="center"/>
              <w:rPr>
                <w:ins w:id="827" w:author="Nicolas Togo" w:date="2015-11-17T20:12:00Z"/>
                <w:rFonts w:ascii="Tahoma" w:hAnsi="Tahoma" w:cs="Tahoma"/>
                <w:color w:val="000000"/>
                <w:lang w:val="es-BO" w:eastAsia="es-BO"/>
              </w:rPr>
            </w:pPr>
            <w:ins w:id="828" w:author="Nicolas Togo" w:date="2015-11-17T20:12:00Z">
              <w:r w:rsidRPr="002F1A34">
                <w:rPr>
                  <w:rFonts w:ascii="Tahoma" w:hAnsi="Tahoma" w:cs="Tahoma"/>
                  <w:color w:val="000000"/>
                  <w:lang w:val="es-BO" w:eastAsia="es-BO"/>
                </w:rPr>
                <w:t>-17,8976111</w:t>
              </w:r>
            </w:ins>
          </w:p>
        </w:tc>
      </w:tr>
      <w:tr w:rsidR="002F1A34" w:rsidRPr="002F1A34" w14:paraId="25FC2872" w14:textId="77777777" w:rsidTr="002F1A34">
        <w:trPr>
          <w:trHeight w:val="225"/>
          <w:ins w:id="82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4893799" w14:textId="77777777" w:rsidR="002F1A34" w:rsidRPr="002F1A34" w:rsidRDefault="002F1A34" w:rsidP="002F1A34">
            <w:pPr>
              <w:jc w:val="center"/>
              <w:rPr>
                <w:ins w:id="830" w:author="Nicolas Togo" w:date="2015-11-17T20:12:00Z"/>
                <w:rFonts w:ascii="Tahoma" w:hAnsi="Tahoma" w:cs="Tahoma"/>
                <w:color w:val="000000"/>
                <w:lang w:val="es-BO" w:eastAsia="es-BO"/>
              </w:rPr>
            </w:pPr>
            <w:ins w:id="831" w:author="Nicolas Togo" w:date="2015-11-17T20:12:00Z">
              <w:r w:rsidRPr="002F1A34">
                <w:rPr>
                  <w:rFonts w:ascii="Tahoma" w:hAnsi="Tahoma" w:cs="Tahoma"/>
                  <w:color w:val="000000"/>
                  <w:lang w:val="es-BO" w:eastAsia="es-BO"/>
                </w:rPr>
                <w:t>45</w:t>
              </w:r>
            </w:ins>
          </w:p>
        </w:tc>
        <w:tc>
          <w:tcPr>
            <w:tcW w:w="1500" w:type="dxa"/>
            <w:tcBorders>
              <w:top w:val="nil"/>
              <w:left w:val="nil"/>
              <w:bottom w:val="single" w:sz="4" w:space="0" w:color="auto"/>
              <w:right w:val="single" w:sz="4" w:space="0" w:color="auto"/>
            </w:tcBorders>
            <w:shd w:val="clear" w:color="auto" w:fill="auto"/>
            <w:vAlign w:val="center"/>
            <w:hideMark/>
          </w:tcPr>
          <w:p w14:paraId="5F26C3FE" w14:textId="77777777" w:rsidR="002F1A34" w:rsidRPr="002F1A34" w:rsidRDefault="002F1A34" w:rsidP="002F1A34">
            <w:pPr>
              <w:rPr>
                <w:ins w:id="832" w:author="Nicolas Togo" w:date="2015-11-17T20:12:00Z"/>
                <w:rFonts w:ascii="Tahoma" w:hAnsi="Tahoma" w:cs="Tahoma"/>
                <w:color w:val="000000"/>
                <w:lang w:val="es-BO" w:eastAsia="es-BO"/>
              </w:rPr>
            </w:pPr>
            <w:ins w:id="833"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6D39D830" w14:textId="77777777" w:rsidR="002F1A34" w:rsidRPr="002F1A34" w:rsidRDefault="002F1A34" w:rsidP="002F1A34">
            <w:pPr>
              <w:rPr>
                <w:ins w:id="834" w:author="Nicolas Togo" w:date="2015-11-17T20:12:00Z"/>
                <w:rFonts w:ascii="Tahoma" w:hAnsi="Tahoma" w:cs="Tahoma"/>
                <w:color w:val="000000"/>
                <w:lang w:val="es-BO" w:eastAsia="es-BO"/>
              </w:rPr>
            </w:pPr>
            <w:ins w:id="835" w:author="Nicolas Togo" w:date="2015-11-17T20:12:00Z">
              <w:r w:rsidRPr="002F1A34">
                <w:rPr>
                  <w:rFonts w:ascii="Tahoma" w:hAnsi="Tahoma" w:cs="Tahoma"/>
                  <w:color w:val="000000"/>
                  <w:lang w:val="es-BO" w:eastAsia="es-BO"/>
                </w:rPr>
                <w:t>Cordillera</w:t>
              </w:r>
            </w:ins>
          </w:p>
        </w:tc>
        <w:tc>
          <w:tcPr>
            <w:tcW w:w="1200" w:type="dxa"/>
            <w:tcBorders>
              <w:top w:val="nil"/>
              <w:left w:val="nil"/>
              <w:bottom w:val="single" w:sz="4" w:space="0" w:color="auto"/>
              <w:right w:val="single" w:sz="4" w:space="0" w:color="auto"/>
            </w:tcBorders>
            <w:shd w:val="clear" w:color="auto" w:fill="auto"/>
            <w:vAlign w:val="center"/>
            <w:hideMark/>
          </w:tcPr>
          <w:p w14:paraId="5F279F60" w14:textId="77777777" w:rsidR="002F1A34" w:rsidRPr="002F1A34" w:rsidRDefault="002F1A34" w:rsidP="002F1A34">
            <w:pPr>
              <w:rPr>
                <w:ins w:id="836" w:author="Nicolas Togo" w:date="2015-11-17T20:12:00Z"/>
                <w:rFonts w:ascii="Tahoma" w:hAnsi="Tahoma" w:cs="Tahoma"/>
                <w:color w:val="000000"/>
                <w:lang w:val="es-BO" w:eastAsia="es-BO"/>
              </w:rPr>
            </w:pPr>
            <w:proofErr w:type="spellStart"/>
            <w:ins w:id="837" w:author="Nicolas Togo" w:date="2015-11-17T20:12:00Z">
              <w:r w:rsidRPr="002F1A34">
                <w:rPr>
                  <w:rFonts w:ascii="Tahoma" w:hAnsi="Tahoma" w:cs="Tahoma"/>
                  <w:color w:val="000000"/>
                  <w:lang w:val="es-BO" w:eastAsia="es-BO"/>
                </w:rPr>
                <w:t>Charagua</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0E19FC1F" w14:textId="77777777" w:rsidR="002F1A34" w:rsidRPr="002F1A34" w:rsidRDefault="002F1A34" w:rsidP="002F1A34">
            <w:pPr>
              <w:rPr>
                <w:ins w:id="838" w:author="Nicolas Togo" w:date="2015-11-17T20:12:00Z"/>
                <w:rFonts w:ascii="Tahoma" w:hAnsi="Tahoma" w:cs="Tahoma"/>
                <w:color w:val="000000"/>
                <w:lang w:val="es-BO" w:eastAsia="es-BO"/>
              </w:rPr>
            </w:pPr>
            <w:ins w:id="839" w:author="Nicolas Togo" w:date="2015-11-17T20:12:00Z">
              <w:r w:rsidRPr="002F1A34">
                <w:rPr>
                  <w:rFonts w:ascii="Tahoma" w:hAnsi="Tahoma" w:cs="Tahoma"/>
                  <w:color w:val="000000"/>
                  <w:lang w:val="es-BO" w:eastAsia="es-BO"/>
                </w:rPr>
                <w:t>ISIPORENDA</w:t>
              </w:r>
            </w:ins>
          </w:p>
        </w:tc>
        <w:tc>
          <w:tcPr>
            <w:tcW w:w="1420" w:type="dxa"/>
            <w:tcBorders>
              <w:top w:val="nil"/>
              <w:left w:val="nil"/>
              <w:bottom w:val="single" w:sz="4" w:space="0" w:color="auto"/>
              <w:right w:val="single" w:sz="4" w:space="0" w:color="auto"/>
            </w:tcBorders>
            <w:shd w:val="clear" w:color="auto" w:fill="auto"/>
            <w:vAlign w:val="center"/>
            <w:hideMark/>
          </w:tcPr>
          <w:p w14:paraId="15E9E75D" w14:textId="77777777" w:rsidR="002F1A34" w:rsidRPr="002F1A34" w:rsidRDefault="002F1A34" w:rsidP="002F1A34">
            <w:pPr>
              <w:jc w:val="center"/>
              <w:rPr>
                <w:ins w:id="840" w:author="Nicolas Togo" w:date="2015-11-17T20:12:00Z"/>
                <w:rFonts w:ascii="Tahoma" w:hAnsi="Tahoma" w:cs="Tahoma"/>
                <w:color w:val="000000"/>
                <w:lang w:val="es-BO" w:eastAsia="es-BO"/>
              </w:rPr>
            </w:pPr>
            <w:ins w:id="841" w:author="Nicolas Togo" w:date="2015-11-17T20:12:00Z">
              <w:r w:rsidRPr="002F1A34">
                <w:rPr>
                  <w:rFonts w:ascii="Tahoma" w:hAnsi="Tahoma" w:cs="Tahoma"/>
                  <w:color w:val="000000"/>
                  <w:lang w:val="es-BO" w:eastAsia="es-BO"/>
                </w:rPr>
                <w:t>-62,7299</w:t>
              </w:r>
            </w:ins>
          </w:p>
        </w:tc>
        <w:tc>
          <w:tcPr>
            <w:tcW w:w="1420" w:type="dxa"/>
            <w:tcBorders>
              <w:top w:val="nil"/>
              <w:left w:val="nil"/>
              <w:bottom w:val="single" w:sz="4" w:space="0" w:color="auto"/>
              <w:right w:val="single" w:sz="4" w:space="0" w:color="auto"/>
            </w:tcBorders>
            <w:shd w:val="clear" w:color="auto" w:fill="auto"/>
            <w:vAlign w:val="center"/>
            <w:hideMark/>
          </w:tcPr>
          <w:p w14:paraId="495D93CE" w14:textId="77777777" w:rsidR="002F1A34" w:rsidRPr="002F1A34" w:rsidRDefault="002F1A34" w:rsidP="002F1A34">
            <w:pPr>
              <w:jc w:val="center"/>
              <w:rPr>
                <w:ins w:id="842" w:author="Nicolas Togo" w:date="2015-11-17T20:12:00Z"/>
                <w:rFonts w:ascii="Tahoma" w:hAnsi="Tahoma" w:cs="Tahoma"/>
                <w:color w:val="000000"/>
                <w:lang w:val="es-BO" w:eastAsia="es-BO"/>
              </w:rPr>
            </w:pPr>
            <w:ins w:id="843" w:author="Nicolas Togo" w:date="2015-11-17T20:12:00Z">
              <w:r w:rsidRPr="002F1A34">
                <w:rPr>
                  <w:rFonts w:ascii="Tahoma" w:hAnsi="Tahoma" w:cs="Tahoma"/>
                  <w:color w:val="000000"/>
                  <w:lang w:val="es-BO" w:eastAsia="es-BO"/>
                </w:rPr>
                <w:t>-19,83338</w:t>
              </w:r>
            </w:ins>
          </w:p>
        </w:tc>
      </w:tr>
      <w:tr w:rsidR="002F1A34" w:rsidRPr="002F1A34" w14:paraId="24EEAE93" w14:textId="77777777" w:rsidTr="002F1A34">
        <w:trPr>
          <w:trHeight w:val="225"/>
          <w:ins w:id="84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5A85263" w14:textId="77777777" w:rsidR="002F1A34" w:rsidRPr="002F1A34" w:rsidRDefault="002F1A34" w:rsidP="002F1A34">
            <w:pPr>
              <w:jc w:val="center"/>
              <w:rPr>
                <w:ins w:id="845" w:author="Nicolas Togo" w:date="2015-11-17T20:12:00Z"/>
                <w:rFonts w:ascii="Tahoma" w:hAnsi="Tahoma" w:cs="Tahoma"/>
                <w:color w:val="000000"/>
                <w:lang w:val="es-BO" w:eastAsia="es-BO"/>
              </w:rPr>
            </w:pPr>
            <w:ins w:id="846" w:author="Nicolas Togo" w:date="2015-11-17T20:12:00Z">
              <w:r w:rsidRPr="002F1A34">
                <w:rPr>
                  <w:rFonts w:ascii="Tahoma" w:hAnsi="Tahoma" w:cs="Tahoma"/>
                  <w:color w:val="000000"/>
                  <w:lang w:val="es-BO" w:eastAsia="es-BO"/>
                </w:rPr>
                <w:t>46</w:t>
              </w:r>
            </w:ins>
          </w:p>
        </w:tc>
        <w:tc>
          <w:tcPr>
            <w:tcW w:w="1500" w:type="dxa"/>
            <w:tcBorders>
              <w:top w:val="nil"/>
              <w:left w:val="nil"/>
              <w:bottom w:val="single" w:sz="4" w:space="0" w:color="auto"/>
              <w:right w:val="single" w:sz="4" w:space="0" w:color="auto"/>
            </w:tcBorders>
            <w:shd w:val="clear" w:color="auto" w:fill="auto"/>
            <w:vAlign w:val="center"/>
            <w:hideMark/>
          </w:tcPr>
          <w:p w14:paraId="356D89EA" w14:textId="77777777" w:rsidR="002F1A34" w:rsidRPr="002F1A34" w:rsidRDefault="002F1A34" w:rsidP="002F1A34">
            <w:pPr>
              <w:rPr>
                <w:ins w:id="847" w:author="Nicolas Togo" w:date="2015-11-17T20:12:00Z"/>
                <w:rFonts w:ascii="Tahoma" w:hAnsi="Tahoma" w:cs="Tahoma"/>
                <w:color w:val="000000"/>
                <w:lang w:val="es-BO" w:eastAsia="es-BO"/>
              </w:rPr>
            </w:pPr>
            <w:ins w:id="84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4650A9B4" w14:textId="77777777" w:rsidR="002F1A34" w:rsidRPr="002F1A34" w:rsidRDefault="002F1A34" w:rsidP="002F1A34">
            <w:pPr>
              <w:rPr>
                <w:ins w:id="849" w:author="Nicolas Togo" w:date="2015-11-17T20:12:00Z"/>
                <w:rFonts w:ascii="Tahoma" w:hAnsi="Tahoma" w:cs="Tahoma"/>
                <w:color w:val="000000"/>
                <w:lang w:val="es-BO" w:eastAsia="es-BO"/>
              </w:rPr>
            </w:pPr>
            <w:ins w:id="850" w:author="Nicolas Togo" w:date="2015-11-17T20:12:00Z">
              <w:r w:rsidRPr="002F1A34">
                <w:rPr>
                  <w:rFonts w:ascii="Tahoma" w:hAnsi="Tahoma" w:cs="Tahoma"/>
                  <w:color w:val="000000"/>
                  <w:lang w:val="es-BO" w:eastAsia="es-BO"/>
                </w:rPr>
                <w:t>Cordillera</w:t>
              </w:r>
            </w:ins>
          </w:p>
        </w:tc>
        <w:tc>
          <w:tcPr>
            <w:tcW w:w="1200" w:type="dxa"/>
            <w:tcBorders>
              <w:top w:val="nil"/>
              <w:left w:val="nil"/>
              <w:bottom w:val="single" w:sz="4" w:space="0" w:color="auto"/>
              <w:right w:val="single" w:sz="4" w:space="0" w:color="auto"/>
            </w:tcBorders>
            <w:shd w:val="clear" w:color="auto" w:fill="auto"/>
            <w:vAlign w:val="center"/>
            <w:hideMark/>
          </w:tcPr>
          <w:p w14:paraId="1F8B341C" w14:textId="77777777" w:rsidR="002F1A34" w:rsidRPr="002F1A34" w:rsidRDefault="002F1A34" w:rsidP="002F1A34">
            <w:pPr>
              <w:rPr>
                <w:ins w:id="851" w:author="Nicolas Togo" w:date="2015-11-17T20:12:00Z"/>
                <w:rFonts w:ascii="Tahoma" w:hAnsi="Tahoma" w:cs="Tahoma"/>
                <w:color w:val="000000"/>
                <w:lang w:val="es-BO" w:eastAsia="es-BO"/>
              </w:rPr>
            </w:pPr>
            <w:proofErr w:type="spellStart"/>
            <w:ins w:id="852" w:author="Nicolas Togo" w:date="2015-11-17T20:12:00Z">
              <w:r w:rsidRPr="002F1A34">
                <w:rPr>
                  <w:rFonts w:ascii="Tahoma" w:hAnsi="Tahoma" w:cs="Tahoma"/>
                  <w:color w:val="000000"/>
                  <w:lang w:val="es-BO" w:eastAsia="es-BO"/>
                </w:rPr>
                <w:t>Charagua</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3A5AE838" w14:textId="77777777" w:rsidR="002F1A34" w:rsidRPr="002F1A34" w:rsidRDefault="002F1A34" w:rsidP="002F1A34">
            <w:pPr>
              <w:rPr>
                <w:ins w:id="853" w:author="Nicolas Togo" w:date="2015-11-17T20:12:00Z"/>
                <w:rFonts w:ascii="Tahoma" w:hAnsi="Tahoma" w:cs="Tahoma"/>
                <w:color w:val="000000"/>
                <w:lang w:val="es-BO" w:eastAsia="es-BO"/>
              </w:rPr>
            </w:pPr>
            <w:ins w:id="854" w:author="Nicolas Togo" w:date="2015-11-17T20:12:00Z">
              <w:r w:rsidRPr="002F1A34">
                <w:rPr>
                  <w:rFonts w:ascii="Tahoma" w:hAnsi="Tahoma" w:cs="Tahoma"/>
                  <w:color w:val="000000"/>
                  <w:lang w:val="es-BO" w:eastAsia="es-BO"/>
                </w:rPr>
                <w:t>YAPIROA</w:t>
              </w:r>
            </w:ins>
          </w:p>
        </w:tc>
        <w:tc>
          <w:tcPr>
            <w:tcW w:w="1420" w:type="dxa"/>
            <w:tcBorders>
              <w:top w:val="nil"/>
              <w:left w:val="nil"/>
              <w:bottom w:val="single" w:sz="4" w:space="0" w:color="auto"/>
              <w:right w:val="single" w:sz="4" w:space="0" w:color="auto"/>
            </w:tcBorders>
            <w:shd w:val="clear" w:color="auto" w:fill="auto"/>
            <w:vAlign w:val="center"/>
            <w:hideMark/>
          </w:tcPr>
          <w:p w14:paraId="4C8B8236" w14:textId="77777777" w:rsidR="002F1A34" w:rsidRPr="002F1A34" w:rsidRDefault="002F1A34" w:rsidP="002F1A34">
            <w:pPr>
              <w:jc w:val="center"/>
              <w:rPr>
                <w:ins w:id="855" w:author="Nicolas Togo" w:date="2015-11-17T20:12:00Z"/>
                <w:rFonts w:ascii="Tahoma" w:hAnsi="Tahoma" w:cs="Tahoma"/>
                <w:color w:val="000000"/>
                <w:lang w:val="es-BO" w:eastAsia="es-BO"/>
              </w:rPr>
            </w:pPr>
            <w:ins w:id="856" w:author="Nicolas Togo" w:date="2015-11-17T20:12:00Z">
              <w:r w:rsidRPr="002F1A34">
                <w:rPr>
                  <w:rFonts w:ascii="Tahoma" w:hAnsi="Tahoma" w:cs="Tahoma"/>
                  <w:color w:val="000000"/>
                  <w:lang w:val="es-BO" w:eastAsia="es-BO"/>
                </w:rPr>
                <w:t>-62,57486</w:t>
              </w:r>
            </w:ins>
          </w:p>
        </w:tc>
        <w:tc>
          <w:tcPr>
            <w:tcW w:w="1420" w:type="dxa"/>
            <w:tcBorders>
              <w:top w:val="nil"/>
              <w:left w:val="nil"/>
              <w:bottom w:val="single" w:sz="4" w:space="0" w:color="auto"/>
              <w:right w:val="single" w:sz="4" w:space="0" w:color="auto"/>
            </w:tcBorders>
            <w:shd w:val="clear" w:color="auto" w:fill="auto"/>
            <w:vAlign w:val="center"/>
            <w:hideMark/>
          </w:tcPr>
          <w:p w14:paraId="1F0F319A" w14:textId="77777777" w:rsidR="002F1A34" w:rsidRPr="002F1A34" w:rsidRDefault="002F1A34" w:rsidP="002F1A34">
            <w:pPr>
              <w:jc w:val="center"/>
              <w:rPr>
                <w:ins w:id="857" w:author="Nicolas Togo" w:date="2015-11-17T20:12:00Z"/>
                <w:rFonts w:ascii="Tahoma" w:hAnsi="Tahoma" w:cs="Tahoma"/>
                <w:color w:val="000000"/>
                <w:lang w:val="es-BO" w:eastAsia="es-BO"/>
              </w:rPr>
            </w:pPr>
            <w:ins w:id="858" w:author="Nicolas Togo" w:date="2015-11-17T20:12:00Z">
              <w:r w:rsidRPr="002F1A34">
                <w:rPr>
                  <w:rFonts w:ascii="Tahoma" w:hAnsi="Tahoma" w:cs="Tahoma"/>
                  <w:color w:val="000000"/>
                  <w:lang w:val="es-BO" w:eastAsia="es-BO"/>
                </w:rPr>
                <w:t>-19,60609</w:t>
              </w:r>
            </w:ins>
          </w:p>
        </w:tc>
      </w:tr>
      <w:tr w:rsidR="002F1A34" w:rsidRPr="002F1A34" w14:paraId="6A4F0999" w14:textId="77777777" w:rsidTr="002F1A34">
        <w:trPr>
          <w:trHeight w:val="225"/>
          <w:ins w:id="85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3ABF7C5" w14:textId="77777777" w:rsidR="002F1A34" w:rsidRPr="002F1A34" w:rsidRDefault="002F1A34" w:rsidP="002F1A34">
            <w:pPr>
              <w:jc w:val="center"/>
              <w:rPr>
                <w:ins w:id="860" w:author="Nicolas Togo" w:date="2015-11-17T20:12:00Z"/>
                <w:rFonts w:ascii="Tahoma" w:hAnsi="Tahoma" w:cs="Tahoma"/>
                <w:color w:val="000000"/>
                <w:lang w:val="es-BO" w:eastAsia="es-BO"/>
              </w:rPr>
            </w:pPr>
            <w:ins w:id="861" w:author="Nicolas Togo" w:date="2015-11-17T20:12:00Z">
              <w:r w:rsidRPr="002F1A34">
                <w:rPr>
                  <w:rFonts w:ascii="Tahoma" w:hAnsi="Tahoma" w:cs="Tahoma"/>
                  <w:color w:val="000000"/>
                  <w:lang w:val="es-BO" w:eastAsia="es-BO"/>
                </w:rPr>
                <w:t>47</w:t>
              </w:r>
            </w:ins>
          </w:p>
        </w:tc>
        <w:tc>
          <w:tcPr>
            <w:tcW w:w="1500" w:type="dxa"/>
            <w:tcBorders>
              <w:top w:val="nil"/>
              <w:left w:val="nil"/>
              <w:bottom w:val="single" w:sz="4" w:space="0" w:color="auto"/>
              <w:right w:val="single" w:sz="4" w:space="0" w:color="auto"/>
            </w:tcBorders>
            <w:shd w:val="clear" w:color="auto" w:fill="auto"/>
            <w:vAlign w:val="center"/>
            <w:hideMark/>
          </w:tcPr>
          <w:p w14:paraId="274D2D84" w14:textId="77777777" w:rsidR="002F1A34" w:rsidRPr="002F1A34" w:rsidRDefault="002F1A34" w:rsidP="002F1A34">
            <w:pPr>
              <w:rPr>
                <w:ins w:id="862" w:author="Nicolas Togo" w:date="2015-11-17T20:12:00Z"/>
                <w:rFonts w:ascii="Tahoma" w:hAnsi="Tahoma" w:cs="Tahoma"/>
                <w:color w:val="000000"/>
                <w:lang w:val="es-BO" w:eastAsia="es-BO"/>
              </w:rPr>
            </w:pPr>
            <w:ins w:id="863"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56D7D8A0" w14:textId="77777777" w:rsidR="002F1A34" w:rsidRPr="002F1A34" w:rsidRDefault="002F1A34" w:rsidP="002F1A34">
            <w:pPr>
              <w:rPr>
                <w:ins w:id="864" w:author="Nicolas Togo" w:date="2015-11-17T20:12:00Z"/>
                <w:rFonts w:ascii="Tahoma" w:hAnsi="Tahoma" w:cs="Tahoma"/>
                <w:color w:val="000000"/>
                <w:lang w:val="es-BO" w:eastAsia="es-BO"/>
              </w:rPr>
            </w:pPr>
            <w:ins w:id="865" w:author="Nicolas Togo" w:date="2015-11-17T20:12:00Z">
              <w:r w:rsidRPr="002F1A34">
                <w:rPr>
                  <w:rFonts w:ascii="Tahoma" w:hAnsi="Tahoma" w:cs="Tahoma"/>
                  <w:color w:val="000000"/>
                  <w:lang w:val="es-BO" w:eastAsia="es-BO"/>
                </w:rPr>
                <w:t>Cordillera</w:t>
              </w:r>
            </w:ins>
          </w:p>
        </w:tc>
        <w:tc>
          <w:tcPr>
            <w:tcW w:w="1200" w:type="dxa"/>
            <w:tcBorders>
              <w:top w:val="nil"/>
              <w:left w:val="nil"/>
              <w:bottom w:val="single" w:sz="4" w:space="0" w:color="auto"/>
              <w:right w:val="single" w:sz="4" w:space="0" w:color="auto"/>
            </w:tcBorders>
            <w:shd w:val="clear" w:color="auto" w:fill="auto"/>
            <w:vAlign w:val="center"/>
            <w:hideMark/>
          </w:tcPr>
          <w:p w14:paraId="319E4A64" w14:textId="77777777" w:rsidR="002F1A34" w:rsidRPr="002F1A34" w:rsidRDefault="002F1A34" w:rsidP="002F1A34">
            <w:pPr>
              <w:rPr>
                <w:ins w:id="866" w:author="Nicolas Togo" w:date="2015-11-17T20:12:00Z"/>
                <w:rFonts w:ascii="Tahoma" w:hAnsi="Tahoma" w:cs="Tahoma"/>
                <w:color w:val="000000"/>
                <w:lang w:val="es-BO" w:eastAsia="es-BO"/>
              </w:rPr>
            </w:pPr>
            <w:ins w:id="867" w:author="Nicolas Togo" w:date="2015-11-17T20:12:00Z">
              <w:r w:rsidRPr="002F1A34">
                <w:rPr>
                  <w:rFonts w:ascii="Tahoma" w:hAnsi="Tahoma" w:cs="Tahoma"/>
                  <w:color w:val="000000"/>
                  <w:lang w:val="es-BO" w:eastAsia="es-BO"/>
                </w:rPr>
                <w:t>Lagunillas</w:t>
              </w:r>
            </w:ins>
          </w:p>
        </w:tc>
        <w:tc>
          <w:tcPr>
            <w:tcW w:w="1820" w:type="dxa"/>
            <w:tcBorders>
              <w:top w:val="nil"/>
              <w:left w:val="nil"/>
              <w:bottom w:val="single" w:sz="4" w:space="0" w:color="auto"/>
              <w:right w:val="single" w:sz="4" w:space="0" w:color="auto"/>
            </w:tcBorders>
            <w:shd w:val="clear" w:color="auto" w:fill="auto"/>
            <w:vAlign w:val="center"/>
            <w:hideMark/>
          </w:tcPr>
          <w:p w14:paraId="2098B71F" w14:textId="77777777" w:rsidR="002F1A34" w:rsidRPr="002F1A34" w:rsidRDefault="002F1A34" w:rsidP="002F1A34">
            <w:pPr>
              <w:rPr>
                <w:ins w:id="868" w:author="Nicolas Togo" w:date="2015-11-17T20:12:00Z"/>
                <w:rFonts w:ascii="Tahoma" w:hAnsi="Tahoma" w:cs="Tahoma"/>
                <w:color w:val="000000"/>
                <w:lang w:val="es-BO" w:eastAsia="es-BO"/>
              </w:rPr>
            </w:pPr>
            <w:ins w:id="869" w:author="Nicolas Togo" w:date="2015-11-17T20:12:00Z">
              <w:r w:rsidRPr="002F1A34">
                <w:rPr>
                  <w:rFonts w:ascii="Tahoma" w:hAnsi="Tahoma" w:cs="Tahoma"/>
                  <w:color w:val="000000"/>
                  <w:lang w:val="es-BO" w:eastAsia="es-BO"/>
                </w:rPr>
                <w:t>CURUPAITI</w:t>
              </w:r>
            </w:ins>
          </w:p>
        </w:tc>
        <w:tc>
          <w:tcPr>
            <w:tcW w:w="1420" w:type="dxa"/>
            <w:tcBorders>
              <w:top w:val="nil"/>
              <w:left w:val="nil"/>
              <w:bottom w:val="single" w:sz="4" w:space="0" w:color="auto"/>
              <w:right w:val="single" w:sz="4" w:space="0" w:color="auto"/>
            </w:tcBorders>
            <w:shd w:val="clear" w:color="auto" w:fill="auto"/>
            <w:vAlign w:val="center"/>
            <w:hideMark/>
          </w:tcPr>
          <w:p w14:paraId="1DB5DD1B" w14:textId="77777777" w:rsidR="002F1A34" w:rsidRPr="002F1A34" w:rsidRDefault="002F1A34" w:rsidP="002F1A34">
            <w:pPr>
              <w:jc w:val="center"/>
              <w:rPr>
                <w:ins w:id="870" w:author="Nicolas Togo" w:date="2015-11-17T20:12:00Z"/>
                <w:rFonts w:ascii="Tahoma" w:hAnsi="Tahoma" w:cs="Tahoma"/>
                <w:color w:val="000000"/>
                <w:lang w:val="es-BO" w:eastAsia="es-BO"/>
              </w:rPr>
            </w:pPr>
            <w:ins w:id="871" w:author="Nicolas Togo" w:date="2015-11-17T20:12:00Z">
              <w:r w:rsidRPr="002F1A34">
                <w:rPr>
                  <w:rFonts w:ascii="Tahoma" w:hAnsi="Tahoma" w:cs="Tahoma"/>
                  <w:color w:val="000000"/>
                  <w:lang w:val="es-BO" w:eastAsia="es-BO"/>
                </w:rPr>
                <w:t>-63,630556</w:t>
              </w:r>
            </w:ins>
          </w:p>
        </w:tc>
        <w:tc>
          <w:tcPr>
            <w:tcW w:w="1420" w:type="dxa"/>
            <w:tcBorders>
              <w:top w:val="nil"/>
              <w:left w:val="nil"/>
              <w:bottom w:val="single" w:sz="4" w:space="0" w:color="auto"/>
              <w:right w:val="single" w:sz="4" w:space="0" w:color="auto"/>
            </w:tcBorders>
            <w:shd w:val="clear" w:color="auto" w:fill="auto"/>
            <w:vAlign w:val="center"/>
            <w:hideMark/>
          </w:tcPr>
          <w:p w14:paraId="64F01B2A" w14:textId="77777777" w:rsidR="002F1A34" w:rsidRPr="002F1A34" w:rsidRDefault="002F1A34" w:rsidP="002F1A34">
            <w:pPr>
              <w:jc w:val="center"/>
              <w:rPr>
                <w:ins w:id="872" w:author="Nicolas Togo" w:date="2015-11-17T20:12:00Z"/>
                <w:rFonts w:ascii="Tahoma" w:hAnsi="Tahoma" w:cs="Tahoma"/>
                <w:color w:val="000000"/>
                <w:lang w:val="es-BO" w:eastAsia="es-BO"/>
              </w:rPr>
            </w:pPr>
            <w:ins w:id="873" w:author="Nicolas Togo" w:date="2015-11-17T20:12:00Z">
              <w:r w:rsidRPr="002F1A34">
                <w:rPr>
                  <w:rFonts w:ascii="Tahoma" w:hAnsi="Tahoma" w:cs="Tahoma"/>
                  <w:color w:val="000000"/>
                  <w:lang w:val="es-BO" w:eastAsia="es-BO"/>
                </w:rPr>
                <w:t>-19,576111</w:t>
              </w:r>
            </w:ins>
          </w:p>
        </w:tc>
      </w:tr>
      <w:tr w:rsidR="002F1A34" w:rsidRPr="002F1A34" w14:paraId="1B7E0034" w14:textId="77777777" w:rsidTr="002F1A34">
        <w:trPr>
          <w:trHeight w:val="225"/>
          <w:ins w:id="87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5302FA2" w14:textId="77777777" w:rsidR="002F1A34" w:rsidRPr="002F1A34" w:rsidRDefault="002F1A34" w:rsidP="002F1A34">
            <w:pPr>
              <w:jc w:val="center"/>
              <w:rPr>
                <w:ins w:id="875" w:author="Nicolas Togo" w:date="2015-11-17T20:12:00Z"/>
                <w:rFonts w:ascii="Tahoma" w:hAnsi="Tahoma" w:cs="Tahoma"/>
                <w:color w:val="000000"/>
                <w:lang w:val="es-BO" w:eastAsia="es-BO"/>
              </w:rPr>
            </w:pPr>
            <w:ins w:id="876" w:author="Nicolas Togo" w:date="2015-11-17T20:12:00Z">
              <w:r w:rsidRPr="002F1A34">
                <w:rPr>
                  <w:rFonts w:ascii="Tahoma" w:hAnsi="Tahoma" w:cs="Tahoma"/>
                  <w:color w:val="000000"/>
                  <w:lang w:val="es-BO" w:eastAsia="es-BO"/>
                </w:rPr>
                <w:t>48</w:t>
              </w:r>
            </w:ins>
          </w:p>
        </w:tc>
        <w:tc>
          <w:tcPr>
            <w:tcW w:w="1500" w:type="dxa"/>
            <w:tcBorders>
              <w:top w:val="nil"/>
              <w:left w:val="nil"/>
              <w:bottom w:val="single" w:sz="4" w:space="0" w:color="auto"/>
              <w:right w:val="single" w:sz="4" w:space="0" w:color="auto"/>
            </w:tcBorders>
            <w:shd w:val="clear" w:color="auto" w:fill="auto"/>
            <w:vAlign w:val="center"/>
            <w:hideMark/>
          </w:tcPr>
          <w:p w14:paraId="54A0601F" w14:textId="77777777" w:rsidR="002F1A34" w:rsidRPr="002F1A34" w:rsidRDefault="002F1A34" w:rsidP="002F1A34">
            <w:pPr>
              <w:rPr>
                <w:ins w:id="877" w:author="Nicolas Togo" w:date="2015-11-17T20:12:00Z"/>
                <w:rFonts w:ascii="Tahoma" w:hAnsi="Tahoma" w:cs="Tahoma"/>
                <w:color w:val="000000"/>
                <w:lang w:val="es-BO" w:eastAsia="es-BO"/>
              </w:rPr>
            </w:pPr>
            <w:ins w:id="87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27947249" w14:textId="77777777" w:rsidR="002F1A34" w:rsidRPr="002F1A34" w:rsidRDefault="002F1A34" w:rsidP="002F1A34">
            <w:pPr>
              <w:rPr>
                <w:ins w:id="879" w:author="Nicolas Togo" w:date="2015-11-17T20:12:00Z"/>
                <w:rFonts w:ascii="Tahoma" w:hAnsi="Tahoma" w:cs="Tahoma"/>
                <w:color w:val="000000"/>
                <w:lang w:val="es-BO" w:eastAsia="es-BO"/>
              </w:rPr>
            </w:pPr>
            <w:ins w:id="880" w:author="Nicolas Togo" w:date="2015-11-17T20:12:00Z">
              <w:r w:rsidRPr="002F1A34">
                <w:rPr>
                  <w:rFonts w:ascii="Tahoma" w:hAnsi="Tahoma" w:cs="Tahoma"/>
                  <w:color w:val="000000"/>
                  <w:lang w:val="es-BO" w:eastAsia="es-BO"/>
                </w:rPr>
                <w:t>Florida</w:t>
              </w:r>
            </w:ins>
          </w:p>
        </w:tc>
        <w:tc>
          <w:tcPr>
            <w:tcW w:w="1200" w:type="dxa"/>
            <w:tcBorders>
              <w:top w:val="nil"/>
              <w:left w:val="nil"/>
              <w:bottom w:val="single" w:sz="4" w:space="0" w:color="auto"/>
              <w:right w:val="single" w:sz="4" w:space="0" w:color="auto"/>
            </w:tcBorders>
            <w:shd w:val="clear" w:color="auto" w:fill="auto"/>
            <w:vAlign w:val="center"/>
            <w:hideMark/>
          </w:tcPr>
          <w:p w14:paraId="04F11903" w14:textId="77777777" w:rsidR="002F1A34" w:rsidRPr="002F1A34" w:rsidRDefault="002F1A34" w:rsidP="002F1A34">
            <w:pPr>
              <w:rPr>
                <w:ins w:id="881" w:author="Nicolas Togo" w:date="2015-11-17T20:12:00Z"/>
                <w:rFonts w:ascii="Tahoma" w:hAnsi="Tahoma" w:cs="Tahoma"/>
                <w:color w:val="000000"/>
                <w:lang w:val="es-BO" w:eastAsia="es-BO"/>
              </w:rPr>
            </w:pPr>
            <w:ins w:id="882" w:author="Nicolas Togo" w:date="2015-11-17T20:12:00Z">
              <w:r w:rsidRPr="002F1A34">
                <w:rPr>
                  <w:rFonts w:ascii="Tahoma" w:hAnsi="Tahoma" w:cs="Tahoma"/>
                  <w:color w:val="000000"/>
                  <w:lang w:val="es-BO" w:eastAsia="es-BO"/>
                </w:rPr>
                <w:t>Pampa Grande</w:t>
              </w:r>
            </w:ins>
          </w:p>
        </w:tc>
        <w:tc>
          <w:tcPr>
            <w:tcW w:w="1820" w:type="dxa"/>
            <w:tcBorders>
              <w:top w:val="nil"/>
              <w:left w:val="nil"/>
              <w:bottom w:val="single" w:sz="4" w:space="0" w:color="auto"/>
              <w:right w:val="single" w:sz="4" w:space="0" w:color="auto"/>
            </w:tcBorders>
            <w:shd w:val="clear" w:color="auto" w:fill="auto"/>
            <w:vAlign w:val="center"/>
            <w:hideMark/>
          </w:tcPr>
          <w:p w14:paraId="30594E4D" w14:textId="77777777" w:rsidR="002F1A34" w:rsidRPr="002F1A34" w:rsidRDefault="002F1A34" w:rsidP="002F1A34">
            <w:pPr>
              <w:rPr>
                <w:ins w:id="883" w:author="Nicolas Togo" w:date="2015-11-17T20:12:00Z"/>
                <w:rFonts w:ascii="Tahoma" w:hAnsi="Tahoma" w:cs="Tahoma"/>
                <w:color w:val="000000"/>
                <w:lang w:val="es-BO" w:eastAsia="es-BO"/>
              </w:rPr>
            </w:pPr>
            <w:ins w:id="884" w:author="Nicolas Togo" w:date="2015-11-17T20:12:00Z">
              <w:r w:rsidRPr="002F1A34">
                <w:rPr>
                  <w:rFonts w:ascii="Tahoma" w:hAnsi="Tahoma" w:cs="Tahoma"/>
                  <w:color w:val="000000"/>
                  <w:lang w:val="es-BO" w:eastAsia="es-BO"/>
                </w:rPr>
                <w:t>RIO BLANCO</w:t>
              </w:r>
            </w:ins>
          </w:p>
        </w:tc>
        <w:tc>
          <w:tcPr>
            <w:tcW w:w="1420" w:type="dxa"/>
            <w:tcBorders>
              <w:top w:val="nil"/>
              <w:left w:val="nil"/>
              <w:bottom w:val="single" w:sz="4" w:space="0" w:color="auto"/>
              <w:right w:val="single" w:sz="4" w:space="0" w:color="auto"/>
            </w:tcBorders>
            <w:shd w:val="clear" w:color="auto" w:fill="auto"/>
            <w:vAlign w:val="center"/>
            <w:hideMark/>
          </w:tcPr>
          <w:p w14:paraId="6D1D9B04" w14:textId="77777777" w:rsidR="002F1A34" w:rsidRPr="002F1A34" w:rsidRDefault="002F1A34" w:rsidP="002F1A34">
            <w:pPr>
              <w:jc w:val="center"/>
              <w:rPr>
                <w:ins w:id="885" w:author="Nicolas Togo" w:date="2015-11-17T20:12:00Z"/>
                <w:rFonts w:ascii="Tahoma" w:hAnsi="Tahoma" w:cs="Tahoma"/>
                <w:color w:val="000000"/>
                <w:lang w:val="es-BO" w:eastAsia="es-BO"/>
              </w:rPr>
            </w:pPr>
            <w:ins w:id="886" w:author="Nicolas Togo" w:date="2015-11-17T20:12:00Z">
              <w:r w:rsidRPr="002F1A34">
                <w:rPr>
                  <w:rFonts w:ascii="Tahoma" w:hAnsi="Tahoma" w:cs="Tahoma"/>
                  <w:color w:val="000000"/>
                  <w:lang w:val="es-BO" w:eastAsia="es-BO"/>
                </w:rPr>
                <w:t>-64,15079</w:t>
              </w:r>
            </w:ins>
          </w:p>
        </w:tc>
        <w:tc>
          <w:tcPr>
            <w:tcW w:w="1420" w:type="dxa"/>
            <w:tcBorders>
              <w:top w:val="nil"/>
              <w:left w:val="nil"/>
              <w:bottom w:val="single" w:sz="4" w:space="0" w:color="auto"/>
              <w:right w:val="single" w:sz="4" w:space="0" w:color="auto"/>
            </w:tcBorders>
            <w:shd w:val="clear" w:color="auto" w:fill="auto"/>
            <w:vAlign w:val="center"/>
            <w:hideMark/>
          </w:tcPr>
          <w:p w14:paraId="23D0C764" w14:textId="77777777" w:rsidR="002F1A34" w:rsidRPr="002F1A34" w:rsidRDefault="002F1A34" w:rsidP="002F1A34">
            <w:pPr>
              <w:jc w:val="center"/>
              <w:rPr>
                <w:ins w:id="887" w:author="Nicolas Togo" w:date="2015-11-17T20:12:00Z"/>
                <w:rFonts w:ascii="Tahoma" w:hAnsi="Tahoma" w:cs="Tahoma"/>
                <w:color w:val="000000"/>
                <w:lang w:val="es-BO" w:eastAsia="es-BO"/>
              </w:rPr>
            </w:pPr>
            <w:ins w:id="888" w:author="Nicolas Togo" w:date="2015-11-17T20:12:00Z">
              <w:r w:rsidRPr="002F1A34">
                <w:rPr>
                  <w:rFonts w:ascii="Tahoma" w:hAnsi="Tahoma" w:cs="Tahoma"/>
                  <w:color w:val="000000"/>
                  <w:lang w:val="es-BO" w:eastAsia="es-BO"/>
                </w:rPr>
                <w:t>-17,85755</w:t>
              </w:r>
            </w:ins>
          </w:p>
        </w:tc>
      </w:tr>
      <w:tr w:rsidR="002F1A34" w:rsidRPr="002F1A34" w14:paraId="01A4D14C" w14:textId="77777777" w:rsidTr="002F1A34">
        <w:trPr>
          <w:trHeight w:val="225"/>
          <w:ins w:id="88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BDA7932" w14:textId="77777777" w:rsidR="002F1A34" w:rsidRPr="002F1A34" w:rsidRDefault="002F1A34" w:rsidP="002F1A34">
            <w:pPr>
              <w:jc w:val="center"/>
              <w:rPr>
                <w:ins w:id="890" w:author="Nicolas Togo" w:date="2015-11-17T20:12:00Z"/>
                <w:rFonts w:ascii="Tahoma" w:hAnsi="Tahoma" w:cs="Tahoma"/>
                <w:color w:val="000000"/>
                <w:lang w:val="es-BO" w:eastAsia="es-BO"/>
              </w:rPr>
            </w:pPr>
            <w:ins w:id="891" w:author="Nicolas Togo" w:date="2015-11-17T20:12:00Z">
              <w:r w:rsidRPr="002F1A34">
                <w:rPr>
                  <w:rFonts w:ascii="Tahoma" w:hAnsi="Tahoma" w:cs="Tahoma"/>
                  <w:color w:val="000000"/>
                  <w:lang w:val="es-BO" w:eastAsia="es-BO"/>
                </w:rPr>
                <w:t>49</w:t>
              </w:r>
            </w:ins>
          </w:p>
        </w:tc>
        <w:tc>
          <w:tcPr>
            <w:tcW w:w="1500" w:type="dxa"/>
            <w:tcBorders>
              <w:top w:val="nil"/>
              <w:left w:val="nil"/>
              <w:bottom w:val="single" w:sz="4" w:space="0" w:color="auto"/>
              <w:right w:val="single" w:sz="4" w:space="0" w:color="auto"/>
            </w:tcBorders>
            <w:shd w:val="clear" w:color="auto" w:fill="auto"/>
            <w:vAlign w:val="center"/>
            <w:hideMark/>
          </w:tcPr>
          <w:p w14:paraId="176856BF" w14:textId="77777777" w:rsidR="002F1A34" w:rsidRPr="002F1A34" w:rsidRDefault="002F1A34" w:rsidP="002F1A34">
            <w:pPr>
              <w:rPr>
                <w:ins w:id="892" w:author="Nicolas Togo" w:date="2015-11-17T20:12:00Z"/>
                <w:rFonts w:ascii="Tahoma" w:hAnsi="Tahoma" w:cs="Tahoma"/>
                <w:color w:val="000000"/>
                <w:lang w:val="es-BO" w:eastAsia="es-BO"/>
              </w:rPr>
            </w:pPr>
            <w:ins w:id="893"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18D4A03A" w14:textId="77777777" w:rsidR="002F1A34" w:rsidRPr="002F1A34" w:rsidRDefault="002F1A34" w:rsidP="002F1A34">
            <w:pPr>
              <w:rPr>
                <w:ins w:id="894" w:author="Nicolas Togo" w:date="2015-11-17T20:12:00Z"/>
                <w:rFonts w:ascii="Tahoma" w:hAnsi="Tahoma" w:cs="Tahoma"/>
                <w:color w:val="000000"/>
                <w:lang w:val="es-BO" w:eastAsia="es-BO"/>
              </w:rPr>
            </w:pPr>
            <w:ins w:id="895" w:author="Nicolas Togo" w:date="2015-11-17T20:12:00Z">
              <w:r w:rsidRPr="002F1A34">
                <w:rPr>
                  <w:rFonts w:ascii="Tahoma" w:hAnsi="Tahoma" w:cs="Tahoma"/>
                  <w:color w:val="000000"/>
                  <w:lang w:val="es-BO" w:eastAsia="es-BO"/>
                </w:rPr>
                <w:t>German Busch</w:t>
              </w:r>
            </w:ins>
          </w:p>
        </w:tc>
        <w:tc>
          <w:tcPr>
            <w:tcW w:w="1200" w:type="dxa"/>
            <w:tcBorders>
              <w:top w:val="nil"/>
              <w:left w:val="nil"/>
              <w:bottom w:val="single" w:sz="4" w:space="0" w:color="auto"/>
              <w:right w:val="single" w:sz="4" w:space="0" w:color="auto"/>
            </w:tcBorders>
            <w:shd w:val="clear" w:color="auto" w:fill="auto"/>
            <w:vAlign w:val="center"/>
            <w:hideMark/>
          </w:tcPr>
          <w:p w14:paraId="30138572" w14:textId="77777777" w:rsidR="002F1A34" w:rsidRPr="002F1A34" w:rsidRDefault="002F1A34" w:rsidP="002F1A34">
            <w:pPr>
              <w:rPr>
                <w:ins w:id="896" w:author="Nicolas Togo" w:date="2015-11-17T20:12:00Z"/>
                <w:rFonts w:ascii="Tahoma" w:hAnsi="Tahoma" w:cs="Tahoma"/>
                <w:color w:val="000000"/>
                <w:lang w:val="es-BO" w:eastAsia="es-BO"/>
              </w:rPr>
            </w:pPr>
            <w:ins w:id="897" w:author="Nicolas Togo" w:date="2015-11-17T20:12:00Z">
              <w:r w:rsidRPr="002F1A34">
                <w:rPr>
                  <w:rFonts w:ascii="Tahoma" w:hAnsi="Tahoma" w:cs="Tahoma"/>
                  <w:color w:val="000000"/>
                  <w:lang w:val="es-BO" w:eastAsia="es-BO"/>
                </w:rPr>
                <w:t>Carmen Rivero Torrez</w:t>
              </w:r>
            </w:ins>
          </w:p>
        </w:tc>
        <w:tc>
          <w:tcPr>
            <w:tcW w:w="1820" w:type="dxa"/>
            <w:tcBorders>
              <w:top w:val="nil"/>
              <w:left w:val="nil"/>
              <w:bottom w:val="single" w:sz="4" w:space="0" w:color="auto"/>
              <w:right w:val="single" w:sz="4" w:space="0" w:color="auto"/>
            </w:tcBorders>
            <w:shd w:val="clear" w:color="auto" w:fill="auto"/>
            <w:vAlign w:val="center"/>
            <w:hideMark/>
          </w:tcPr>
          <w:p w14:paraId="77F33EFA" w14:textId="77777777" w:rsidR="002F1A34" w:rsidRPr="002F1A34" w:rsidRDefault="002F1A34" w:rsidP="002F1A34">
            <w:pPr>
              <w:rPr>
                <w:ins w:id="898" w:author="Nicolas Togo" w:date="2015-11-17T20:12:00Z"/>
                <w:rFonts w:ascii="Tahoma" w:hAnsi="Tahoma" w:cs="Tahoma"/>
                <w:color w:val="000000"/>
                <w:lang w:val="es-BO" w:eastAsia="es-BO"/>
              </w:rPr>
            </w:pPr>
            <w:ins w:id="899" w:author="Nicolas Togo" w:date="2015-11-17T20:12:00Z">
              <w:r w:rsidRPr="002F1A34">
                <w:rPr>
                  <w:rFonts w:ascii="Tahoma" w:hAnsi="Tahoma" w:cs="Tahoma"/>
                  <w:color w:val="000000"/>
                  <w:lang w:val="es-BO" w:eastAsia="es-BO"/>
                </w:rPr>
                <w:t>PALMERA</w:t>
              </w:r>
            </w:ins>
          </w:p>
        </w:tc>
        <w:tc>
          <w:tcPr>
            <w:tcW w:w="1420" w:type="dxa"/>
            <w:tcBorders>
              <w:top w:val="nil"/>
              <w:left w:val="nil"/>
              <w:bottom w:val="single" w:sz="4" w:space="0" w:color="auto"/>
              <w:right w:val="single" w:sz="4" w:space="0" w:color="auto"/>
            </w:tcBorders>
            <w:shd w:val="clear" w:color="auto" w:fill="auto"/>
            <w:vAlign w:val="center"/>
            <w:hideMark/>
          </w:tcPr>
          <w:p w14:paraId="49C3F17C" w14:textId="77777777" w:rsidR="002F1A34" w:rsidRPr="002F1A34" w:rsidRDefault="002F1A34" w:rsidP="002F1A34">
            <w:pPr>
              <w:jc w:val="center"/>
              <w:rPr>
                <w:ins w:id="900" w:author="Nicolas Togo" w:date="2015-11-17T20:12:00Z"/>
                <w:rFonts w:ascii="Tahoma" w:hAnsi="Tahoma" w:cs="Tahoma"/>
                <w:color w:val="000000"/>
                <w:lang w:val="es-BO" w:eastAsia="es-BO"/>
              </w:rPr>
            </w:pPr>
            <w:ins w:id="901" w:author="Nicolas Togo" w:date="2015-11-17T20:12:00Z">
              <w:r w:rsidRPr="002F1A34">
                <w:rPr>
                  <w:rFonts w:ascii="Tahoma" w:hAnsi="Tahoma" w:cs="Tahoma"/>
                  <w:color w:val="000000"/>
                  <w:lang w:val="es-BO" w:eastAsia="es-BO"/>
                </w:rPr>
                <w:t>-58,20478</w:t>
              </w:r>
            </w:ins>
          </w:p>
        </w:tc>
        <w:tc>
          <w:tcPr>
            <w:tcW w:w="1420" w:type="dxa"/>
            <w:tcBorders>
              <w:top w:val="nil"/>
              <w:left w:val="nil"/>
              <w:bottom w:val="single" w:sz="4" w:space="0" w:color="auto"/>
              <w:right w:val="single" w:sz="4" w:space="0" w:color="auto"/>
            </w:tcBorders>
            <w:shd w:val="clear" w:color="auto" w:fill="auto"/>
            <w:vAlign w:val="center"/>
            <w:hideMark/>
          </w:tcPr>
          <w:p w14:paraId="7D13F4D7" w14:textId="77777777" w:rsidR="002F1A34" w:rsidRPr="002F1A34" w:rsidRDefault="002F1A34" w:rsidP="002F1A34">
            <w:pPr>
              <w:jc w:val="center"/>
              <w:rPr>
                <w:ins w:id="902" w:author="Nicolas Togo" w:date="2015-11-17T20:12:00Z"/>
                <w:rFonts w:ascii="Tahoma" w:hAnsi="Tahoma" w:cs="Tahoma"/>
                <w:color w:val="000000"/>
                <w:lang w:val="es-BO" w:eastAsia="es-BO"/>
              </w:rPr>
            </w:pPr>
            <w:ins w:id="903" w:author="Nicolas Togo" w:date="2015-11-17T20:12:00Z">
              <w:r w:rsidRPr="002F1A34">
                <w:rPr>
                  <w:rFonts w:ascii="Tahoma" w:hAnsi="Tahoma" w:cs="Tahoma"/>
                  <w:color w:val="000000"/>
                  <w:lang w:val="es-BO" w:eastAsia="es-BO"/>
                </w:rPr>
                <w:t>-18,19948</w:t>
              </w:r>
            </w:ins>
          </w:p>
        </w:tc>
      </w:tr>
      <w:tr w:rsidR="002F1A34" w:rsidRPr="002F1A34" w14:paraId="2EFD6705" w14:textId="77777777" w:rsidTr="002F1A34">
        <w:trPr>
          <w:trHeight w:val="225"/>
          <w:ins w:id="90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AFE0762" w14:textId="77777777" w:rsidR="002F1A34" w:rsidRPr="002F1A34" w:rsidRDefault="002F1A34" w:rsidP="002F1A34">
            <w:pPr>
              <w:jc w:val="center"/>
              <w:rPr>
                <w:ins w:id="905" w:author="Nicolas Togo" w:date="2015-11-17T20:12:00Z"/>
                <w:rFonts w:ascii="Tahoma" w:hAnsi="Tahoma" w:cs="Tahoma"/>
                <w:color w:val="000000"/>
                <w:lang w:val="es-BO" w:eastAsia="es-BO"/>
              </w:rPr>
            </w:pPr>
            <w:ins w:id="906" w:author="Nicolas Togo" w:date="2015-11-17T20:12:00Z">
              <w:r w:rsidRPr="002F1A34">
                <w:rPr>
                  <w:rFonts w:ascii="Tahoma" w:hAnsi="Tahoma" w:cs="Tahoma"/>
                  <w:color w:val="000000"/>
                  <w:lang w:val="es-BO" w:eastAsia="es-BO"/>
                </w:rPr>
                <w:t>50</w:t>
              </w:r>
            </w:ins>
          </w:p>
        </w:tc>
        <w:tc>
          <w:tcPr>
            <w:tcW w:w="1500" w:type="dxa"/>
            <w:tcBorders>
              <w:top w:val="nil"/>
              <w:left w:val="nil"/>
              <w:bottom w:val="single" w:sz="4" w:space="0" w:color="auto"/>
              <w:right w:val="single" w:sz="4" w:space="0" w:color="auto"/>
            </w:tcBorders>
            <w:shd w:val="clear" w:color="auto" w:fill="auto"/>
            <w:vAlign w:val="center"/>
            <w:hideMark/>
          </w:tcPr>
          <w:p w14:paraId="6E6E0BF9" w14:textId="77777777" w:rsidR="002F1A34" w:rsidRPr="002F1A34" w:rsidRDefault="002F1A34" w:rsidP="002F1A34">
            <w:pPr>
              <w:rPr>
                <w:ins w:id="907" w:author="Nicolas Togo" w:date="2015-11-17T20:12:00Z"/>
                <w:rFonts w:ascii="Tahoma" w:hAnsi="Tahoma" w:cs="Tahoma"/>
                <w:color w:val="000000"/>
                <w:lang w:val="es-BO" w:eastAsia="es-BO"/>
              </w:rPr>
            </w:pPr>
            <w:ins w:id="90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0ECE3ED7" w14:textId="77777777" w:rsidR="002F1A34" w:rsidRPr="002F1A34" w:rsidRDefault="002F1A34" w:rsidP="002F1A34">
            <w:pPr>
              <w:rPr>
                <w:ins w:id="909" w:author="Nicolas Togo" w:date="2015-11-17T20:12:00Z"/>
                <w:rFonts w:ascii="Tahoma" w:hAnsi="Tahoma" w:cs="Tahoma"/>
                <w:color w:val="000000"/>
                <w:lang w:val="es-BO" w:eastAsia="es-BO"/>
              </w:rPr>
            </w:pPr>
            <w:ins w:id="910" w:author="Nicolas Togo" w:date="2015-11-17T20:12:00Z">
              <w:r w:rsidRPr="002F1A34">
                <w:rPr>
                  <w:rFonts w:ascii="Tahoma" w:hAnsi="Tahoma" w:cs="Tahoma"/>
                  <w:color w:val="000000"/>
                  <w:lang w:val="es-BO" w:eastAsia="es-BO"/>
                </w:rPr>
                <w:t>GUARAYOS</w:t>
              </w:r>
            </w:ins>
          </w:p>
        </w:tc>
        <w:tc>
          <w:tcPr>
            <w:tcW w:w="1200" w:type="dxa"/>
            <w:tcBorders>
              <w:top w:val="nil"/>
              <w:left w:val="nil"/>
              <w:bottom w:val="single" w:sz="4" w:space="0" w:color="auto"/>
              <w:right w:val="single" w:sz="4" w:space="0" w:color="auto"/>
            </w:tcBorders>
            <w:shd w:val="clear" w:color="auto" w:fill="auto"/>
            <w:vAlign w:val="center"/>
            <w:hideMark/>
          </w:tcPr>
          <w:p w14:paraId="194D8537" w14:textId="77777777" w:rsidR="002F1A34" w:rsidRPr="002F1A34" w:rsidRDefault="002F1A34" w:rsidP="002F1A34">
            <w:pPr>
              <w:rPr>
                <w:ins w:id="911" w:author="Nicolas Togo" w:date="2015-11-17T20:12:00Z"/>
                <w:rFonts w:ascii="Tahoma" w:hAnsi="Tahoma" w:cs="Tahoma"/>
                <w:color w:val="000000"/>
                <w:lang w:val="es-BO" w:eastAsia="es-BO"/>
              </w:rPr>
            </w:pPr>
            <w:ins w:id="912" w:author="Nicolas Togo" w:date="2015-11-17T20:12:00Z">
              <w:r w:rsidRPr="002F1A34">
                <w:rPr>
                  <w:rFonts w:ascii="Tahoma" w:hAnsi="Tahoma" w:cs="Tahoma"/>
                  <w:color w:val="000000"/>
                  <w:lang w:val="es-BO" w:eastAsia="es-BO"/>
                </w:rPr>
                <w:t xml:space="preserve">Ascensión de </w:t>
              </w:r>
              <w:proofErr w:type="spellStart"/>
              <w:r w:rsidRPr="002F1A34">
                <w:rPr>
                  <w:rFonts w:ascii="Tahoma" w:hAnsi="Tahoma" w:cs="Tahoma"/>
                  <w:color w:val="000000"/>
                  <w:lang w:val="es-BO" w:eastAsia="es-BO"/>
                </w:rPr>
                <w:t>Guarayos</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4DFC50EB" w14:textId="77777777" w:rsidR="002F1A34" w:rsidRPr="002F1A34" w:rsidRDefault="002F1A34" w:rsidP="002F1A34">
            <w:pPr>
              <w:rPr>
                <w:ins w:id="913" w:author="Nicolas Togo" w:date="2015-11-17T20:12:00Z"/>
                <w:rFonts w:ascii="Tahoma" w:hAnsi="Tahoma" w:cs="Tahoma"/>
                <w:color w:val="000000"/>
                <w:lang w:val="es-BO" w:eastAsia="es-BO"/>
              </w:rPr>
            </w:pPr>
            <w:ins w:id="914" w:author="Nicolas Togo" w:date="2015-11-17T20:12:00Z">
              <w:r w:rsidRPr="002F1A34">
                <w:rPr>
                  <w:rFonts w:ascii="Tahoma" w:hAnsi="Tahoma" w:cs="Tahoma"/>
                  <w:color w:val="000000"/>
                  <w:lang w:val="es-BO" w:eastAsia="es-BO"/>
                </w:rPr>
                <w:t>EL CAÑON</w:t>
              </w:r>
            </w:ins>
          </w:p>
        </w:tc>
        <w:tc>
          <w:tcPr>
            <w:tcW w:w="1420" w:type="dxa"/>
            <w:tcBorders>
              <w:top w:val="nil"/>
              <w:left w:val="nil"/>
              <w:bottom w:val="single" w:sz="4" w:space="0" w:color="auto"/>
              <w:right w:val="single" w:sz="4" w:space="0" w:color="auto"/>
            </w:tcBorders>
            <w:shd w:val="clear" w:color="auto" w:fill="auto"/>
            <w:vAlign w:val="center"/>
            <w:hideMark/>
          </w:tcPr>
          <w:p w14:paraId="63B91B37" w14:textId="77777777" w:rsidR="002F1A34" w:rsidRPr="002F1A34" w:rsidRDefault="002F1A34" w:rsidP="002F1A34">
            <w:pPr>
              <w:jc w:val="center"/>
              <w:rPr>
                <w:ins w:id="915" w:author="Nicolas Togo" w:date="2015-11-17T20:12:00Z"/>
                <w:rFonts w:ascii="Tahoma" w:hAnsi="Tahoma" w:cs="Tahoma"/>
                <w:color w:val="000000"/>
                <w:lang w:val="es-BO" w:eastAsia="es-BO"/>
              </w:rPr>
            </w:pPr>
            <w:ins w:id="916" w:author="Nicolas Togo" w:date="2015-11-17T20:12:00Z">
              <w:r w:rsidRPr="002F1A34">
                <w:rPr>
                  <w:rFonts w:ascii="Tahoma" w:hAnsi="Tahoma" w:cs="Tahoma"/>
                  <w:color w:val="000000"/>
                  <w:lang w:val="es-BO" w:eastAsia="es-BO"/>
                </w:rPr>
                <w:t>-63,08844</w:t>
              </w:r>
            </w:ins>
          </w:p>
        </w:tc>
        <w:tc>
          <w:tcPr>
            <w:tcW w:w="1420" w:type="dxa"/>
            <w:tcBorders>
              <w:top w:val="nil"/>
              <w:left w:val="nil"/>
              <w:bottom w:val="single" w:sz="4" w:space="0" w:color="auto"/>
              <w:right w:val="single" w:sz="4" w:space="0" w:color="auto"/>
            </w:tcBorders>
            <w:shd w:val="clear" w:color="auto" w:fill="auto"/>
            <w:vAlign w:val="center"/>
            <w:hideMark/>
          </w:tcPr>
          <w:p w14:paraId="4F55F0A2" w14:textId="77777777" w:rsidR="002F1A34" w:rsidRPr="002F1A34" w:rsidRDefault="002F1A34" w:rsidP="002F1A34">
            <w:pPr>
              <w:jc w:val="center"/>
              <w:rPr>
                <w:ins w:id="917" w:author="Nicolas Togo" w:date="2015-11-17T20:12:00Z"/>
                <w:rFonts w:ascii="Tahoma" w:hAnsi="Tahoma" w:cs="Tahoma"/>
                <w:color w:val="000000"/>
                <w:lang w:val="es-BO" w:eastAsia="es-BO"/>
              </w:rPr>
            </w:pPr>
            <w:ins w:id="918" w:author="Nicolas Togo" w:date="2015-11-17T20:12:00Z">
              <w:r w:rsidRPr="002F1A34">
                <w:rPr>
                  <w:rFonts w:ascii="Tahoma" w:hAnsi="Tahoma" w:cs="Tahoma"/>
                  <w:color w:val="000000"/>
                  <w:lang w:val="es-BO" w:eastAsia="es-BO"/>
                </w:rPr>
                <w:t>-15,94408</w:t>
              </w:r>
            </w:ins>
          </w:p>
        </w:tc>
      </w:tr>
      <w:tr w:rsidR="002F1A34" w:rsidRPr="002F1A34" w14:paraId="101F3B5E" w14:textId="77777777" w:rsidTr="002F1A34">
        <w:trPr>
          <w:trHeight w:val="225"/>
          <w:ins w:id="91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A66016F" w14:textId="77777777" w:rsidR="002F1A34" w:rsidRPr="002F1A34" w:rsidRDefault="002F1A34" w:rsidP="002F1A34">
            <w:pPr>
              <w:jc w:val="center"/>
              <w:rPr>
                <w:ins w:id="920" w:author="Nicolas Togo" w:date="2015-11-17T20:12:00Z"/>
                <w:rFonts w:ascii="Tahoma" w:hAnsi="Tahoma" w:cs="Tahoma"/>
                <w:color w:val="000000"/>
                <w:lang w:val="es-BO" w:eastAsia="es-BO"/>
              </w:rPr>
            </w:pPr>
            <w:ins w:id="921" w:author="Nicolas Togo" w:date="2015-11-17T20:12:00Z">
              <w:r w:rsidRPr="002F1A34">
                <w:rPr>
                  <w:rFonts w:ascii="Tahoma" w:hAnsi="Tahoma" w:cs="Tahoma"/>
                  <w:color w:val="000000"/>
                  <w:lang w:val="es-BO" w:eastAsia="es-BO"/>
                </w:rPr>
                <w:t>51</w:t>
              </w:r>
            </w:ins>
          </w:p>
        </w:tc>
        <w:tc>
          <w:tcPr>
            <w:tcW w:w="1500" w:type="dxa"/>
            <w:tcBorders>
              <w:top w:val="nil"/>
              <w:left w:val="nil"/>
              <w:bottom w:val="single" w:sz="4" w:space="0" w:color="auto"/>
              <w:right w:val="single" w:sz="4" w:space="0" w:color="auto"/>
            </w:tcBorders>
            <w:shd w:val="clear" w:color="auto" w:fill="auto"/>
            <w:vAlign w:val="center"/>
            <w:hideMark/>
          </w:tcPr>
          <w:p w14:paraId="4651D844" w14:textId="77777777" w:rsidR="002F1A34" w:rsidRPr="002F1A34" w:rsidRDefault="002F1A34" w:rsidP="002F1A34">
            <w:pPr>
              <w:rPr>
                <w:ins w:id="922" w:author="Nicolas Togo" w:date="2015-11-17T20:12:00Z"/>
                <w:rFonts w:ascii="Tahoma" w:hAnsi="Tahoma" w:cs="Tahoma"/>
                <w:color w:val="000000"/>
                <w:lang w:val="es-BO" w:eastAsia="es-BO"/>
              </w:rPr>
            </w:pPr>
            <w:ins w:id="923"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4CE2737B" w14:textId="77777777" w:rsidR="002F1A34" w:rsidRPr="002F1A34" w:rsidRDefault="002F1A34" w:rsidP="002F1A34">
            <w:pPr>
              <w:rPr>
                <w:ins w:id="924" w:author="Nicolas Togo" w:date="2015-11-17T20:12:00Z"/>
                <w:rFonts w:ascii="Tahoma" w:hAnsi="Tahoma" w:cs="Tahoma"/>
                <w:color w:val="000000"/>
                <w:lang w:val="es-BO" w:eastAsia="es-BO"/>
              </w:rPr>
            </w:pPr>
            <w:ins w:id="925" w:author="Nicolas Togo" w:date="2015-11-17T20:12:00Z">
              <w:r w:rsidRPr="002F1A34">
                <w:rPr>
                  <w:rFonts w:ascii="Tahoma" w:hAnsi="Tahoma" w:cs="Tahoma"/>
                  <w:color w:val="000000"/>
                  <w:lang w:val="es-BO" w:eastAsia="es-BO"/>
                </w:rPr>
                <w:t>ICHILO</w:t>
              </w:r>
            </w:ins>
          </w:p>
        </w:tc>
        <w:tc>
          <w:tcPr>
            <w:tcW w:w="1200" w:type="dxa"/>
            <w:tcBorders>
              <w:top w:val="nil"/>
              <w:left w:val="nil"/>
              <w:bottom w:val="single" w:sz="4" w:space="0" w:color="auto"/>
              <w:right w:val="single" w:sz="4" w:space="0" w:color="auto"/>
            </w:tcBorders>
            <w:shd w:val="clear" w:color="auto" w:fill="auto"/>
            <w:vAlign w:val="center"/>
            <w:hideMark/>
          </w:tcPr>
          <w:p w14:paraId="26751A2A" w14:textId="77777777" w:rsidR="002F1A34" w:rsidRPr="002F1A34" w:rsidRDefault="002F1A34" w:rsidP="002F1A34">
            <w:pPr>
              <w:rPr>
                <w:ins w:id="926" w:author="Nicolas Togo" w:date="2015-11-17T20:12:00Z"/>
                <w:rFonts w:ascii="Tahoma" w:hAnsi="Tahoma" w:cs="Tahoma"/>
                <w:color w:val="000000"/>
                <w:lang w:val="es-BO" w:eastAsia="es-BO"/>
              </w:rPr>
            </w:pPr>
            <w:proofErr w:type="spellStart"/>
            <w:ins w:id="927" w:author="Nicolas Togo" w:date="2015-11-17T20:12:00Z">
              <w:r w:rsidRPr="002F1A34">
                <w:rPr>
                  <w:rFonts w:ascii="Tahoma" w:hAnsi="Tahoma" w:cs="Tahoma"/>
                  <w:color w:val="000000"/>
                  <w:lang w:val="es-BO" w:eastAsia="es-BO"/>
                </w:rPr>
                <w:t>Yapacani</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757986FC" w14:textId="77777777" w:rsidR="002F1A34" w:rsidRPr="002F1A34" w:rsidRDefault="002F1A34" w:rsidP="002F1A34">
            <w:pPr>
              <w:rPr>
                <w:ins w:id="928" w:author="Nicolas Togo" w:date="2015-11-17T20:12:00Z"/>
                <w:rFonts w:ascii="Tahoma" w:hAnsi="Tahoma" w:cs="Tahoma"/>
                <w:color w:val="000000"/>
                <w:lang w:val="es-BO" w:eastAsia="es-BO"/>
              </w:rPr>
            </w:pPr>
            <w:ins w:id="929" w:author="Nicolas Togo" w:date="2015-11-17T20:12:00Z">
              <w:r w:rsidRPr="002F1A34">
                <w:rPr>
                  <w:rFonts w:ascii="Tahoma" w:hAnsi="Tahoma" w:cs="Tahoma"/>
                  <w:color w:val="000000"/>
                  <w:lang w:val="es-BO" w:eastAsia="es-BO"/>
                </w:rPr>
                <w:t>EL CONDOR</w:t>
              </w:r>
            </w:ins>
          </w:p>
        </w:tc>
        <w:tc>
          <w:tcPr>
            <w:tcW w:w="1420" w:type="dxa"/>
            <w:tcBorders>
              <w:top w:val="nil"/>
              <w:left w:val="nil"/>
              <w:bottom w:val="single" w:sz="4" w:space="0" w:color="auto"/>
              <w:right w:val="single" w:sz="4" w:space="0" w:color="auto"/>
            </w:tcBorders>
            <w:shd w:val="clear" w:color="auto" w:fill="auto"/>
            <w:vAlign w:val="center"/>
            <w:hideMark/>
          </w:tcPr>
          <w:p w14:paraId="523C678F" w14:textId="77777777" w:rsidR="002F1A34" w:rsidRPr="002F1A34" w:rsidRDefault="002F1A34" w:rsidP="002F1A34">
            <w:pPr>
              <w:jc w:val="center"/>
              <w:rPr>
                <w:ins w:id="930" w:author="Nicolas Togo" w:date="2015-11-17T20:12:00Z"/>
                <w:rFonts w:ascii="Tahoma" w:hAnsi="Tahoma" w:cs="Tahoma"/>
                <w:color w:val="000000"/>
                <w:lang w:val="es-BO" w:eastAsia="es-BO"/>
              </w:rPr>
            </w:pPr>
            <w:ins w:id="931" w:author="Nicolas Togo" w:date="2015-11-17T20:12:00Z">
              <w:r w:rsidRPr="002F1A34">
                <w:rPr>
                  <w:rFonts w:ascii="Tahoma" w:hAnsi="Tahoma" w:cs="Tahoma"/>
                  <w:color w:val="000000"/>
                  <w:lang w:val="es-BO" w:eastAsia="es-BO"/>
                </w:rPr>
                <w:t>-64,12855</w:t>
              </w:r>
            </w:ins>
          </w:p>
        </w:tc>
        <w:tc>
          <w:tcPr>
            <w:tcW w:w="1420" w:type="dxa"/>
            <w:tcBorders>
              <w:top w:val="nil"/>
              <w:left w:val="nil"/>
              <w:bottom w:val="single" w:sz="4" w:space="0" w:color="auto"/>
              <w:right w:val="single" w:sz="4" w:space="0" w:color="auto"/>
            </w:tcBorders>
            <w:shd w:val="clear" w:color="auto" w:fill="auto"/>
            <w:vAlign w:val="center"/>
            <w:hideMark/>
          </w:tcPr>
          <w:p w14:paraId="725DB615" w14:textId="77777777" w:rsidR="002F1A34" w:rsidRPr="002F1A34" w:rsidRDefault="002F1A34" w:rsidP="002F1A34">
            <w:pPr>
              <w:jc w:val="center"/>
              <w:rPr>
                <w:ins w:id="932" w:author="Nicolas Togo" w:date="2015-11-17T20:12:00Z"/>
                <w:rFonts w:ascii="Tahoma" w:hAnsi="Tahoma" w:cs="Tahoma"/>
                <w:color w:val="000000"/>
                <w:lang w:val="es-BO" w:eastAsia="es-BO"/>
              </w:rPr>
            </w:pPr>
            <w:ins w:id="933" w:author="Nicolas Togo" w:date="2015-11-17T20:12:00Z">
              <w:r w:rsidRPr="002F1A34">
                <w:rPr>
                  <w:rFonts w:ascii="Tahoma" w:hAnsi="Tahoma" w:cs="Tahoma"/>
                  <w:color w:val="000000"/>
                  <w:lang w:val="es-BO" w:eastAsia="es-BO"/>
                </w:rPr>
                <w:t>-17,42869</w:t>
              </w:r>
            </w:ins>
          </w:p>
        </w:tc>
      </w:tr>
      <w:tr w:rsidR="002F1A34" w:rsidRPr="002F1A34" w14:paraId="281B1013" w14:textId="77777777" w:rsidTr="002F1A34">
        <w:trPr>
          <w:trHeight w:val="225"/>
          <w:ins w:id="93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93542D1" w14:textId="77777777" w:rsidR="002F1A34" w:rsidRPr="002F1A34" w:rsidRDefault="002F1A34" w:rsidP="002F1A34">
            <w:pPr>
              <w:jc w:val="center"/>
              <w:rPr>
                <w:ins w:id="935" w:author="Nicolas Togo" w:date="2015-11-17T20:12:00Z"/>
                <w:rFonts w:ascii="Tahoma" w:hAnsi="Tahoma" w:cs="Tahoma"/>
                <w:color w:val="000000"/>
                <w:lang w:val="es-BO" w:eastAsia="es-BO"/>
              </w:rPr>
            </w:pPr>
            <w:ins w:id="936" w:author="Nicolas Togo" w:date="2015-11-17T20:12:00Z">
              <w:r w:rsidRPr="002F1A34">
                <w:rPr>
                  <w:rFonts w:ascii="Tahoma" w:hAnsi="Tahoma" w:cs="Tahoma"/>
                  <w:color w:val="000000"/>
                  <w:lang w:val="es-BO" w:eastAsia="es-BO"/>
                </w:rPr>
                <w:lastRenderedPageBreak/>
                <w:t>52</w:t>
              </w:r>
            </w:ins>
          </w:p>
        </w:tc>
        <w:tc>
          <w:tcPr>
            <w:tcW w:w="1500" w:type="dxa"/>
            <w:tcBorders>
              <w:top w:val="nil"/>
              <w:left w:val="nil"/>
              <w:bottom w:val="single" w:sz="4" w:space="0" w:color="auto"/>
              <w:right w:val="single" w:sz="4" w:space="0" w:color="auto"/>
            </w:tcBorders>
            <w:shd w:val="clear" w:color="auto" w:fill="auto"/>
            <w:vAlign w:val="center"/>
            <w:hideMark/>
          </w:tcPr>
          <w:p w14:paraId="2B511236" w14:textId="77777777" w:rsidR="002F1A34" w:rsidRPr="002F1A34" w:rsidRDefault="002F1A34" w:rsidP="002F1A34">
            <w:pPr>
              <w:rPr>
                <w:ins w:id="937" w:author="Nicolas Togo" w:date="2015-11-17T20:12:00Z"/>
                <w:rFonts w:ascii="Tahoma" w:hAnsi="Tahoma" w:cs="Tahoma"/>
                <w:color w:val="000000"/>
                <w:lang w:val="es-BO" w:eastAsia="es-BO"/>
              </w:rPr>
            </w:pPr>
            <w:ins w:id="93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603463A1" w14:textId="77777777" w:rsidR="002F1A34" w:rsidRPr="002F1A34" w:rsidRDefault="002F1A34" w:rsidP="002F1A34">
            <w:pPr>
              <w:rPr>
                <w:ins w:id="939" w:author="Nicolas Togo" w:date="2015-11-17T20:12:00Z"/>
                <w:rFonts w:ascii="Tahoma" w:hAnsi="Tahoma" w:cs="Tahoma"/>
                <w:color w:val="000000"/>
                <w:lang w:val="es-BO" w:eastAsia="es-BO"/>
              </w:rPr>
            </w:pPr>
            <w:ins w:id="940" w:author="Nicolas Togo" w:date="2015-11-17T20:12:00Z">
              <w:r w:rsidRPr="002F1A34">
                <w:rPr>
                  <w:rFonts w:ascii="Tahoma" w:hAnsi="Tahoma" w:cs="Tahoma"/>
                  <w:color w:val="000000"/>
                  <w:lang w:val="es-BO" w:eastAsia="es-BO"/>
                </w:rPr>
                <w:t xml:space="preserve">Manuel </w:t>
              </w:r>
              <w:proofErr w:type="spellStart"/>
              <w:r w:rsidRPr="002F1A34">
                <w:rPr>
                  <w:rFonts w:ascii="Tahoma" w:hAnsi="Tahoma" w:cs="Tahoma"/>
                  <w:color w:val="000000"/>
                  <w:lang w:val="es-BO" w:eastAsia="es-BO"/>
                </w:rPr>
                <w:t>Maria</w:t>
              </w:r>
              <w:proofErr w:type="spellEnd"/>
              <w:r w:rsidRPr="002F1A34">
                <w:rPr>
                  <w:rFonts w:ascii="Tahoma" w:hAnsi="Tahoma" w:cs="Tahoma"/>
                  <w:color w:val="000000"/>
                  <w:lang w:val="es-BO" w:eastAsia="es-BO"/>
                </w:rPr>
                <w:t xml:space="preserve"> Caballero</w:t>
              </w:r>
            </w:ins>
          </w:p>
        </w:tc>
        <w:tc>
          <w:tcPr>
            <w:tcW w:w="1200" w:type="dxa"/>
            <w:tcBorders>
              <w:top w:val="nil"/>
              <w:left w:val="nil"/>
              <w:bottom w:val="single" w:sz="4" w:space="0" w:color="auto"/>
              <w:right w:val="single" w:sz="4" w:space="0" w:color="auto"/>
            </w:tcBorders>
            <w:shd w:val="clear" w:color="auto" w:fill="auto"/>
            <w:vAlign w:val="center"/>
            <w:hideMark/>
          </w:tcPr>
          <w:p w14:paraId="54DEF24D" w14:textId="77777777" w:rsidR="002F1A34" w:rsidRPr="002F1A34" w:rsidRDefault="002F1A34" w:rsidP="002F1A34">
            <w:pPr>
              <w:rPr>
                <w:ins w:id="941" w:author="Nicolas Togo" w:date="2015-11-17T20:12:00Z"/>
                <w:rFonts w:ascii="Tahoma" w:hAnsi="Tahoma" w:cs="Tahoma"/>
                <w:color w:val="000000"/>
                <w:lang w:val="es-BO" w:eastAsia="es-BO"/>
              </w:rPr>
            </w:pPr>
            <w:proofErr w:type="spellStart"/>
            <w:ins w:id="942" w:author="Nicolas Togo" w:date="2015-11-17T20:12:00Z">
              <w:r w:rsidRPr="002F1A34">
                <w:rPr>
                  <w:rFonts w:ascii="Tahoma" w:hAnsi="Tahoma" w:cs="Tahoma"/>
                  <w:color w:val="000000"/>
                  <w:lang w:val="es-BO" w:eastAsia="es-BO"/>
                </w:rPr>
                <w:t>Comarapa</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08025383" w14:textId="77777777" w:rsidR="002F1A34" w:rsidRPr="002F1A34" w:rsidRDefault="002F1A34" w:rsidP="002F1A34">
            <w:pPr>
              <w:rPr>
                <w:ins w:id="943" w:author="Nicolas Togo" w:date="2015-11-17T20:12:00Z"/>
                <w:rFonts w:ascii="Tahoma" w:hAnsi="Tahoma" w:cs="Tahoma"/>
                <w:color w:val="000000"/>
                <w:lang w:val="es-BO" w:eastAsia="es-BO"/>
              </w:rPr>
            </w:pPr>
            <w:ins w:id="944" w:author="Nicolas Togo" w:date="2015-11-17T20:12:00Z">
              <w:r w:rsidRPr="002F1A34">
                <w:rPr>
                  <w:rFonts w:ascii="Tahoma" w:hAnsi="Tahoma" w:cs="Tahoma"/>
                  <w:color w:val="000000"/>
                  <w:lang w:val="es-BO" w:eastAsia="es-BO"/>
                </w:rPr>
                <w:t>LA TRANCA</w:t>
              </w:r>
            </w:ins>
          </w:p>
        </w:tc>
        <w:tc>
          <w:tcPr>
            <w:tcW w:w="1420" w:type="dxa"/>
            <w:tcBorders>
              <w:top w:val="nil"/>
              <w:left w:val="nil"/>
              <w:bottom w:val="single" w:sz="4" w:space="0" w:color="auto"/>
              <w:right w:val="single" w:sz="4" w:space="0" w:color="auto"/>
            </w:tcBorders>
            <w:shd w:val="clear" w:color="auto" w:fill="auto"/>
            <w:vAlign w:val="center"/>
            <w:hideMark/>
          </w:tcPr>
          <w:p w14:paraId="5C4A6C67" w14:textId="77777777" w:rsidR="002F1A34" w:rsidRPr="002F1A34" w:rsidRDefault="002F1A34" w:rsidP="002F1A34">
            <w:pPr>
              <w:jc w:val="center"/>
              <w:rPr>
                <w:ins w:id="945" w:author="Nicolas Togo" w:date="2015-11-17T20:12:00Z"/>
                <w:rFonts w:ascii="Tahoma" w:hAnsi="Tahoma" w:cs="Tahoma"/>
                <w:color w:val="000000"/>
                <w:lang w:val="es-BO" w:eastAsia="es-BO"/>
              </w:rPr>
            </w:pPr>
            <w:ins w:id="946" w:author="Nicolas Togo" w:date="2015-11-17T20:12:00Z">
              <w:r w:rsidRPr="002F1A34">
                <w:rPr>
                  <w:rFonts w:ascii="Tahoma" w:hAnsi="Tahoma" w:cs="Tahoma"/>
                  <w:color w:val="000000"/>
                  <w:lang w:val="es-BO" w:eastAsia="es-BO"/>
                </w:rPr>
                <w:t>-64,66953</w:t>
              </w:r>
            </w:ins>
          </w:p>
        </w:tc>
        <w:tc>
          <w:tcPr>
            <w:tcW w:w="1420" w:type="dxa"/>
            <w:tcBorders>
              <w:top w:val="nil"/>
              <w:left w:val="nil"/>
              <w:bottom w:val="single" w:sz="4" w:space="0" w:color="auto"/>
              <w:right w:val="single" w:sz="4" w:space="0" w:color="auto"/>
            </w:tcBorders>
            <w:shd w:val="clear" w:color="auto" w:fill="auto"/>
            <w:vAlign w:val="center"/>
            <w:hideMark/>
          </w:tcPr>
          <w:p w14:paraId="2E2DA4E1" w14:textId="77777777" w:rsidR="002F1A34" w:rsidRPr="002F1A34" w:rsidRDefault="002F1A34" w:rsidP="002F1A34">
            <w:pPr>
              <w:jc w:val="center"/>
              <w:rPr>
                <w:ins w:id="947" w:author="Nicolas Togo" w:date="2015-11-17T20:12:00Z"/>
                <w:rFonts w:ascii="Tahoma" w:hAnsi="Tahoma" w:cs="Tahoma"/>
                <w:color w:val="000000"/>
                <w:lang w:val="es-BO" w:eastAsia="es-BO"/>
              </w:rPr>
            </w:pPr>
            <w:ins w:id="948" w:author="Nicolas Togo" w:date="2015-11-17T20:12:00Z">
              <w:r w:rsidRPr="002F1A34">
                <w:rPr>
                  <w:rFonts w:ascii="Tahoma" w:hAnsi="Tahoma" w:cs="Tahoma"/>
                  <w:color w:val="000000"/>
                  <w:lang w:val="es-BO" w:eastAsia="es-BO"/>
                </w:rPr>
                <w:t>-17,75709</w:t>
              </w:r>
            </w:ins>
          </w:p>
        </w:tc>
      </w:tr>
      <w:tr w:rsidR="002F1A34" w:rsidRPr="002F1A34" w14:paraId="3B20A687" w14:textId="77777777" w:rsidTr="002F1A34">
        <w:trPr>
          <w:trHeight w:val="225"/>
          <w:ins w:id="94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144758E" w14:textId="77777777" w:rsidR="002F1A34" w:rsidRPr="002F1A34" w:rsidRDefault="002F1A34" w:rsidP="002F1A34">
            <w:pPr>
              <w:jc w:val="center"/>
              <w:rPr>
                <w:ins w:id="950" w:author="Nicolas Togo" w:date="2015-11-17T20:12:00Z"/>
                <w:rFonts w:ascii="Tahoma" w:hAnsi="Tahoma" w:cs="Tahoma"/>
                <w:color w:val="000000"/>
                <w:lang w:val="es-BO" w:eastAsia="es-BO"/>
              </w:rPr>
            </w:pPr>
            <w:ins w:id="951" w:author="Nicolas Togo" w:date="2015-11-17T20:12:00Z">
              <w:r w:rsidRPr="002F1A34">
                <w:rPr>
                  <w:rFonts w:ascii="Tahoma" w:hAnsi="Tahoma" w:cs="Tahoma"/>
                  <w:color w:val="000000"/>
                  <w:lang w:val="es-BO" w:eastAsia="es-BO"/>
                </w:rPr>
                <w:t>53</w:t>
              </w:r>
            </w:ins>
          </w:p>
        </w:tc>
        <w:tc>
          <w:tcPr>
            <w:tcW w:w="1500" w:type="dxa"/>
            <w:tcBorders>
              <w:top w:val="nil"/>
              <w:left w:val="nil"/>
              <w:bottom w:val="single" w:sz="4" w:space="0" w:color="auto"/>
              <w:right w:val="single" w:sz="4" w:space="0" w:color="auto"/>
            </w:tcBorders>
            <w:shd w:val="clear" w:color="auto" w:fill="auto"/>
            <w:vAlign w:val="center"/>
            <w:hideMark/>
          </w:tcPr>
          <w:p w14:paraId="2A5E9B75" w14:textId="77777777" w:rsidR="002F1A34" w:rsidRPr="002F1A34" w:rsidRDefault="002F1A34" w:rsidP="002F1A34">
            <w:pPr>
              <w:rPr>
                <w:ins w:id="952" w:author="Nicolas Togo" w:date="2015-11-17T20:12:00Z"/>
                <w:rFonts w:ascii="Tahoma" w:hAnsi="Tahoma" w:cs="Tahoma"/>
                <w:color w:val="000000"/>
                <w:lang w:val="es-BO" w:eastAsia="es-BO"/>
              </w:rPr>
            </w:pPr>
            <w:ins w:id="953"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0A7EAD4D" w14:textId="77777777" w:rsidR="002F1A34" w:rsidRPr="002F1A34" w:rsidRDefault="002F1A34" w:rsidP="002F1A34">
            <w:pPr>
              <w:rPr>
                <w:ins w:id="954" w:author="Nicolas Togo" w:date="2015-11-17T20:12:00Z"/>
                <w:rFonts w:ascii="Tahoma" w:hAnsi="Tahoma" w:cs="Tahoma"/>
                <w:color w:val="000000"/>
                <w:lang w:val="es-BO" w:eastAsia="es-BO"/>
              </w:rPr>
            </w:pPr>
            <w:ins w:id="955" w:author="Nicolas Togo" w:date="2015-11-17T20:12:00Z">
              <w:r w:rsidRPr="002F1A34">
                <w:rPr>
                  <w:rFonts w:ascii="Tahoma" w:hAnsi="Tahoma" w:cs="Tahoma"/>
                  <w:color w:val="000000"/>
                  <w:lang w:val="es-BO" w:eastAsia="es-BO"/>
                </w:rPr>
                <w:t>Ñuflo de Chavez</w:t>
              </w:r>
            </w:ins>
          </w:p>
        </w:tc>
        <w:tc>
          <w:tcPr>
            <w:tcW w:w="1200" w:type="dxa"/>
            <w:tcBorders>
              <w:top w:val="nil"/>
              <w:left w:val="nil"/>
              <w:bottom w:val="single" w:sz="4" w:space="0" w:color="auto"/>
              <w:right w:val="single" w:sz="4" w:space="0" w:color="auto"/>
            </w:tcBorders>
            <w:shd w:val="clear" w:color="auto" w:fill="auto"/>
            <w:vAlign w:val="center"/>
            <w:hideMark/>
          </w:tcPr>
          <w:p w14:paraId="38CB15A0" w14:textId="77777777" w:rsidR="002F1A34" w:rsidRPr="002F1A34" w:rsidRDefault="002F1A34" w:rsidP="002F1A34">
            <w:pPr>
              <w:rPr>
                <w:ins w:id="956" w:author="Nicolas Togo" w:date="2015-11-17T20:12:00Z"/>
                <w:rFonts w:ascii="Tahoma" w:hAnsi="Tahoma" w:cs="Tahoma"/>
                <w:color w:val="000000"/>
                <w:lang w:val="es-BO" w:eastAsia="es-BO"/>
              </w:rPr>
            </w:pPr>
            <w:proofErr w:type="spellStart"/>
            <w:ins w:id="957" w:author="Nicolas Togo" w:date="2015-11-17T20:12:00Z">
              <w:r w:rsidRPr="002F1A34">
                <w:rPr>
                  <w:rFonts w:ascii="Tahoma" w:hAnsi="Tahoma" w:cs="Tahoma"/>
                  <w:color w:val="000000"/>
                  <w:lang w:val="es-BO" w:eastAsia="es-BO"/>
                </w:rPr>
                <w:t>Concepcion</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62096CDF" w14:textId="77777777" w:rsidR="002F1A34" w:rsidRPr="002F1A34" w:rsidRDefault="002F1A34" w:rsidP="002F1A34">
            <w:pPr>
              <w:rPr>
                <w:ins w:id="958" w:author="Nicolas Togo" w:date="2015-11-17T20:12:00Z"/>
                <w:rFonts w:ascii="Tahoma" w:hAnsi="Tahoma" w:cs="Tahoma"/>
                <w:color w:val="000000"/>
                <w:lang w:val="es-BO" w:eastAsia="es-BO"/>
              </w:rPr>
            </w:pPr>
            <w:ins w:id="959" w:author="Nicolas Togo" w:date="2015-11-17T20:12:00Z">
              <w:r w:rsidRPr="002F1A34">
                <w:rPr>
                  <w:rFonts w:ascii="Tahoma" w:hAnsi="Tahoma" w:cs="Tahoma"/>
                  <w:color w:val="000000"/>
                  <w:lang w:val="es-BO" w:eastAsia="es-BO"/>
                </w:rPr>
                <w:t>MEDIO MONTE</w:t>
              </w:r>
            </w:ins>
          </w:p>
        </w:tc>
        <w:tc>
          <w:tcPr>
            <w:tcW w:w="1420" w:type="dxa"/>
            <w:tcBorders>
              <w:top w:val="nil"/>
              <w:left w:val="nil"/>
              <w:bottom w:val="single" w:sz="4" w:space="0" w:color="auto"/>
              <w:right w:val="single" w:sz="4" w:space="0" w:color="auto"/>
            </w:tcBorders>
            <w:shd w:val="clear" w:color="auto" w:fill="auto"/>
            <w:vAlign w:val="center"/>
            <w:hideMark/>
          </w:tcPr>
          <w:p w14:paraId="1EA2875F" w14:textId="77777777" w:rsidR="002F1A34" w:rsidRPr="002F1A34" w:rsidRDefault="002F1A34" w:rsidP="002F1A34">
            <w:pPr>
              <w:jc w:val="center"/>
              <w:rPr>
                <w:ins w:id="960" w:author="Nicolas Togo" w:date="2015-11-17T20:12:00Z"/>
                <w:rFonts w:ascii="Tahoma" w:hAnsi="Tahoma" w:cs="Tahoma"/>
                <w:color w:val="000000"/>
                <w:lang w:val="es-BO" w:eastAsia="es-BO"/>
              </w:rPr>
            </w:pPr>
            <w:ins w:id="961" w:author="Nicolas Togo" w:date="2015-11-17T20:12:00Z">
              <w:r w:rsidRPr="002F1A34">
                <w:rPr>
                  <w:rFonts w:ascii="Tahoma" w:hAnsi="Tahoma" w:cs="Tahoma"/>
                  <w:color w:val="000000"/>
                  <w:lang w:val="es-BO" w:eastAsia="es-BO"/>
                </w:rPr>
                <w:t>-62,07368</w:t>
              </w:r>
            </w:ins>
          </w:p>
        </w:tc>
        <w:tc>
          <w:tcPr>
            <w:tcW w:w="1420" w:type="dxa"/>
            <w:tcBorders>
              <w:top w:val="nil"/>
              <w:left w:val="nil"/>
              <w:bottom w:val="single" w:sz="4" w:space="0" w:color="auto"/>
              <w:right w:val="single" w:sz="4" w:space="0" w:color="auto"/>
            </w:tcBorders>
            <w:shd w:val="clear" w:color="auto" w:fill="auto"/>
            <w:vAlign w:val="center"/>
            <w:hideMark/>
          </w:tcPr>
          <w:p w14:paraId="5C30119D" w14:textId="77777777" w:rsidR="002F1A34" w:rsidRPr="002F1A34" w:rsidRDefault="002F1A34" w:rsidP="002F1A34">
            <w:pPr>
              <w:jc w:val="center"/>
              <w:rPr>
                <w:ins w:id="962" w:author="Nicolas Togo" w:date="2015-11-17T20:12:00Z"/>
                <w:rFonts w:ascii="Tahoma" w:hAnsi="Tahoma" w:cs="Tahoma"/>
                <w:color w:val="000000"/>
                <w:lang w:val="es-BO" w:eastAsia="es-BO"/>
              </w:rPr>
            </w:pPr>
            <w:ins w:id="963" w:author="Nicolas Togo" w:date="2015-11-17T20:12:00Z">
              <w:r w:rsidRPr="002F1A34">
                <w:rPr>
                  <w:rFonts w:ascii="Tahoma" w:hAnsi="Tahoma" w:cs="Tahoma"/>
                  <w:color w:val="000000"/>
                  <w:lang w:val="es-BO" w:eastAsia="es-BO"/>
                </w:rPr>
                <w:t>-16,54766</w:t>
              </w:r>
            </w:ins>
          </w:p>
        </w:tc>
      </w:tr>
      <w:tr w:rsidR="002F1A34" w:rsidRPr="002F1A34" w14:paraId="6848D798" w14:textId="77777777" w:rsidTr="002F1A34">
        <w:trPr>
          <w:trHeight w:val="225"/>
          <w:ins w:id="96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EA1517F" w14:textId="77777777" w:rsidR="002F1A34" w:rsidRPr="002F1A34" w:rsidRDefault="002F1A34" w:rsidP="002F1A34">
            <w:pPr>
              <w:jc w:val="center"/>
              <w:rPr>
                <w:ins w:id="965" w:author="Nicolas Togo" w:date="2015-11-17T20:12:00Z"/>
                <w:rFonts w:ascii="Tahoma" w:hAnsi="Tahoma" w:cs="Tahoma"/>
                <w:color w:val="000000"/>
                <w:lang w:val="es-BO" w:eastAsia="es-BO"/>
              </w:rPr>
            </w:pPr>
            <w:ins w:id="966" w:author="Nicolas Togo" w:date="2015-11-17T20:12:00Z">
              <w:r w:rsidRPr="002F1A34">
                <w:rPr>
                  <w:rFonts w:ascii="Tahoma" w:hAnsi="Tahoma" w:cs="Tahoma"/>
                  <w:color w:val="000000"/>
                  <w:lang w:val="es-BO" w:eastAsia="es-BO"/>
                </w:rPr>
                <w:t>54</w:t>
              </w:r>
            </w:ins>
          </w:p>
        </w:tc>
        <w:tc>
          <w:tcPr>
            <w:tcW w:w="1500" w:type="dxa"/>
            <w:tcBorders>
              <w:top w:val="nil"/>
              <w:left w:val="nil"/>
              <w:bottom w:val="single" w:sz="4" w:space="0" w:color="auto"/>
              <w:right w:val="single" w:sz="4" w:space="0" w:color="auto"/>
            </w:tcBorders>
            <w:shd w:val="clear" w:color="auto" w:fill="auto"/>
            <w:vAlign w:val="center"/>
            <w:hideMark/>
          </w:tcPr>
          <w:p w14:paraId="3DC067C7" w14:textId="77777777" w:rsidR="002F1A34" w:rsidRPr="002F1A34" w:rsidRDefault="002F1A34" w:rsidP="002F1A34">
            <w:pPr>
              <w:rPr>
                <w:ins w:id="967" w:author="Nicolas Togo" w:date="2015-11-17T20:12:00Z"/>
                <w:rFonts w:ascii="Tahoma" w:hAnsi="Tahoma" w:cs="Tahoma"/>
                <w:color w:val="000000"/>
                <w:lang w:val="es-BO" w:eastAsia="es-BO"/>
              </w:rPr>
            </w:pPr>
            <w:ins w:id="96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195A13D6" w14:textId="77777777" w:rsidR="002F1A34" w:rsidRPr="002F1A34" w:rsidRDefault="002F1A34" w:rsidP="002F1A34">
            <w:pPr>
              <w:rPr>
                <w:ins w:id="969" w:author="Nicolas Togo" w:date="2015-11-17T20:12:00Z"/>
                <w:rFonts w:ascii="Tahoma" w:hAnsi="Tahoma" w:cs="Tahoma"/>
                <w:color w:val="000000"/>
                <w:lang w:val="es-BO" w:eastAsia="es-BO"/>
              </w:rPr>
            </w:pPr>
            <w:ins w:id="970" w:author="Nicolas Togo" w:date="2015-11-17T20:12:00Z">
              <w:r w:rsidRPr="002F1A34">
                <w:rPr>
                  <w:rFonts w:ascii="Tahoma" w:hAnsi="Tahoma" w:cs="Tahoma"/>
                  <w:color w:val="000000"/>
                  <w:lang w:val="es-BO" w:eastAsia="es-BO"/>
                </w:rPr>
                <w:t>Ñuflo de Chávez</w:t>
              </w:r>
            </w:ins>
          </w:p>
        </w:tc>
        <w:tc>
          <w:tcPr>
            <w:tcW w:w="1200" w:type="dxa"/>
            <w:tcBorders>
              <w:top w:val="nil"/>
              <w:left w:val="nil"/>
              <w:bottom w:val="single" w:sz="4" w:space="0" w:color="auto"/>
              <w:right w:val="single" w:sz="4" w:space="0" w:color="auto"/>
            </w:tcBorders>
            <w:shd w:val="clear" w:color="auto" w:fill="auto"/>
            <w:vAlign w:val="center"/>
            <w:hideMark/>
          </w:tcPr>
          <w:p w14:paraId="2FB7CAB7" w14:textId="77777777" w:rsidR="002F1A34" w:rsidRPr="002F1A34" w:rsidRDefault="002F1A34" w:rsidP="002F1A34">
            <w:pPr>
              <w:rPr>
                <w:ins w:id="971" w:author="Nicolas Togo" w:date="2015-11-17T20:12:00Z"/>
                <w:rFonts w:ascii="Tahoma" w:hAnsi="Tahoma" w:cs="Tahoma"/>
                <w:color w:val="000000"/>
                <w:lang w:val="es-BO" w:eastAsia="es-BO"/>
              </w:rPr>
            </w:pPr>
            <w:ins w:id="972" w:author="Nicolas Togo" w:date="2015-11-17T20:12:00Z">
              <w:r w:rsidRPr="002F1A34">
                <w:rPr>
                  <w:rFonts w:ascii="Tahoma" w:hAnsi="Tahoma" w:cs="Tahoma"/>
                  <w:color w:val="000000"/>
                  <w:lang w:val="es-BO" w:eastAsia="es-BO"/>
                </w:rPr>
                <w:t>San Julián</w:t>
              </w:r>
            </w:ins>
          </w:p>
        </w:tc>
        <w:tc>
          <w:tcPr>
            <w:tcW w:w="1820" w:type="dxa"/>
            <w:tcBorders>
              <w:top w:val="nil"/>
              <w:left w:val="nil"/>
              <w:bottom w:val="single" w:sz="4" w:space="0" w:color="auto"/>
              <w:right w:val="single" w:sz="4" w:space="0" w:color="auto"/>
            </w:tcBorders>
            <w:shd w:val="clear" w:color="auto" w:fill="auto"/>
            <w:vAlign w:val="center"/>
            <w:hideMark/>
          </w:tcPr>
          <w:p w14:paraId="38E89D61" w14:textId="77777777" w:rsidR="002F1A34" w:rsidRPr="002F1A34" w:rsidRDefault="002F1A34" w:rsidP="002F1A34">
            <w:pPr>
              <w:rPr>
                <w:ins w:id="973" w:author="Nicolas Togo" w:date="2015-11-17T20:12:00Z"/>
                <w:rFonts w:ascii="Tahoma" w:hAnsi="Tahoma" w:cs="Tahoma"/>
                <w:color w:val="000000"/>
                <w:lang w:val="es-BO" w:eastAsia="es-BO"/>
              </w:rPr>
            </w:pPr>
            <w:ins w:id="974" w:author="Nicolas Togo" w:date="2015-11-17T20:12:00Z">
              <w:r w:rsidRPr="002F1A34">
                <w:rPr>
                  <w:rFonts w:ascii="Tahoma" w:hAnsi="Tahoma" w:cs="Tahoma"/>
                  <w:color w:val="000000"/>
                  <w:lang w:val="es-BO" w:eastAsia="es-BO"/>
                </w:rPr>
                <w:t>RIO CHICO</w:t>
              </w:r>
            </w:ins>
          </w:p>
        </w:tc>
        <w:tc>
          <w:tcPr>
            <w:tcW w:w="1420" w:type="dxa"/>
            <w:tcBorders>
              <w:top w:val="nil"/>
              <w:left w:val="nil"/>
              <w:bottom w:val="single" w:sz="4" w:space="0" w:color="auto"/>
              <w:right w:val="single" w:sz="4" w:space="0" w:color="auto"/>
            </w:tcBorders>
            <w:shd w:val="clear" w:color="auto" w:fill="auto"/>
            <w:vAlign w:val="center"/>
            <w:hideMark/>
          </w:tcPr>
          <w:p w14:paraId="4EEA7658" w14:textId="77777777" w:rsidR="002F1A34" w:rsidRPr="002F1A34" w:rsidRDefault="002F1A34" w:rsidP="002F1A34">
            <w:pPr>
              <w:jc w:val="center"/>
              <w:rPr>
                <w:ins w:id="975" w:author="Nicolas Togo" w:date="2015-11-17T20:12:00Z"/>
                <w:rFonts w:ascii="Tahoma" w:hAnsi="Tahoma" w:cs="Tahoma"/>
                <w:color w:val="000000"/>
                <w:lang w:val="es-BO" w:eastAsia="es-BO"/>
              </w:rPr>
            </w:pPr>
            <w:ins w:id="976" w:author="Nicolas Togo" w:date="2015-11-17T20:12:00Z">
              <w:r w:rsidRPr="002F1A34">
                <w:rPr>
                  <w:rFonts w:ascii="Tahoma" w:hAnsi="Tahoma" w:cs="Tahoma"/>
                  <w:color w:val="000000"/>
                  <w:lang w:val="es-BO" w:eastAsia="es-BO"/>
                </w:rPr>
                <w:t>-63,151333</w:t>
              </w:r>
            </w:ins>
          </w:p>
        </w:tc>
        <w:tc>
          <w:tcPr>
            <w:tcW w:w="1420" w:type="dxa"/>
            <w:tcBorders>
              <w:top w:val="nil"/>
              <w:left w:val="nil"/>
              <w:bottom w:val="single" w:sz="4" w:space="0" w:color="auto"/>
              <w:right w:val="single" w:sz="4" w:space="0" w:color="auto"/>
            </w:tcBorders>
            <w:shd w:val="clear" w:color="auto" w:fill="auto"/>
            <w:vAlign w:val="center"/>
            <w:hideMark/>
          </w:tcPr>
          <w:p w14:paraId="13CADB39" w14:textId="77777777" w:rsidR="002F1A34" w:rsidRPr="002F1A34" w:rsidRDefault="002F1A34" w:rsidP="002F1A34">
            <w:pPr>
              <w:jc w:val="center"/>
              <w:rPr>
                <w:ins w:id="977" w:author="Nicolas Togo" w:date="2015-11-17T20:12:00Z"/>
                <w:rFonts w:ascii="Tahoma" w:hAnsi="Tahoma" w:cs="Tahoma"/>
                <w:color w:val="000000"/>
                <w:lang w:val="es-BO" w:eastAsia="es-BO"/>
              </w:rPr>
            </w:pPr>
            <w:ins w:id="978" w:author="Nicolas Togo" w:date="2015-11-17T20:12:00Z">
              <w:r w:rsidRPr="002F1A34">
                <w:rPr>
                  <w:rFonts w:ascii="Tahoma" w:hAnsi="Tahoma" w:cs="Tahoma"/>
                  <w:color w:val="000000"/>
                  <w:lang w:val="es-BO" w:eastAsia="es-BO"/>
                </w:rPr>
                <w:t>-16,3779722</w:t>
              </w:r>
            </w:ins>
          </w:p>
        </w:tc>
      </w:tr>
      <w:tr w:rsidR="002F1A34" w:rsidRPr="002F1A34" w14:paraId="31BB3CE2" w14:textId="77777777" w:rsidTr="002F1A34">
        <w:trPr>
          <w:trHeight w:val="225"/>
          <w:ins w:id="97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D83E3C5" w14:textId="77777777" w:rsidR="002F1A34" w:rsidRPr="002F1A34" w:rsidRDefault="002F1A34" w:rsidP="002F1A34">
            <w:pPr>
              <w:jc w:val="center"/>
              <w:rPr>
                <w:ins w:id="980" w:author="Nicolas Togo" w:date="2015-11-17T20:12:00Z"/>
                <w:rFonts w:ascii="Tahoma" w:hAnsi="Tahoma" w:cs="Tahoma"/>
                <w:color w:val="000000"/>
                <w:lang w:val="es-BO" w:eastAsia="es-BO"/>
              </w:rPr>
            </w:pPr>
            <w:ins w:id="981" w:author="Nicolas Togo" w:date="2015-11-17T20:12:00Z">
              <w:r w:rsidRPr="002F1A34">
                <w:rPr>
                  <w:rFonts w:ascii="Tahoma" w:hAnsi="Tahoma" w:cs="Tahoma"/>
                  <w:color w:val="000000"/>
                  <w:lang w:val="es-BO" w:eastAsia="es-BO"/>
                </w:rPr>
                <w:t>55</w:t>
              </w:r>
            </w:ins>
          </w:p>
        </w:tc>
        <w:tc>
          <w:tcPr>
            <w:tcW w:w="1500" w:type="dxa"/>
            <w:tcBorders>
              <w:top w:val="nil"/>
              <w:left w:val="nil"/>
              <w:bottom w:val="single" w:sz="4" w:space="0" w:color="auto"/>
              <w:right w:val="single" w:sz="4" w:space="0" w:color="auto"/>
            </w:tcBorders>
            <w:shd w:val="clear" w:color="auto" w:fill="auto"/>
            <w:vAlign w:val="center"/>
            <w:hideMark/>
          </w:tcPr>
          <w:p w14:paraId="57C5D894" w14:textId="77777777" w:rsidR="002F1A34" w:rsidRPr="002F1A34" w:rsidRDefault="002F1A34" w:rsidP="002F1A34">
            <w:pPr>
              <w:rPr>
                <w:ins w:id="982" w:author="Nicolas Togo" w:date="2015-11-17T20:12:00Z"/>
                <w:rFonts w:ascii="Tahoma" w:hAnsi="Tahoma" w:cs="Tahoma"/>
                <w:color w:val="000000"/>
                <w:lang w:val="es-BO" w:eastAsia="es-BO"/>
              </w:rPr>
            </w:pPr>
            <w:ins w:id="983"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5C1281B4" w14:textId="77777777" w:rsidR="002F1A34" w:rsidRPr="002F1A34" w:rsidRDefault="002F1A34" w:rsidP="002F1A34">
            <w:pPr>
              <w:rPr>
                <w:ins w:id="984" w:author="Nicolas Togo" w:date="2015-11-17T20:12:00Z"/>
                <w:rFonts w:ascii="Tahoma" w:hAnsi="Tahoma" w:cs="Tahoma"/>
                <w:color w:val="000000"/>
                <w:lang w:val="es-BO" w:eastAsia="es-BO"/>
              </w:rPr>
            </w:pPr>
            <w:ins w:id="985" w:author="Nicolas Togo" w:date="2015-11-17T20:12:00Z">
              <w:r w:rsidRPr="002F1A34">
                <w:rPr>
                  <w:rFonts w:ascii="Tahoma" w:hAnsi="Tahoma" w:cs="Tahoma"/>
                  <w:color w:val="000000"/>
                  <w:lang w:val="es-BO" w:eastAsia="es-BO"/>
                </w:rPr>
                <w:t>Velasco</w:t>
              </w:r>
            </w:ins>
          </w:p>
        </w:tc>
        <w:tc>
          <w:tcPr>
            <w:tcW w:w="1200" w:type="dxa"/>
            <w:tcBorders>
              <w:top w:val="nil"/>
              <w:left w:val="nil"/>
              <w:bottom w:val="single" w:sz="4" w:space="0" w:color="auto"/>
              <w:right w:val="single" w:sz="4" w:space="0" w:color="auto"/>
            </w:tcBorders>
            <w:shd w:val="clear" w:color="auto" w:fill="auto"/>
            <w:vAlign w:val="center"/>
            <w:hideMark/>
          </w:tcPr>
          <w:p w14:paraId="4D06AB5C" w14:textId="77777777" w:rsidR="002F1A34" w:rsidRPr="002F1A34" w:rsidRDefault="002F1A34" w:rsidP="002F1A34">
            <w:pPr>
              <w:rPr>
                <w:ins w:id="986" w:author="Nicolas Togo" w:date="2015-11-17T20:12:00Z"/>
                <w:rFonts w:ascii="Tahoma" w:hAnsi="Tahoma" w:cs="Tahoma"/>
                <w:color w:val="000000"/>
                <w:lang w:val="es-BO" w:eastAsia="es-BO"/>
              </w:rPr>
            </w:pPr>
            <w:ins w:id="987" w:author="Nicolas Togo" w:date="2015-11-17T20:12:00Z">
              <w:r w:rsidRPr="002F1A34">
                <w:rPr>
                  <w:rFonts w:ascii="Tahoma" w:hAnsi="Tahoma" w:cs="Tahoma"/>
                  <w:color w:val="000000"/>
                  <w:lang w:val="es-BO" w:eastAsia="es-BO"/>
                </w:rPr>
                <w:t>San Ignacio de Velasco</w:t>
              </w:r>
            </w:ins>
          </w:p>
        </w:tc>
        <w:tc>
          <w:tcPr>
            <w:tcW w:w="1820" w:type="dxa"/>
            <w:tcBorders>
              <w:top w:val="nil"/>
              <w:left w:val="nil"/>
              <w:bottom w:val="single" w:sz="4" w:space="0" w:color="auto"/>
              <w:right w:val="single" w:sz="4" w:space="0" w:color="auto"/>
            </w:tcBorders>
            <w:shd w:val="clear" w:color="auto" w:fill="auto"/>
            <w:vAlign w:val="center"/>
            <w:hideMark/>
          </w:tcPr>
          <w:p w14:paraId="13E8C184" w14:textId="77777777" w:rsidR="002F1A34" w:rsidRPr="002F1A34" w:rsidRDefault="002F1A34" w:rsidP="002F1A34">
            <w:pPr>
              <w:rPr>
                <w:ins w:id="988" w:author="Nicolas Togo" w:date="2015-11-17T20:12:00Z"/>
                <w:rFonts w:ascii="Tahoma" w:hAnsi="Tahoma" w:cs="Tahoma"/>
                <w:color w:val="000000"/>
                <w:lang w:val="es-BO" w:eastAsia="es-BO"/>
              </w:rPr>
            </w:pPr>
            <w:ins w:id="989" w:author="Nicolas Togo" w:date="2015-11-17T20:12:00Z">
              <w:r w:rsidRPr="002F1A34">
                <w:rPr>
                  <w:rFonts w:ascii="Tahoma" w:hAnsi="Tahoma" w:cs="Tahoma"/>
                  <w:color w:val="000000"/>
                  <w:lang w:val="es-BO" w:eastAsia="es-BO"/>
                </w:rPr>
                <w:t>CHIRIMOYAS</w:t>
              </w:r>
            </w:ins>
          </w:p>
        </w:tc>
        <w:tc>
          <w:tcPr>
            <w:tcW w:w="1420" w:type="dxa"/>
            <w:tcBorders>
              <w:top w:val="nil"/>
              <w:left w:val="nil"/>
              <w:bottom w:val="single" w:sz="4" w:space="0" w:color="auto"/>
              <w:right w:val="single" w:sz="4" w:space="0" w:color="auto"/>
            </w:tcBorders>
            <w:shd w:val="clear" w:color="auto" w:fill="auto"/>
            <w:vAlign w:val="center"/>
            <w:hideMark/>
          </w:tcPr>
          <w:p w14:paraId="6354974E" w14:textId="77777777" w:rsidR="002F1A34" w:rsidRPr="002F1A34" w:rsidRDefault="002F1A34" w:rsidP="002F1A34">
            <w:pPr>
              <w:jc w:val="center"/>
              <w:rPr>
                <w:ins w:id="990" w:author="Nicolas Togo" w:date="2015-11-17T20:12:00Z"/>
                <w:rFonts w:ascii="Tahoma" w:hAnsi="Tahoma" w:cs="Tahoma"/>
                <w:color w:val="000000"/>
                <w:lang w:val="es-BO" w:eastAsia="es-BO"/>
              </w:rPr>
            </w:pPr>
            <w:ins w:id="991" w:author="Nicolas Togo" w:date="2015-11-17T20:12:00Z">
              <w:r w:rsidRPr="002F1A34">
                <w:rPr>
                  <w:rFonts w:ascii="Tahoma" w:hAnsi="Tahoma" w:cs="Tahoma"/>
                  <w:color w:val="000000"/>
                  <w:lang w:val="es-BO" w:eastAsia="es-BO"/>
                </w:rPr>
                <w:t>-61,218</w:t>
              </w:r>
            </w:ins>
          </w:p>
        </w:tc>
        <w:tc>
          <w:tcPr>
            <w:tcW w:w="1420" w:type="dxa"/>
            <w:tcBorders>
              <w:top w:val="nil"/>
              <w:left w:val="nil"/>
              <w:bottom w:val="single" w:sz="4" w:space="0" w:color="auto"/>
              <w:right w:val="single" w:sz="4" w:space="0" w:color="auto"/>
            </w:tcBorders>
            <w:shd w:val="clear" w:color="auto" w:fill="auto"/>
            <w:vAlign w:val="center"/>
            <w:hideMark/>
          </w:tcPr>
          <w:p w14:paraId="3F3D6793" w14:textId="77777777" w:rsidR="002F1A34" w:rsidRPr="002F1A34" w:rsidRDefault="002F1A34" w:rsidP="002F1A34">
            <w:pPr>
              <w:jc w:val="center"/>
              <w:rPr>
                <w:ins w:id="992" w:author="Nicolas Togo" w:date="2015-11-17T20:12:00Z"/>
                <w:rFonts w:ascii="Tahoma" w:hAnsi="Tahoma" w:cs="Tahoma"/>
                <w:color w:val="000000"/>
                <w:lang w:val="es-BO" w:eastAsia="es-BO"/>
              </w:rPr>
            </w:pPr>
            <w:ins w:id="993" w:author="Nicolas Togo" w:date="2015-11-17T20:12:00Z">
              <w:r w:rsidRPr="002F1A34">
                <w:rPr>
                  <w:rFonts w:ascii="Tahoma" w:hAnsi="Tahoma" w:cs="Tahoma"/>
                  <w:color w:val="000000"/>
                  <w:lang w:val="es-BO" w:eastAsia="es-BO"/>
                </w:rPr>
                <w:t>-15,24085</w:t>
              </w:r>
            </w:ins>
          </w:p>
        </w:tc>
      </w:tr>
      <w:tr w:rsidR="002F1A34" w:rsidRPr="002F1A34" w14:paraId="44F4DA3B" w14:textId="77777777" w:rsidTr="002F1A34">
        <w:trPr>
          <w:trHeight w:val="225"/>
          <w:ins w:id="99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71B72B4" w14:textId="77777777" w:rsidR="002F1A34" w:rsidRPr="002F1A34" w:rsidRDefault="002F1A34" w:rsidP="002F1A34">
            <w:pPr>
              <w:jc w:val="center"/>
              <w:rPr>
                <w:ins w:id="995" w:author="Nicolas Togo" w:date="2015-11-17T20:12:00Z"/>
                <w:rFonts w:ascii="Tahoma" w:hAnsi="Tahoma" w:cs="Tahoma"/>
                <w:color w:val="000000"/>
                <w:lang w:val="es-BO" w:eastAsia="es-BO"/>
              </w:rPr>
            </w:pPr>
            <w:ins w:id="996" w:author="Nicolas Togo" w:date="2015-11-17T20:12:00Z">
              <w:r w:rsidRPr="002F1A34">
                <w:rPr>
                  <w:rFonts w:ascii="Tahoma" w:hAnsi="Tahoma" w:cs="Tahoma"/>
                  <w:color w:val="000000"/>
                  <w:lang w:val="es-BO" w:eastAsia="es-BO"/>
                </w:rPr>
                <w:t>56</w:t>
              </w:r>
            </w:ins>
          </w:p>
        </w:tc>
        <w:tc>
          <w:tcPr>
            <w:tcW w:w="1500" w:type="dxa"/>
            <w:tcBorders>
              <w:top w:val="nil"/>
              <w:left w:val="nil"/>
              <w:bottom w:val="single" w:sz="4" w:space="0" w:color="auto"/>
              <w:right w:val="single" w:sz="4" w:space="0" w:color="auto"/>
            </w:tcBorders>
            <w:shd w:val="clear" w:color="auto" w:fill="auto"/>
            <w:vAlign w:val="center"/>
            <w:hideMark/>
          </w:tcPr>
          <w:p w14:paraId="730C63F7" w14:textId="77777777" w:rsidR="002F1A34" w:rsidRPr="002F1A34" w:rsidRDefault="002F1A34" w:rsidP="002F1A34">
            <w:pPr>
              <w:rPr>
                <w:ins w:id="997" w:author="Nicolas Togo" w:date="2015-11-17T20:12:00Z"/>
                <w:rFonts w:ascii="Tahoma" w:hAnsi="Tahoma" w:cs="Tahoma"/>
                <w:color w:val="000000"/>
                <w:lang w:val="es-BO" w:eastAsia="es-BO"/>
              </w:rPr>
            </w:pPr>
            <w:ins w:id="998" w:author="Nicolas Togo" w:date="2015-11-17T20:12:00Z">
              <w:r w:rsidRPr="002F1A34">
                <w:rPr>
                  <w:rFonts w:ascii="Tahoma" w:hAnsi="Tahoma" w:cs="Tahoma"/>
                  <w:color w:val="000000"/>
                  <w:lang w:val="es-BO" w:eastAsia="es-BO"/>
                </w:rPr>
                <w:t>Santa Cruz</w:t>
              </w:r>
            </w:ins>
          </w:p>
        </w:tc>
        <w:tc>
          <w:tcPr>
            <w:tcW w:w="1200" w:type="dxa"/>
            <w:tcBorders>
              <w:top w:val="nil"/>
              <w:left w:val="nil"/>
              <w:bottom w:val="single" w:sz="4" w:space="0" w:color="auto"/>
              <w:right w:val="single" w:sz="4" w:space="0" w:color="auto"/>
            </w:tcBorders>
            <w:shd w:val="clear" w:color="auto" w:fill="auto"/>
            <w:vAlign w:val="center"/>
            <w:hideMark/>
          </w:tcPr>
          <w:p w14:paraId="3D63EF3F" w14:textId="77777777" w:rsidR="002F1A34" w:rsidRPr="002F1A34" w:rsidRDefault="002F1A34" w:rsidP="002F1A34">
            <w:pPr>
              <w:rPr>
                <w:ins w:id="999" w:author="Nicolas Togo" w:date="2015-11-17T20:12:00Z"/>
                <w:rFonts w:ascii="Tahoma" w:hAnsi="Tahoma" w:cs="Tahoma"/>
                <w:color w:val="000000"/>
                <w:lang w:val="es-BO" w:eastAsia="es-BO"/>
              </w:rPr>
            </w:pPr>
            <w:ins w:id="1000" w:author="Nicolas Togo" w:date="2015-11-17T20:12:00Z">
              <w:r w:rsidRPr="002F1A34">
                <w:rPr>
                  <w:rFonts w:ascii="Tahoma" w:hAnsi="Tahoma" w:cs="Tahoma"/>
                  <w:color w:val="000000"/>
                  <w:lang w:val="es-BO" w:eastAsia="es-BO"/>
                </w:rPr>
                <w:t>Velasco</w:t>
              </w:r>
            </w:ins>
          </w:p>
        </w:tc>
        <w:tc>
          <w:tcPr>
            <w:tcW w:w="1200" w:type="dxa"/>
            <w:tcBorders>
              <w:top w:val="nil"/>
              <w:left w:val="nil"/>
              <w:bottom w:val="single" w:sz="4" w:space="0" w:color="auto"/>
              <w:right w:val="single" w:sz="4" w:space="0" w:color="auto"/>
            </w:tcBorders>
            <w:shd w:val="clear" w:color="auto" w:fill="auto"/>
            <w:vAlign w:val="center"/>
            <w:hideMark/>
          </w:tcPr>
          <w:p w14:paraId="3DDE08BF" w14:textId="77777777" w:rsidR="002F1A34" w:rsidRPr="002F1A34" w:rsidRDefault="002F1A34" w:rsidP="002F1A34">
            <w:pPr>
              <w:rPr>
                <w:ins w:id="1001" w:author="Nicolas Togo" w:date="2015-11-17T20:12:00Z"/>
                <w:rFonts w:ascii="Tahoma" w:hAnsi="Tahoma" w:cs="Tahoma"/>
                <w:color w:val="000000"/>
                <w:lang w:val="es-BO" w:eastAsia="es-BO"/>
              </w:rPr>
            </w:pPr>
            <w:ins w:id="1002" w:author="Nicolas Togo" w:date="2015-11-17T20:12:00Z">
              <w:r w:rsidRPr="002F1A34">
                <w:rPr>
                  <w:rFonts w:ascii="Tahoma" w:hAnsi="Tahoma" w:cs="Tahoma"/>
                  <w:color w:val="000000"/>
                  <w:lang w:val="es-BO" w:eastAsia="es-BO"/>
                </w:rPr>
                <w:t>San Ignacio de Velasco</w:t>
              </w:r>
            </w:ins>
          </w:p>
        </w:tc>
        <w:tc>
          <w:tcPr>
            <w:tcW w:w="1820" w:type="dxa"/>
            <w:tcBorders>
              <w:top w:val="nil"/>
              <w:left w:val="nil"/>
              <w:bottom w:val="single" w:sz="4" w:space="0" w:color="auto"/>
              <w:right w:val="single" w:sz="4" w:space="0" w:color="auto"/>
            </w:tcBorders>
            <w:shd w:val="clear" w:color="auto" w:fill="auto"/>
            <w:vAlign w:val="center"/>
            <w:hideMark/>
          </w:tcPr>
          <w:p w14:paraId="0A025E75" w14:textId="77777777" w:rsidR="002F1A34" w:rsidRPr="002F1A34" w:rsidRDefault="002F1A34" w:rsidP="002F1A34">
            <w:pPr>
              <w:rPr>
                <w:ins w:id="1003" w:author="Nicolas Togo" w:date="2015-11-17T20:12:00Z"/>
                <w:rFonts w:ascii="Tahoma" w:hAnsi="Tahoma" w:cs="Tahoma"/>
                <w:color w:val="000000"/>
                <w:lang w:val="es-BO" w:eastAsia="es-BO"/>
              </w:rPr>
            </w:pPr>
            <w:ins w:id="1004" w:author="Nicolas Togo" w:date="2015-11-17T20:12:00Z">
              <w:r w:rsidRPr="002F1A34">
                <w:rPr>
                  <w:rFonts w:ascii="Tahoma" w:hAnsi="Tahoma" w:cs="Tahoma"/>
                  <w:color w:val="000000"/>
                  <w:lang w:val="es-BO" w:eastAsia="es-BO"/>
                </w:rPr>
                <w:t>FLORIDA</w:t>
              </w:r>
            </w:ins>
          </w:p>
        </w:tc>
        <w:tc>
          <w:tcPr>
            <w:tcW w:w="1420" w:type="dxa"/>
            <w:tcBorders>
              <w:top w:val="nil"/>
              <w:left w:val="nil"/>
              <w:bottom w:val="single" w:sz="4" w:space="0" w:color="auto"/>
              <w:right w:val="single" w:sz="4" w:space="0" w:color="auto"/>
            </w:tcBorders>
            <w:shd w:val="clear" w:color="auto" w:fill="auto"/>
            <w:vAlign w:val="center"/>
            <w:hideMark/>
          </w:tcPr>
          <w:p w14:paraId="17EE6488" w14:textId="77777777" w:rsidR="002F1A34" w:rsidRPr="002F1A34" w:rsidRDefault="002F1A34" w:rsidP="002F1A34">
            <w:pPr>
              <w:jc w:val="center"/>
              <w:rPr>
                <w:ins w:id="1005" w:author="Nicolas Togo" w:date="2015-11-17T20:12:00Z"/>
                <w:rFonts w:ascii="Tahoma" w:hAnsi="Tahoma" w:cs="Tahoma"/>
                <w:color w:val="000000"/>
                <w:lang w:val="es-BO" w:eastAsia="es-BO"/>
              </w:rPr>
            </w:pPr>
            <w:ins w:id="1006" w:author="Nicolas Togo" w:date="2015-11-17T20:12:00Z">
              <w:r w:rsidRPr="002F1A34">
                <w:rPr>
                  <w:rFonts w:ascii="Tahoma" w:hAnsi="Tahoma" w:cs="Tahoma"/>
                  <w:color w:val="000000"/>
                  <w:lang w:val="es-BO" w:eastAsia="es-BO"/>
                </w:rPr>
                <w:t>-61,19286</w:t>
              </w:r>
            </w:ins>
          </w:p>
        </w:tc>
        <w:tc>
          <w:tcPr>
            <w:tcW w:w="1420" w:type="dxa"/>
            <w:tcBorders>
              <w:top w:val="nil"/>
              <w:left w:val="nil"/>
              <w:bottom w:val="single" w:sz="4" w:space="0" w:color="auto"/>
              <w:right w:val="single" w:sz="4" w:space="0" w:color="auto"/>
            </w:tcBorders>
            <w:shd w:val="clear" w:color="auto" w:fill="auto"/>
            <w:vAlign w:val="center"/>
            <w:hideMark/>
          </w:tcPr>
          <w:p w14:paraId="2F936776" w14:textId="77777777" w:rsidR="002F1A34" w:rsidRPr="002F1A34" w:rsidRDefault="002F1A34" w:rsidP="002F1A34">
            <w:pPr>
              <w:jc w:val="center"/>
              <w:rPr>
                <w:ins w:id="1007" w:author="Nicolas Togo" w:date="2015-11-17T20:12:00Z"/>
                <w:rFonts w:ascii="Tahoma" w:hAnsi="Tahoma" w:cs="Tahoma"/>
                <w:color w:val="000000"/>
                <w:lang w:val="es-BO" w:eastAsia="es-BO"/>
              </w:rPr>
            </w:pPr>
            <w:ins w:id="1008" w:author="Nicolas Togo" w:date="2015-11-17T20:12:00Z">
              <w:r w:rsidRPr="002F1A34">
                <w:rPr>
                  <w:rFonts w:ascii="Tahoma" w:hAnsi="Tahoma" w:cs="Tahoma"/>
                  <w:color w:val="000000"/>
                  <w:lang w:val="es-BO" w:eastAsia="es-BO"/>
                </w:rPr>
                <w:t>-14,60922</w:t>
              </w:r>
            </w:ins>
          </w:p>
        </w:tc>
      </w:tr>
      <w:tr w:rsidR="002F1A34" w:rsidRPr="002F1A34" w14:paraId="1872E8A0" w14:textId="77777777" w:rsidTr="002F1A34">
        <w:trPr>
          <w:trHeight w:val="225"/>
          <w:ins w:id="100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064E467" w14:textId="77777777" w:rsidR="002F1A34" w:rsidRPr="002F1A34" w:rsidRDefault="002F1A34" w:rsidP="002F1A34">
            <w:pPr>
              <w:jc w:val="center"/>
              <w:rPr>
                <w:ins w:id="1010" w:author="Nicolas Togo" w:date="2015-11-17T20:12:00Z"/>
                <w:rFonts w:ascii="Tahoma" w:hAnsi="Tahoma" w:cs="Tahoma"/>
                <w:color w:val="000000"/>
                <w:lang w:val="es-BO" w:eastAsia="es-BO"/>
              </w:rPr>
            </w:pPr>
            <w:ins w:id="1011" w:author="Nicolas Togo" w:date="2015-11-17T20:12:00Z">
              <w:r w:rsidRPr="002F1A34">
                <w:rPr>
                  <w:rFonts w:ascii="Tahoma" w:hAnsi="Tahoma" w:cs="Tahoma"/>
                  <w:color w:val="000000"/>
                  <w:lang w:val="es-BO" w:eastAsia="es-BO"/>
                </w:rPr>
                <w:t>57</w:t>
              </w:r>
            </w:ins>
          </w:p>
        </w:tc>
        <w:tc>
          <w:tcPr>
            <w:tcW w:w="1500" w:type="dxa"/>
            <w:tcBorders>
              <w:top w:val="nil"/>
              <w:left w:val="nil"/>
              <w:bottom w:val="single" w:sz="4" w:space="0" w:color="auto"/>
              <w:right w:val="single" w:sz="4" w:space="0" w:color="auto"/>
            </w:tcBorders>
            <w:shd w:val="clear" w:color="auto" w:fill="auto"/>
            <w:vAlign w:val="center"/>
            <w:hideMark/>
          </w:tcPr>
          <w:p w14:paraId="399AE42A" w14:textId="77777777" w:rsidR="002F1A34" w:rsidRPr="002F1A34" w:rsidRDefault="002F1A34" w:rsidP="002F1A34">
            <w:pPr>
              <w:rPr>
                <w:ins w:id="1012" w:author="Nicolas Togo" w:date="2015-11-17T20:12:00Z"/>
                <w:rFonts w:ascii="Tahoma" w:hAnsi="Tahoma" w:cs="Tahoma"/>
                <w:color w:val="000000"/>
                <w:lang w:val="es-BO" w:eastAsia="es-BO"/>
              </w:rPr>
            </w:pPr>
            <w:ins w:id="1013" w:author="Nicolas Togo" w:date="2015-11-17T20:12:00Z">
              <w:r w:rsidRPr="002F1A34">
                <w:rPr>
                  <w:rFonts w:ascii="Tahoma" w:hAnsi="Tahoma" w:cs="Tahoma"/>
                  <w:color w:val="000000"/>
                  <w:lang w:val="es-BO" w:eastAsia="es-BO"/>
                </w:rPr>
                <w:t>Tarija</w:t>
              </w:r>
            </w:ins>
          </w:p>
        </w:tc>
        <w:tc>
          <w:tcPr>
            <w:tcW w:w="1200" w:type="dxa"/>
            <w:tcBorders>
              <w:top w:val="nil"/>
              <w:left w:val="nil"/>
              <w:bottom w:val="single" w:sz="4" w:space="0" w:color="auto"/>
              <w:right w:val="single" w:sz="4" w:space="0" w:color="auto"/>
            </w:tcBorders>
            <w:shd w:val="clear" w:color="auto" w:fill="auto"/>
            <w:vAlign w:val="center"/>
            <w:hideMark/>
          </w:tcPr>
          <w:p w14:paraId="062FE133" w14:textId="77777777" w:rsidR="002F1A34" w:rsidRPr="002F1A34" w:rsidRDefault="002F1A34" w:rsidP="002F1A34">
            <w:pPr>
              <w:rPr>
                <w:ins w:id="1014" w:author="Nicolas Togo" w:date="2015-11-17T20:12:00Z"/>
                <w:rFonts w:ascii="Tahoma" w:hAnsi="Tahoma" w:cs="Tahoma"/>
                <w:color w:val="000000"/>
                <w:lang w:val="es-BO" w:eastAsia="es-BO"/>
              </w:rPr>
            </w:pPr>
            <w:ins w:id="1015" w:author="Nicolas Togo" w:date="2015-11-17T20:12:00Z">
              <w:r w:rsidRPr="002F1A34">
                <w:rPr>
                  <w:rFonts w:ascii="Tahoma" w:hAnsi="Tahoma" w:cs="Tahoma"/>
                  <w:color w:val="000000"/>
                  <w:lang w:val="es-BO" w:eastAsia="es-BO"/>
                </w:rPr>
                <w:t>Aniceto Arce</w:t>
              </w:r>
            </w:ins>
          </w:p>
        </w:tc>
        <w:tc>
          <w:tcPr>
            <w:tcW w:w="1200" w:type="dxa"/>
            <w:tcBorders>
              <w:top w:val="nil"/>
              <w:left w:val="nil"/>
              <w:bottom w:val="single" w:sz="4" w:space="0" w:color="auto"/>
              <w:right w:val="single" w:sz="4" w:space="0" w:color="auto"/>
            </w:tcBorders>
            <w:shd w:val="clear" w:color="auto" w:fill="auto"/>
            <w:vAlign w:val="center"/>
            <w:hideMark/>
          </w:tcPr>
          <w:p w14:paraId="75DF1D64" w14:textId="77777777" w:rsidR="002F1A34" w:rsidRPr="002F1A34" w:rsidRDefault="002F1A34" w:rsidP="002F1A34">
            <w:pPr>
              <w:rPr>
                <w:ins w:id="1016" w:author="Nicolas Togo" w:date="2015-11-17T20:12:00Z"/>
                <w:rFonts w:ascii="Tahoma" w:hAnsi="Tahoma" w:cs="Tahoma"/>
                <w:color w:val="000000"/>
                <w:lang w:val="es-BO" w:eastAsia="es-BO"/>
              </w:rPr>
            </w:pPr>
            <w:ins w:id="1017" w:author="Nicolas Togo" w:date="2015-11-17T20:12:00Z">
              <w:r w:rsidRPr="002F1A34">
                <w:rPr>
                  <w:rFonts w:ascii="Tahoma" w:hAnsi="Tahoma" w:cs="Tahoma"/>
                  <w:color w:val="000000"/>
                  <w:lang w:val="es-BO" w:eastAsia="es-BO"/>
                </w:rPr>
                <w:t>Padcaya</w:t>
              </w:r>
            </w:ins>
          </w:p>
        </w:tc>
        <w:tc>
          <w:tcPr>
            <w:tcW w:w="1820" w:type="dxa"/>
            <w:tcBorders>
              <w:top w:val="nil"/>
              <w:left w:val="nil"/>
              <w:bottom w:val="single" w:sz="4" w:space="0" w:color="auto"/>
              <w:right w:val="single" w:sz="4" w:space="0" w:color="auto"/>
            </w:tcBorders>
            <w:shd w:val="clear" w:color="auto" w:fill="auto"/>
            <w:vAlign w:val="center"/>
            <w:hideMark/>
          </w:tcPr>
          <w:p w14:paraId="0B778A8E" w14:textId="77777777" w:rsidR="002F1A34" w:rsidRPr="002F1A34" w:rsidRDefault="002F1A34" w:rsidP="002F1A34">
            <w:pPr>
              <w:rPr>
                <w:ins w:id="1018" w:author="Nicolas Togo" w:date="2015-11-17T20:12:00Z"/>
                <w:rFonts w:ascii="Tahoma" w:hAnsi="Tahoma" w:cs="Tahoma"/>
                <w:color w:val="000000"/>
                <w:lang w:val="es-BO" w:eastAsia="es-BO"/>
              </w:rPr>
            </w:pPr>
            <w:ins w:id="1019" w:author="Nicolas Togo" w:date="2015-11-17T20:12:00Z">
              <w:r w:rsidRPr="002F1A34">
                <w:rPr>
                  <w:rFonts w:ascii="Tahoma" w:hAnsi="Tahoma" w:cs="Tahoma"/>
                  <w:color w:val="000000"/>
                  <w:lang w:val="es-BO" w:eastAsia="es-BO"/>
                </w:rPr>
                <w:t>LOS SIERVOS</w:t>
              </w:r>
            </w:ins>
          </w:p>
        </w:tc>
        <w:tc>
          <w:tcPr>
            <w:tcW w:w="1420" w:type="dxa"/>
            <w:tcBorders>
              <w:top w:val="nil"/>
              <w:left w:val="nil"/>
              <w:bottom w:val="single" w:sz="4" w:space="0" w:color="auto"/>
              <w:right w:val="single" w:sz="4" w:space="0" w:color="auto"/>
            </w:tcBorders>
            <w:shd w:val="clear" w:color="auto" w:fill="auto"/>
            <w:vAlign w:val="center"/>
            <w:hideMark/>
          </w:tcPr>
          <w:p w14:paraId="040B1B91" w14:textId="77777777" w:rsidR="002F1A34" w:rsidRPr="002F1A34" w:rsidRDefault="002F1A34" w:rsidP="002F1A34">
            <w:pPr>
              <w:jc w:val="center"/>
              <w:rPr>
                <w:ins w:id="1020" w:author="Nicolas Togo" w:date="2015-11-17T20:12:00Z"/>
                <w:rFonts w:ascii="Tahoma" w:hAnsi="Tahoma" w:cs="Tahoma"/>
                <w:color w:val="000000"/>
                <w:lang w:val="es-BO" w:eastAsia="es-BO"/>
              </w:rPr>
            </w:pPr>
            <w:ins w:id="1021" w:author="Nicolas Togo" w:date="2015-11-17T20:12:00Z">
              <w:r w:rsidRPr="002F1A34">
                <w:rPr>
                  <w:rFonts w:ascii="Tahoma" w:hAnsi="Tahoma" w:cs="Tahoma"/>
                  <w:color w:val="000000"/>
                  <w:lang w:val="es-BO" w:eastAsia="es-BO"/>
                </w:rPr>
                <w:t>-64,426898</w:t>
              </w:r>
            </w:ins>
          </w:p>
        </w:tc>
        <w:tc>
          <w:tcPr>
            <w:tcW w:w="1420" w:type="dxa"/>
            <w:tcBorders>
              <w:top w:val="nil"/>
              <w:left w:val="nil"/>
              <w:bottom w:val="single" w:sz="4" w:space="0" w:color="auto"/>
              <w:right w:val="single" w:sz="4" w:space="0" w:color="auto"/>
            </w:tcBorders>
            <w:shd w:val="clear" w:color="auto" w:fill="auto"/>
            <w:vAlign w:val="center"/>
            <w:hideMark/>
          </w:tcPr>
          <w:p w14:paraId="392D4312" w14:textId="77777777" w:rsidR="002F1A34" w:rsidRPr="002F1A34" w:rsidRDefault="002F1A34" w:rsidP="002F1A34">
            <w:pPr>
              <w:jc w:val="center"/>
              <w:rPr>
                <w:ins w:id="1022" w:author="Nicolas Togo" w:date="2015-11-17T20:12:00Z"/>
                <w:rFonts w:ascii="Tahoma" w:hAnsi="Tahoma" w:cs="Tahoma"/>
                <w:color w:val="000000"/>
                <w:lang w:val="es-BO" w:eastAsia="es-BO"/>
              </w:rPr>
            </w:pPr>
            <w:ins w:id="1023" w:author="Nicolas Togo" w:date="2015-11-17T20:12:00Z">
              <w:r w:rsidRPr="002F1A34">
                <w:rPr>
                  <w:rFonts w:ascii="Tahoma" w:hAnsi="Tahoma" w:cs="Tahoma"/>
                  <w:color w:val="000000"/>
                  <w:lang w:val="es-BO" w:eastAsia="es-BO"/>
                </w:rPr>
                <w:t>-21,964734</w:t>
              </w:r>
            </w:ins>
          </w:p>
        </w:tc>
      </w:tr>
      <w:tr w:rsidR="002F1A34" w:rsidRPr="002F1A34" w14:paraId="3691C28E" w14:textId="77777777" w:rsidTr="002F1A34">
        <w:trPr>
          <w:trHeight w:val="225"/>
          <w:ins w:id="1024"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B5308DC" w14:textId="77777777" w:rsidR="002F1A34" w:rsidRPr="002F1A34" w:rsidRDefault="002F1A34" w:rsidP="002F1A34">
            <w:pPr>
              <w:jc w:val="center"/>
              <w:rPr>
                <w:ins w:id="1025" w:author="Nicolas Togo" w:date="2015-11-17T20:12:00Z"/>
                <w:rFonts w:ascii="Tahoma" w:hAnsi="Tahoma" w:cs="Tahoma"/>
                <w:color w:val="000000"/>
                <w:lang w:val="es-BO" w:eastAsia="es-BO"/>
              </w:rPr>
            </w:pPr>
            <w:ins w:id="1026" w:author="Nicolas Togo" w:date="2015-11-17T20:12:00Z">
              <w:r w:rsidRPr="002F1A34">
                <w:rPr>
                  <w:rFonts w:ascii="Tahoma" w:hAnsi="Tahoma" w:cs="Tahoma"/>
                  <w:color w:val="000000"/>
                  <w:lang w:val="es-BO" w:eastAsia="es-BO"/>
                </w:rPr>
                <w:t>58</w:t>
              </w:r>
            </w:ins>
          </w:p>
        </w:tc>
        <w:tc>
          <w:tcPr>
            <w:tcW w:w="1500" w:type="dxa"/>
            <w:tcBorders>
              <w:top w:val="nil"/>
              <w:left w:val="nil"/>
              <w:bottom w:val="single" w:sz="4" w:space="0" w:color="auto"/>
              <w:right w:val="single" w:sz="4" w:space="0" w:color="auto"/>
            </w:tcBorders>
            <w:shd w:val="clear" w:color="auto" w:fill="auto"/>
            <w:vAlign w:val="center"/>
            <w:hideMark/>
          </w:tcPr>
          <w:p w14:paraId="0B87A562" w14:textId="77777777" w:rsidR="002F1A34" w:rsidRPr="002F1A34" w:rsidRDefault="002F1A34" w:rsidP="002F1A34">
            <w:pPr>
              <w:rPr>
                <w:ins w:id="1027" w:author="Nicolas Togo" w:date="2015-11-17T20:12:00Z"/>
                <w:rFonts w:ascii="Tahoma" w:hAnsi="Tahoma" w:cs="Tahoma"/>
                <w:color w:val="000000"/>
                <w:lang w:val="es-BO" w:eastAsia="es-BO"/>
              </w:rPr>
            </w:pPr>
            <w:ins w:id="1028" w:author="Nicolas Togo" w:date="2015-11-17T20:12:00Z">
              <w:r w:rsidRPr="002F1A34">
                <w:rPr>
                  <w:rFonts w:ascii="Tahoma" w:hAnsi="Tahoma" w:cs="Tahoma"/>
                  <w:color w:val="000000"/>
                  <w:lang w:val="es-BO" w:eastAsia="es-BO"/>
                </w:rPr>
                <w:t>Tarija</w:t>
              </w:r>
            </w:ins>
          </w:p>
        </w:tc>
        <w:tc>
          <w:tcPr>
            <w:tcW w:w="1200" w:type="dxa"/>
            <w:tcBorders>
              <w:top w:val="nil"/>
              <w:left w:val="nil"/>
              <w:bottom w:val="single" w:sz="4" w:space="0" w:color="auto"/>
              <w:right w:val="single" w:sz="4" w:space="0" w:color="auto"/>
            </w:tcBorders>
            <w:shd w:val="clear" w:color="auto" w:fill="auto"/>
            <w:vAlign w:val="center"/>
            <w:hideMark/>
          </w:tcPr>
          <w:p w14:paraId="6DE062B0" w14:textId="77777777" w:rsidR="002F1A34" w:rsidRPr="002F1A34" w:rsidRDefault="002F1A34" w:rsidP="002F1A34">
            <w:pPr>
              <w:rPr>
                <w:ins w:id="1029" w:author="Nicolas Togo" w:date="2015-11-17T20:12:00Z"/>
                <w:rFonts w:ascii="Tahoma" w:hAnsi="Tahoma" w:cs="Tahoma"/>
                <w:color w:val="000000"/>
                <w:lang w:val="es-BO" w:eastAsia="es-BO"/>
              </w:rPr>
            </w:pPr>
            <w:ins w:id="1030" w:author="Nicolas Togo" w:date="2015-11-17T20:12:00Z">
              <w:r w:rsidRPr="002F1A34">
                <w:rPr>
                  <w:rFonts w:ascii="Tahoma" w:hAnsi="Tahoma" w:cs="Tahoma"/>
                  <w:color w:val="000000"/>
                  <w:lang w:val="es-BO" w:eastAsia="es-BO"/>
                </w:rPr>
                <w:t>Gran Chaco</w:t>
              </w:r>
            </w:ins>
          </w:p>
        </w:tc>
        <w:tc>
          <w:tcPr>
            <w:tcW w:w="1200" w:type="dxa"/>
            <w:tcBorders>
              <w:top w:val="nil"/>
              <w:left w:val="nil"/>
              <w:bottom w:val="single" w:sz="4" w:space="0" w:color="auto"/>
              <w:right w:val="single" w:sz="4" w:space="0" w:color="auto"/>
            </w:tcBorders>
            <w:shd w:val="clear" w:color="auto" w:fill="auto"/>
            <w:vAlign w:val="center"/>
            <w:hideMark/>
          </w:tcPr>
          <w:p w14:paraId="5436DBB8" w14:textId="77777777" w:rsidR="002F1A34" w:rsidRPr="002F1A34" w:rsidRDefault="002F1A34" w:rsidP="002F1A34">
            <w:pPr>
              <w:rPr>
                <w:ins w:id="1031" w:author="Nicolas Togo" w:date="2015-11-17T20:12:00Z"/>
                <w:rFonts w:ascii="Tahoma" w:hAnsi="Tahoma" w:cs="Tahoma"/>
                <w:color w:val="000000"/>
                <w:lang w:val="es-BO" w:eastAsia="es-BO"/>
              </w:rPr>
            </w:pPr>
            <w:proofErr w:type="spellStart"/>
            <w:ins w:id="1032" w:author="Nicolas Togo" w:date="2015-11-17T20:12:00Z">
              <w:r w:rsidRPr="002F1A34">
                <w:rPr>
                  <w:rFonts w:ascii="Tahoma" w:hAnsi="Tahoma" w:cs="Tahoma"/>
                  <w:color w:val="000000"/>
                  <w:lang w:val="es-BO" w:eastAsia="es-BO"/>
                </w:rPr>
                <w:t>Villamontes</w:t>
              </w:r>
              <w:proofErr w:type="spellEnd"/>
            </w:ins>
          </w:p>
        </w:tc>
        <w:tc>
          <w:tcPr>
            <w:tcW w:w="1820" w:type="dxa"/>
            <w:tcBorders>
              <w:top w:val="nil"/>
              <w:left w:val="nil"/>
              <w:bottom w:val="single" w:sz="4" w:space="0" w:color="auto"/>
              <w:right w:val="single" w:sz="4" w:space="0" w:color="auto"/>
            </w:tcBorders>
            <w:shd w:val="clear" w:color="auto" w:fill="auto"/>
            <w:vAlign w:val="center"/>
            <w:hideMark/>
          </w:tcPr>
          <w:p w14:paraId="5797FD55" w14:textId="77777777" w:rsidR="002F1A34" w:rsidRPr="002F1A34" w:rsidRDefault="002F1A34" w:rsidP="002F1A34">
            <w:pPr>
              <w:rPr>
                <w:ins w:id="1033" w:author="Nicolas Togo" w:date="2015-11-17T20:12:00Z"/>
                <w:rFonts w:ascii="Tahoma" w:hAnsi="Tahoma" w:cs="Tahoma"/>
                <w:color w:val="000000"/>
                <w:lang w:val="es-BO" w:eastAsia="es-BO"/>
              </w:rPr>
            </w:pPr>
            <w:proofErr w:type="spellStart"/>
            <w:ins w:id="1034" w:author="Nicolas Togo" w:date="2015-11-17T20:12:00Z">
              <w:r w:rsidRPr="002F1A34">
                <w:rPr>
                  <w:rFonts w:ascii="Tahoma" w:hAnsi="Tahoma" w:cs="Tahoma"/>
                  <w:color w:val="000000"/>
                  <w:lang w:val="es-BO" w:eastAsia="es-BO"/>
                </w:rPr>
                <w:t>Tucainti</w:t>
              </w:r>
              <w:proofErr w:type="spellEnd"/>
            </w:ins>
          </w:p>
        </w:tc>
        <w:tc>
          <w:tcPr>
            <w:tcW w:w="1420" w:type="dxa"/>
            <w:tcBorders>
              <w:top w:val="nil"/>
              <w:left w:val="nil"/>
              <w:bottom w:val="single" w:sz="4" w:space="0" w:color="auto"/>
              <w:right w:val="single" w:sz="4" w:space="0" w:color="auto"/>
            </w:tcBorders>
            <w:shd w:val="clear" w:color="auto" w:fill="auto"/>
            <w:vAlign w:val="center"/>
            <w:hideMark/>
          </w:tcPr>
          <w:p w14:paraId="7CDE7766" w14:textId="77777777" w:rsidR="002F1A34" w:rsidRPr="002F1A34" w:rsidRDefault="002F1A34" w:rsidP="002F1A34">
            <w:pPr>
              <w:jc w:val="center"/>
              <w:rPr>
                <w:ins w:id="1035" w:author="Nicolas Togo" w:date="2015-11-17T20:12:00Z"/>
                <w:rFonts w:ascii="Tahoma" w:hAnsi="Tahoma" w:cs="Tahoma"/>
                <w:color w:val="000000"/>
                <w:lang w:val="es-BO" w:eastAsia="es-BO"/>
              </w:rPr>
            </w:pPr>
            <w:ins w:id="1036" w:author="Nicolas Togo" w:date="2015-11-17T20:12:00Z">
              <w:r w:rsidRPr="002F1A34">
                <w:rPr>
                  <w:rFonts w:ascii="Tahoma" w:hAnsi="Tahoma" w:cs="Tahoma"/>
                  <w:color w:val="000000"/>
                  <w:lang w:val="es-BO" w:eastAsia="es-BO"/>
                </w:rPr>
                <w:t>-63,56981</w:t>
              </w:r>
            </w:ins>
          </w:p>
        </w:tc>
        <w:tc>
          <w:tcPr>
            <w:tcW w:w="1420" w:type="dxa"/>
            <w:tcBorders>
              <w:top w:val="nil"/>
              <w:left w:val="nil"/>
              <w:bottom w:val="single" w:sz="4" w:space="0" w:color="auto"/>
              <w:right w:val="single" w:sz="4" w:space="0" w:color="auto"/>
            </w:tcBorders>
            <w:shd w:val="clear" w:color="auto" w:fill="auto"/>
            <w:vAlign w:val="center"/>
            <w:hideMark/>
          </w:tcPr>
          <w:p w14:paraId="7D9775DE" w14:textId="77777777" w:rsidR="002F1A34" w:rsidRPr="002F1A34" w:rsidRDefault="002F1A34" w:rsidP="002F1A34">
            <w:pPr>
              <w:jc w:val="center"/>
              <w:rPr>
                <w:ins w:id="1037" w:author="Nicolas Togo" w:date="2015-11-17T20:12:00Z"/>
                <w:rFonts w:ascii="Tahoma" w:hAnsi="Tahoma" w:cs="Tahoma"/>
                <w:color w:val="000000"/>
                <w:lang w:val="es-BO" w:eastAsia="es-BO"/>
              </w:rPr>
            </w:pPr>
            <w:ins w:id="1038" w:author="Nicolas Togo" w:date="2015-11-17T20:12:00Z">
              <w:r w:rsidRPr="002F1A34">
                <w:rPr>
                  <w:rFonts w:ascii="Tahoma" w:hAnsi="Tahoma" w:cs="Tahoma"/>
                  <w:color w:val="000000"/>
                  <w:lang w:val="es-BO" w:eastAsia="es-BO"/>
                </w:rPr>
                <w:t>-21,15933</w:t>
              </w:r>
            </w:ins>
          </w:p>
        </w:tc>
      </w:tr>
      <w:tr w:rsidR="002F1A34" w:rsidRPr="002F1A34" w14:paraId="088A5059" w14:textId="77777777" w:rsidTr="002F1A34">
        <w:trPr>
          <w:trHeight w:val="225"/>
          <w:ins w:id="1039" w:author="Nicolas Togo" w:date="2015-11-17T20:12:00Z"/>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0E193A3" w14:textId="77777777" w:rsidR="002F1A34" w:rsidRPr="002F1A34" w:rsidRDefault="002F1A34" w:rsidP="002F1A34">
            <w:pPr>
              <w:jc w:val="center"/>
              <w:rPr>
                <w:ins w:id="1040" w:author="Nicolas Togo" w:date="2015-11-17T20:12:00Z"/>
                <w:rFonts w:ascii="Tahoma" w:hAnsi="Tahoma" w:cs="Tahoma"/>
                <w:color w:val="000000"/>
                <w:lang w:val="es-BO" w:eastAsia="es-BO"/>
              </w:rPr>
            </w:pPr>
            <w:ins w:id="1041" w:author="Nicolas Togo" w:date="2015-11-17T20:12:00Z">
              <w:r w:rsidRPr="002F1A34">
                <w:rPr>
                  <w:rFonts w:ascii="Tahoma" w:hAnsi="Tahoma" w:cs="Tahoma"/>
                  <w:color w:val="000000"/>
                  <w:lang w:val="es-BO" w:eastAsia="es-BO"/>
                </w:rPr>
                <w:t>59</w:t>
              </w:r>
            </w:ins>
          </w:p>
        </w:tc>
        <w:tc>
          <w:tcPr>
            <w:tcW w:w="1500" w:type="dxa"/>
            <w:tcBorders>
              <w:top w:val="nil"/>
              <w:left w:val="nil"/>
              <w:bottom w:val="single" w:sz="4" w:space="0" w:color="auto"/>
              <w:right w:val="single" w:sz="4" w:space="0" w:color="auto"/>
            </w:tcBorders>
            <w:shd w:val="clear" w:color="auto" w:fill="auto"/>
            <w:vAlign w:val="center"/>
            <w:hideMark/>
          </w:tcPr>
          <w:p w14:paraId="38E983B8" w14:textId="77777777" w:rsidR="002F1A34" w:rsidRPr="002F1A34" w:rsidRDefault="002F1A34" w:rsidP="002F1A34">
            <w:pPr>
              <w:rPr>
                <w:ins w:id="1042" w:author="Nicolas Togo" w:date="2015-11-17T20:12:00Z"/>
                <w:rFonts w:ascii="Tahoma" w:hAnsi="Tahoma" w:cs="Tahoma"/>
                <w:color w:val="000000"/>
                <w:lang w:val="es-BO" w:eastAsia="es-BO"/>
              </w:rPr>
            </w:pPr>
            <w:ins w:id="1043" w:author="Nicolas Togo" w:date="2015-11-17T20:12:00Z">
              <w:r w:rsidRPr="002F1A34">
                <w:rPr>
                  <w:rFonts w:ascii="Tahoma" w:hAnsi="Tahoma" w:cs="Tahoma"/>
                  <w:color w:val="000000"/>
                  <w:lang w:val="es-BO" w:eastAsia="es-BO"/>
                </w:rPr>
                <w:t>Tarija</w:t>
              </w:r>
            </w:ins>
          </w:p>
        </w:tc>
        <w:tc>
          <w:tcPr>
            <w:tcW w:w="1200" w:type="dxa"/>
            <w:tcBorders>
              <w:top w:val="nil"/>
              <w:left w:val="nil"/>
              <w:bottom w:val="single" w:sz="4" w:space="0" w:color="auto"/>
              <w:right w:val="single" w:sz="4" w:space="0" w:color="auto"/>
            </w:tcBorders>
            <w:shd w:val="clear" w:color="auto" w:fill="auto"/>
            <w:vAlign w:val="center"/>
            <w:hideMark/>
          </w:tcPr>
          <w:p w14:paraId="716F09D3" w14:textId="77777777" w:rsidR="002F1A34" w:rsidRPr="002F1A34" w:rsidRDefault="002F1A34" w:rsidP="002F1A34">
            <w:pPr>
              <w:rPr>
                <w:ins w:id="1044" w:author="Nicolas Togo" w:date="2015-11-17T20:12:00Z"/>
                <w:rFonts w:ascii="Tahoma" w:hAnsi="Tahoma" w:cs="Tahoma"/>
                <w:color w:val="000000"/>
                <w:lang w:val="es-BO" w:eastAsia="es-BO"/>
              </w:rPr>
            </w:pPr>
            <w:ins w:id="1045" w:author="Nicolas Togo" w:date="2015-11-17T20:12:00Z">
              <w:r w:rsidRPr="002F1A34">
                <w:rPr>
                  <w:rFonts w:ascii="Tahoma" w:hAnsi="Tahoma" w:cs="Tahoma"/>
                  <w:color w:val="000000"/>
                  <w:lang w:val="es-BO" w:eastAsia="es-BO"/>
                </w:rPr>
                <w:t>Méndez</w:t>
              </w:r>
            </w:ins>
          </w:p>
        </w:tc>
        <w:tc>
          <w:tcPr>
            <w:tcW w:w="1200" w:type="dxa"/>
            <w:tcBorders>
              <w:top w:val="nil"/>
              <w:left w:val="nil"/>
              <w:bottom w:val="single" w:sz="4" w:space="0" w:color="auto"/>
              <w:right w:val="single" w:sz="4" w:space="0" w:color="auto"/>
            </w:tcBorders>
            <w:shd w:val="clear" w:color="auto" w:fill="auto"/>
            <w:vAlign w:val="center"/>
            <w:hideMark/>
          </w:tcPr>
          <w:p w14:paraId="4BD8D7A4" w14:textId="77777777" w:rsidR="002F1A34" w:rsidRPr="002F1A34" w:rsidRDefault="002F1A34" w:rsidP="002F1A34">
            <w:pPr>
              <w:rPr>
                <w:ins w:id="1046" w:author="Nicolas Togo" w:date="2015-11-17T20:12:00Z"/>
                <w:rFonts w:ascii="Tahoma" w:hAnsi="Tahoma" w:cs="Tahoma"/>
                <w:color w:val="000000"/>
                <w:lang w:val="es-BO" w:eastAsia="es-BO"/>
              </w:rPr>
            </w:pPr>
            <w:ins w:id="1047" w:author="Nicolas Togo" w:date="2015-11-17T20:12:00Z">
              <w:r w:rsidRPr="002F1A34">
                <w:rPr>
                  <w:rFonts w:ascii="Tahoma" w:hAnsi="Tahoma" w:cs="Tahoma"/>
                  <w:color w:val="000000"/>
                  <w:lang w:val="es-BO" w:eastAsia="es-BO"/>
                </w:rPr>
                <w:t>San Lorenzo</w:t>
              </w:r>
            </w:ins>
          </w:p>
        </w:tc>
        <w:tc>
          <w:tcPr>
            <w:tcW w:w="1820" w:type="dxa"/>
            <w:tcBorders>
              <w:top w:val="nil"/>
              <w:left w:val="nil"/>
              <w:bottom w:val="single" w:sz="4" w:space="0" w:color="auto"/>
              <w:right w:val="single" w:sz="4" w:space="0" w:color="auto"/>
            </w:tcBorders>
            <w:shd w:val="clear" w:color="auto" w:fill="auto"/>
            <w:vAlign w:val="center"/>
            <w:hideMark/>
          </w:tcPr>
          <w:p w14:paraId="58D58F4F" w14:textId="77777777" w:rsidR="002F1A34" w:rsidRPr="002F1A34" w:rsidRDefault="002F1A34" w:rsidP="002F1A34">
            <w:pPr>
              <w:rPr>
                <w:ins w:id="1048" w:author="Nicolas Togo" w:date="2015-11-17T20:12:00Z"/>
                <w:rFonts w:ascii="Tahoma" w:hAnsi="Tahoma" w:cs="Tahoma"/>
                <w:color w:val="000000"/>
                <w:lang w:val="es-BO" w:eastAsia="es-BO"/>
              </w:rPr>
            </w:pPr>
            <w:ins w:id="1049" w:author="Nicolas Togo" w:date="2015-11-17T20:12:00Z">
              <w:r w:rsidRPr="002F1A34">
                <w:rPr>
                  <w:rFonts w:ascii="Tahoma" w:hAnsi="Tahoma" w:cs="Tahoma"/>
                  <w:color w:val="000000"/>
                  <w:lang w:val="es-BO" w:eastAsia="es-BO"/>
                </w:rPr>
                <w:t>Colorado Norte</w:t>
              </w:r>
            </w:ins>
          </w:p>
        </w:tc>
        <w:tc>
          <w:tcPr>
            <w:tcW w:w="1420" w:type="dxa"/>
            <w:tcBorders>
              <w:top w:val="nil"/>
              <w:left w:val="nil"/>
              <w:bottom w:val="single" w:sz="4" w:space="0" w:color="auto"/>
              <w:right w:val="single" w:sz="4" w:space="0" w:color="auto"/>
            </w:tcBorders>
            <w:shd w:val="clear" w:color="auto" w:fill="auto"/>
            <w:vAlign w:val="center"/>
            <w:hideMark/>
          </w:tcPr>
          <w:p w14:paraId="13E7B6A6" w14:textId="77777777" w:rsidR="002F1A34" w:rsidRPr="002F1A34" w:rsidRDefault="002F1A34" w:rsidP="002F1A34">
            <w:pPr>
              <w:jc w:val="center"/>
              <w:rPr>
                <w:ins w:id="1050" w:author="Nicolas Togo" w:date="2015-11-17T20:12:00Z"/>
                <w:rFonts w:ascii="Tahoma" w:hAnsi="Tahoma" w:cs="Tahoma"/>
                <w:lang w:val="es-BO" w:eastAsia="es-BO"/>
              </w:rPr>
            </w:pPr>
            <w:ins w:id="1051" w:author="Nicolas Togo" w:date="2015-11-17T20:12:00Z">
              <w:r w:rsidRPr="002F1A34">
                <w:rPr>
                  <w:rFonts w:ascii="Tahoma" w:hAnsi="Tahoma" w:cs="Tahoma"/>
                  <w:lang w:val="es-BO" w:eastAsia="es-BO"/>
                </w:rPr>
                <w:t>-64.805163°</w:t>
              </w:r>
            </w:ins>
          </w:p>
        </w:tc>
        <w:tc>
          <w:tcPr>
            <w:tcW w:w="1420" w:type="dxa"/>
            <w:tcBorders>
              <w:top w:val="nil"/>
              <w:left w:val="nil"/>
              <w:bottom w:val="single" w:sz="4" w:space="0" w:color="auto"/>
              <w:right w:val="single" w:sz="4" w:space="0" w:color="auto"/>
            </w:tcBorders>
            <w:shd w:val="clear" w:color="auto" w:fill="auto"/>
            <w:vAlign w:val="center"/>
            <w:hideMark/>
          </w:tcPr>
          <w:p w14:paraId="3B56B5D4" w14:textId="77777777" w:rsidR="002F1A34" w:rsidRPr="002F1A34" w:rsidRDefault="002F1A34" w:rsidP="002F1A34">
            <w:pPr>
              <w:jc w:val="center"/>
              <w:rPr>
                <w:ins w:id="1052" w:author="Nicolas Togo" w:date="2015-11-17T20:12:00Z"/>
                <w:rFonts w:ascii="Tahoma" w:hAnsi="Tahoma" w:cs="Tahoma"/>
                <w:lang w:val="es-BO" w:eastAsia="es-BO"/>
              </w:rPr>
            </w:pPr>
            <w:ins w:id="1053" w:author="Nicolas Togo" w:date="2015-11-17T20:12:00Z">
              <w:r w:rsidRPr="002F1A34">
                <w:rPr>
                  <w:rFonts w:ascii="Tahoma" w:hAnsi="Tahoma" w:cs="Tahoma"/>
                  <w:lang w:val="es-BO" w:eastAsia="es-BO"/>
                </w:rPr>
                <w:t>-21.173188°</w:t>
              </w:r>
            </w:ins>
          </w:p>
        </w:tc>
      </w:tr>
    </w:tbl>
    <w:p w14:paraId="3FF1EEC8" w14:textId="77777777" w:rsidR="002F1A34" w:rsidRPr="002F1A34" w:rsidRDefault="002F1A34" w:rsidP="002F1A34">
      <w:pPr>
        <w:rPr>
          <w:ins w:id="1054" w:author="Nicolas Togo" w:date="2015-11-17T20:09:00Z"/>
          <w:lang w:eastAsia="en-US" w:bidi="en-US"/>
          <w:rPrChange w:id="1055" w:author="Nicolas Togo" w:date="2015-11-17T20:12:00Z">
            <w:rPr>
              <w:ins w:id="1056" w:author="Nicolas Togo" w:date="2015-11-17T20:09:00Z"/>
              <w:rFonts w:ascii="Tahoma" w:hAnsi="Tahoma" w:cs="Tahoma"/>
              <w:color w:val="004990"/>
              <w:sz w:val="22"/>
              <w:szCs w:val="28"/>
            </w:rPr>
          </w:rPrChange>
        </w:rPr>
        <w:pPrChange w:id="1057" w:author="Nicolas Togo" w:date="2015-11-17T20:12:00Z">
          <w:pPr>
            <w:pStyle w:val="Ttulo"/>
            <w:numPr>
              <w:numId w:val="56"/>
            </w:numPr>
            <w:spacing w:before="0" w:after="0" w:line="240" w:lineRule="auto"/>
            <w:ind w:left="360" w:hanging="360"/>
            <w:jc w:val="left"/>
          </w:pPr>
        </w:pPrChange>
      </w:pPr>
    </w:p>
    <w:p w14:paraId="56325B85" w14:textId="77777777" w:rsidR="00096ED3" w:rsidRPr="00096ED3" w:rsidRDefault="00096ED3">
      <w:pPr>
        <w:rPr>
          <w:rFonts w:ascii="Tahoma" w:hAnsi="Tahoma"/>
          <w:b/>
          <w:caps/>
          <w:color w:val="1F497D" w:themeColor="text2"/>
          <w:sz w:val="28"/>
          <w:szCs w:val="28"/>
          <w:rPrChange w:id="1058" w:author="Nicolas Togo" w:date="2015-11-17T20:09:00Z">
            <w:rPr>
              <w:rFonts w:ascii="Tahoma" w:hAnsi="Tahoma"/>
              <w:b/>
              <w:caps/>
              <w:color w:val="1F497D" w:themeColor="text2"/>
              <w:sz w:val="28"/>
              <w:szCs w:val="28"/>
              <w:lang w:val="es-MX"/>
            </w:rPr>
          </w:rPrChange>
        </w:rPr>
      </w:pPr>
    </w:p>
    <w:p w14:paraId="6642A825" w14:textId="77777777" w:rsidR="00E71E38" w:rsidRDefault="00E71E38" w:rsidP="00276214">
      <w:pPr>
        <w:pStyle w:val="T1"/>
        <w:rPr>
          <w:ins w:id="1059" w:author="Nicolas Togo" w:date="2015-11-17T20:07:00Z"/>
        </w:rPr>
      </w:pPr>
    </w:p>
    <w:p w14:paraId="26396F15" w14:textId="77777777" w:rsidR="00E71E38" w:rsidRDefault="00E71E38" w:rsidP="00276214">
      <w:pPr>
        <w:pStyle w:val="T1"/>
        <w:rPr>
          <w:ins w:id="1060" w:author="Nicolas Togo" w:date="2015-11-17T20:07:00Z"/>
        </w:rPr>
      </w:pPr>
    </w:p>
    <w:p w14:paraId="046731BA" w14:textId="77777777" w:rsidR="00E71E38" w:rsidRDefault="00E71E38" w:rsidP="00276214">
      <w:pPr>
        <w:pStyle w:val="T1"/>
        <w:rPr>
          <w:ins w:id="1061" w:author="Nicolas Togo" w:date="2015-11-17T20:07:00Z"/>
        </w:rPr>
      </w:pPr>
    </w:p>
    <w:p w14:paraId="05EB6FC9" w14:textId="77777777" w:rsidR="00E71E38" w:rsidRDefault="00E71E38" w:rsidP="00276214">
      <w:pPr>
        <w:pStyle w:val="T1"/>
        <w:rPr>
          <w:ins w:id="1062" w:author="Nicolas Togo" w:date="2015-11-17T20:07:00Z"/>
        </w:rPr>
      </w:pPr>
    </w:p>
    <w:p w14:paraId="342C22E0" w14:textId="77777777" w:rsidR="00E71E38" w:rsidRDefault="00E71E38" w:rsidP="00276214">
      <w:pPr>
        <w:pStyle w:val="T1"/>
        <w:rPr>
          <w:ins w:id="1063" w:author="Nicolas Togo" w:date="2015-11-17T20:07:00Z"/>
        </w:rPr>
      </w:pPr>
    </w:p>
    <w:p w14:paraId="1C42AF56" w14:textId="77777777" w:rsidR="00E71E38" w:rsidRDefault="00E71E38" w:rsidP="00276214">
      <w:pPr>
        <w:pStyle w:val="T1"/>
        <w:rPr>
          <w:ins w:id="1064" w:author="Nicolas Togo" w:date="2015-11-17T20:07:00Z"/>
        </w:rPr>
      </w:pPr>
    </w:p>
    <w:p w14:paraId="454D466A" w14:textId="77777777" w:rsidR="00E71E38" w:rsidRDefault="00E71E38" w:rsidP="00276214">
      <w:pPr>
        <w:pStyle w:val="T1"/>
        <w:rPr>
          <w:ins w:id="1065" w:author="Nicolas Togo" w:date="2015-11-17T20:07:00Z"/>
        </w:rPr>
      </w:pPr>
    </w:p>
    <w:p w14:paraId="409337FC" w14:textId="77777777" w:rsidR="00E71E38" w:rsidRDefault="00E71E38" w:rsidP="00276214">
      <w:pPr>
        <w:pStyle w:val="T1"/>
        <w:rPr>
          <w:ins w:id="1066" w:author="Nicolas Togo" w:date="2015-11-17T20:07:00Z"/>
        </w:rPr>
      </w:pPr>
    </w:p>
    <w:p w14:paraId="6AD79277" w14:textId="77777777" w:rsidR="00E71E38" w:rsidRDefault="00E71E38" w:rsidP="00276214">
      <w:pPr>
        <w:pStyle w:val="T1"/>
        <w:rPr>
          <w:ins w:id="1067" w:author="Nicolas Togo" w:date="2015-11-17T20:07:00Z"/>
        </w:rPr>
      </w:pPr>
    </w:p>
    <w:p w14:paraId="6B1AC9DA" w14:textId="77777777" w:rsidR="00E71E38" w:rsidRDefault="00E71E38" w:rsidP="00276214">
      <w:pPr>
        <w:pStyle w:val="T1"/>
        <w:rPr>
          <w:ins w:id="1068" w:author="Nicolas Togo" w:date="2015-11-17T20:07:00Z"/>
        </w:rPr>
      </w:pPr>
    </w:p>
    <w:p w14:paraId="7DBE9C50" w14:textId="77777777" w:rsidR="00E71E38" w:rsidRDefault="00E71E38" w:rsidP="00276214">
      <w:pPr>
        <w:pStyle w:val="T1"/>
        <w:rPr>
          <w:ins w:id="1069" w:author="Nicolas Togo" w:date="2015-11-17T20:13:00Z"/>
        </w:rPr>
      </w:pPr>
    </w:p>
    <w:p w14:paraId="3A37F4A9" w14:textId="77777777" w:rsidR="002F1A34" w:rsidRDefault="002F1A34" w:rsidP="00276214">
      <w:pPr>
        <w:pStyle w:val="T1"/>
        <w:rPr>
          <w:ins w:id="1070" w:author="Nicolas Togo" w:date="2015-11-17T20:13:00Z"/>
        </w:rPr>
      </w:pPr>
    </w:p>
    <w:p w14:paraId="0FB1CC4B" w14:textId="77777777" w:rsidR="002F1A34" w:rsidRDefault="002F1A34" w:rsidP="00276214">
      <w:pPr>
        <w:pStyle w:val="T1"/>
        <w:rPr>
          <w:ins w:id="1071" w:author="Nicolas Togo" w:date="2015-11-17T20:13:00Z"/>
        </w:rPr>
      </w:pPr>
    </w:p>
    <w:p w14:paraId="32F70501" w14:textId="77777777" w:rsidR="002F1A34" w:rsidRDefault="002F1A34" w:rsidP="00276214">
      <w:pPr>
        <w:pStyle w:val="T1"/>
        <w:rPr>
          <w:ins w:id="1072" w:author="Nicolas Togo" w:date="2015-11-17T20:13:00Z"/>
        </w:rPr>
      </w:pPr>
    </w:p>
    <w:p w14:paraId="4987D433" w14:textId="77777777" w:rsidR="002F1A34" w:rsidRDefault="002F1A34" w:rsidP="00276214">
      <w:pPr>
        <w:pStyle w:val="T1"/>
        <w:rPr>
          <w:ins w:id="1073" w:author="Nicolas Togo" w:date="2015-11-17T20:13:00Z"/>
        </w:rPr>
      </w:pPr>
    </w:p>
    <w:p w14:paraId="7AE48463" w14:textId="77777777" w:rsidR="002F1A34" w:rsidRDefault="002F1A34" w:rsidP="00276214">
      <w:pPr>
        <w:pStyle w:val="T1"/>
        <w:rPr>
          <w:ins w:id="1074" w:author="Nicolas Togo" w:date="2015-11-17T20:13:00Z"/>
        </w:rPr>
      </w:pPr>
    </w:p>
    <w:p w14:paraId="2BB7BE54" w14:textId="77777777" w:rsidR="002F1A34" w:rsidRDefault="002F1A34" w:rsidP="00276214">
      <w:pPr>
        <w:pStyle w:val="T1"/>
        <w:rPr>
          <w:ins w:id="1075" w:author="Nicolas Togo" w:date="2015-11-17T20:13:00Z"/>
        </w:rPr>
      </w:pPr>
    </w:p>
    <w:p w14:paraId="430D79CD" w14:textId="77777777" w:rsidR="002F1A34" w:rsidRDefault="002F1A34" w:rsidP="00276214">
      <w:pPr>
        <w:pStyle w:val="T1"/>
        <w:rPr>
          <w:ins w:id="1076" w:author="Nicolas Togo" w:date="2015-11-17T20:13:00Z"/>
        </w:rPr>
      </w:pPr>
    </w:p>
    <w:p w14:paraId="77068CC7" w14:textId="77777777" w:rsidR="002F1A34" w:rsidRDefault="002F1A34" w:rsidP="00276214">
      <w:pPr>
        <w:pStyle w:val="T1"/>
        <w:rPr>
          <w:ins w:id="1077" w:author="Nicolas Togo" w:date="2015-11-17T20:13:00Z"/>
        </w:rPr>
      </w:pPr>
    </w:p>
    <w:p w14:paraId="5153B04B" w14:textId="77777777" w:rsidR="002F1A34" w:rsidRDefault="002F1A34" w:rsidP="00276214">
      <w:pPr>
        <w:pStyle w:val="T1"/>
        <w:rPr>
          <w:ins w:id="1078" w:author="Nicolas Togo" w:date="2015-11-17T20:13:00Z"/>
        </w:rPr>
      </w:pPr>
    </w:p>
    <w:p w14:paraId="129F0CC8" w14:textId="77777777" w:rsidR="002F1A34" w:rsidRDefault="002F1A34" w:rsidP="00276214">
      <w:pPr>
        <w:pStyle w:val="T1"/>
        <w:rPr>
          <w:ins w:id="1079" w:author="Nicolas Togo" w:date="2015-11-17T20:13:00Z"/>
        </w:rPr>
      </w:pPr>
    </w:p>
    <w:p w14:paraId="7ABA1ED5" w14:textId="77777777" w:rsidR="002F1A34" w:rsidRDefault="002F1A34" w:rsidP="00276214">
      <w:pPr>
        <w:pStyle w:val="T1"/>
        <w:rPr>
          <w:ins w:id="1080" w:author="Nicolas Togo" w:date="2015-11-17T20:13:00Z"/>
        </w:rPr>
      </w:pPr>
    </w:p>
    <w:p w14:paraId="513DCAD6" w14:textId="77777777" w:rsidR="002F1A34" w:rsidRDefault="002F1A34" w:rsidP="00276214">
      <w:pPr>
        <w:pStyle w:val="T1"/>
        <w:rPr>
          <w:ins w:id="1081" w:author="Nicolas Togo" w:date="2015-11-17T20:13:00Z"/>
        </w:rPr>
      </w:pPr>
    </w:p>
    <w:p w14:paraId="4A9B5E84" w14:textId="77777777" w:rsidR="002F1A34" w:rsidRDefault="002F1A34" w:rsidP="00276214">
      <w:pPr>
        <w:pStyle w:val="T1"/>
        <w:rPr>
          <w:ins w:id="1082" w:author="Nicolas Togo" w:date="2015-11-17T20:13:00Z"/>
        </w:rPr>
      </w:pPr>
    </w:p>
    <w:p w14:paraId="012E6036" w14:textId="77777777" w:rsidR="00E71E38" w:rsidRDefault="00E71E38" w:rsidP="00276214">
      <w:pPr>
        <w:pStyle w:val="T1"/>
        <w:rPr>
          <w:ins w:id="1083" w:author="Nicolas Togo" w:date="2015-11-17T20:13:00Z"/>
        </w:rPr>
      </w:pPr>
    </w:p>
    <w:p w14:paraId="375FF327" w14:textId="77777777" w:rsidR="002F1A34" w:rsidRDefault="002F1A34" w:rsidP="00276214">
      <w:pPr>
        <w:pStyle w:val="T1"/>
        <w:rPr>
          <w:ins w:id="1084" w:author="Nicolas Togo" w:date="2015-11-17T20:07:00Z"/>
        </w:rPr>
      </w:pPr>
    </w:p>
    <w:p w14:paraId="6B2DB103" w14:textId="77777777" w:rsidR="00E71E38" w:rsidRDefault="00E71E38" w:rsidP="00276214">
      <w:pPr>
        <w:pStyle w:val="T1"/>
        <w:rPr>
          <w:ins w:id="1085" w:author="Nicolas Togo" w:date="2015-11-17T20:07:00Z"/>
        </w:rPr>
      </w:pPr>
    </w:p>
    <w:p w14:paraId="73AE68AB" w14:textId="77777777" w:rsidR="00BB0914" w:rsidRPr="00F245CB" w:rsidRDefault="00BB0914" w:rsidP="00276214">
      <w:pPr>
        <w:pStyle w:val="T1"/>
      </w:pPr>
      <w:r w:rsidRPr="00F245CB">
        <w:t>PARTE III</w:t>
      </w:r>
      <w:bookmarkEnd w:id="126"/>
    </w:p>
    <w:p w14:paraId="04F2566B" w14:textId="77777777" w:rsidR="00BB0914" w:rsidRPr="00F245CB" w:rsidRDefault="00BB0914" w:rsidP="00BB0914">
      <w:pPr>
        <w:ind w:left="348"/>
        <w:rPr>
          <w:color w:val="1F497D" w:themeColor="text2"/>
          <w:sz w:val="28"/>
          <w:szCs w:val="28"/>
          <w:lang w:val="es-MX"/>
        </w:rPr>
      </w:pPr>
    </w:p>
    <w:p w14:paraId="5FEA08BB" w14:textId="77777777" w:rsidR="00BB0914" w:rsidRPr="00F245CB" w:rsidRDefault="00BB0914" w:rsidP="00BB0914">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14:paraId="305DE12D" w14:textId="77777777" w:rsidR="00BB0914" w:rsidRPr="00F245CB" w:rsidRDefault="00BB0914" w:rsidP="00BB0914">
      <w:pPr>
        <w:ind w:left="348"/>
        <w:rPr>
          <w:rFonts w:ascii="Arial" w:hAnsi="Arial" w:cs="Arial"/>
          <w:i/>
          <w:color w:val="1F497D" w:themeColor="text2"/>
          <w:szCs w:val="20"/>
        </w:rPr>
      </w:pPr>
    </w:p>
    <w:p w14:paraId="1C943CC3" w14:textId="77777777" w:rsidR="00BB0914" w:rsidRPr="00F245CB" w:rsidRDefault="00BB0914" w:rsidP="00BB0914">
      <w:pPr>
        <w:ind w:left="348"/>
        <w:rPr>
          <w:rFonts w:ascii="Arial" w:hAnsi="Arial" w:cs="Arial"/>
          <w:i/>
          <w:color w:val="1F497D" w:themeColor="text2"/>
          <w:szCs w:val="20"/>
        </w:rPr>
      </w:pPr>
    </w:p>
    <w:p w14:paraId="7DEBCE44" w14:textId="77777777" w:rsidR="00BB0914" w:rsidRPr="00F245CB" w:rsidRDefault="00BB0914" w:rsidP="00BB0914">
      <w:pPr>
        <w:ind w:left="348"/>
        <w:rPr>
          <w:rFonts w:ascii="Arial" w:hAnsi="Arial" w:cs="Arial"/>
          <w:i/>
          <w:color w:val="1F497D" w:themeColor="text2"/>
          <w:szCs w:val="20"/>
        </w:rPr>
      </w:pPr>
    </w:p>
    <w:p w14:paraId="5A550734" w14:textId="77777777"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14:paraId="0B024384" w14:textId="77777777"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14:paraId="70E4C876" w14:textId="77777777"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14:paraId="13EB48D6" w14:textId="77777777" w:rsidR="00BB0914" w:rsidRPr="00F245CB" w:rsidRDefault="00BB0914" w:rsidP="00BB0914">
      <w:pPr>
        <w:ind w:left="348"/>
        <w:rPr>
          <w:rFonts w:ascii="Tahoma" w:hAnsi="Tahoma" w:cs="Tahoma"/>
          <w:color w:val="1F497D" w:themeColor="text2"/>
          <w:sz w:val="22"/>
          <w:szCs w:val="22"/>
        </w:rPr>
      </w:pPr>
    </w:p>
    <w:p w14:paraId="4455F7DC" w14:textId="77777777" w:rsidR="00BB0914" w:rsidRPr="00F245CB" w:rsidRDefault="00BB0914" w:rsidP="00BB0914">
      <w:pPr>
        <w:ind w:left="348"/>
        <w:rPr>
          <w:rFonts w:ascii="Tahoma" w:hAnsi="Tahoma" w:cs="Tahoma"/>
          <w:color w:val="1F497D" w:themeColor="text2"/>
          <w:sz w:val="22"/>
          <w:szCs w:val="22"/>
        </w:rPr>
      </w:pPr>
    </w:p>
    <w:p w14:paraId="31127CA7" w14:textId="77777777" w:rsidR="00BB0914" w:rsidRPr="00F245CB" w:rsidRDefault="00BB0914" w:rsidP="00BB0914">
      <w:pPr>
        <w:ind w:left="348"/>
        <w:rPr>
          <w:rFonts w:ascii="Tahoma" w:hAnsi="Tahoma" w:cs="Tahoma"/>
          <w:color w:val="1F497D" w:themeColor="text2"/>
          <w:sz w:val="22"/>
          <w:szCs w:val="22"/>
        </w:rPr>
      </w:pPr>
    </w:p>
    <w:p w14:paraId="2D44E251" w14:textId="77777777" w:rsidR="00BB0914" w:rsidRPr="00F245CB" w:rsidRDefault="00BB0914" w:rsidP="00BB0914">
      <w:pPr>
        <w:ind w:left="348"/>
        <w:rPr>
          <w:rFonts w:ascii="Tahoma" w:hAnsi="Tahoma" w:cs="Tahoma"/>
          <w:color w:val="1F497D" w:themeColor="text2"/>
          <w:sz w:val="22"/>
          <w:szCs w:val="22"/>
        </w:rPr>
      </w:pPr>
    </w:p>
    <w:p w14:paraId="46AB1A7D" w14:textId="77777777" w:rsidR="00BB0914" w:rsidRPr="00F245CB" w:rsidRDefault="00BB0914" w:rsidP="00BB0914">
      <w:pPr>
        <w:ind w:left="348"/>
        <w:rPr>
          <w:rFonts w:ascii="Tahoma" w:hAnsi="Tahoma" w:cs="Tahoma"/>
          <w:color w:val="1F497D" w:themeColor="text2"/>
          <w:sz w:val="22"/>
          <w:szCs w:val="22"/>
        </w:rPr>
      </w:pPr>
    </w:p>
    <w:p w14:paraId="2D23F7D1" w14:textId="32D6093E" w:rsidR="00BB0914" w:rsidRPr="00F245CB" w:rsidDel="002F1A34" w:rsidRDefault="00BB0914" w:rsidP="00BB0914">
      <w:pPr>
        <w:ind w:left="348"/>
        <w:rPr>
          <w:del w:id="1086" w:author="Nicolas Togo" w:date="2015-11-17T20:13:00Z"/>
          <w:rFonts w:ascii="Tahoma" w:hAnsi="Tahoma" w:cs="Tahoma"/>
          <w:color w:val="1F497D" w:themeColor="text2"/>
          <w:sz w:val="22"/>
          <w:szCs w:val="22"/>
        </w:rPr>
      </w:pPr>
    </w:p>
    <w:p w14:paraId="57E6CE90" w14:textId="582D6251" w:rsidR="00BB0914" w:rsidRPr="00F245CB" w:rsidDel="002F1A34" w:rsidRDefault="00BB0914" w:rsidP="00BB0914">
      <w:pPr>
        <w:ind w:left="348"/>
        <w:rPr>
          <w:del w:id="1087" w:author="Nicolas Togo" w:date="2015-11-17T20:13:00Z"/>
          <w:rFonts w:ascii="Tahoma" w:hAnsi="Tahoma" w:cs="Tahoma"/>
          <w:color w:val="1F497D" w:themeColor="text2"/>
          <w:sz w:val="22"/>
          <w:szCs w:val="22"/>
        </w:rPr>
      </w:pPr>
    </w:p>
    <w:p w14:paraId="4C8F48A6" w14:textId="6021B29D" w:rsidR="00BB0914" w:rsidRPr="00F245CB" w:rsidDel="002F1A34" w:rsidRDefault="00BB0914" w:rsidP="00BB0914">
      <w:pPr>
        <w:ind w:left="348"/>
        <w:rPr>
          <w:del w:id="1088" w:author="Nicolas Togo" w:date="2015-11-17T20:13:00Z"/>
          <w:rFonts w:ascii="Tahoma" w:hAnsi="Tahoma" w:cs="Tahoma"/>
          <w:color w:val="1F497D" w:themeColor="text2"/>
          <w:sz w:val="22"/>
          <w:szCs w:val="22"/>
        </w:rPr>
      </w:pPr>
    </w:p>
    <w:p w14:paraId="2FE2D615" w14:textId="76FFF555" w:rsidR="00BB0914" w:rsidRPr="00F245CB" w:rsidDel="002F1A34" w:rsidRDefault="00BB0914" w:rsidP="00BB0914">
      <w:pPr>
        <w:ind w:left="348"/>
        <w:rPr>
          <w:del w:id="1089" w:author="Nicolas Togo" w:date="2015-11-17T20:13:00Z"/>
          <w:rFonts w:ascii="Tahoma" w:hAnsi="Tahoma" w:cs="Tahoma"/>
          <w:color w:val="1F497D" w:themeColor="text2"/>
          <w:sz w:val="22"/>
          <w:szCs w:val="22"/>
        </w:rPr>
      </w:pPr>
    </w:p>
    <w:p w14:paraId="2C3BABF0" w14:textId="5473B9BC" w:rsidR="00BB0914" w:rsidRPr="00F245CB" w:rsidDel="002F1A34" w:rsidRDefault="00BB0914" w:rsidP="00BB0914">
      <w:pPr>
        <w:ind w:left="348"/>
        <w:rPr>
          <w:del w:id="1090" w:author="Nicolas Togo" w:date="2015-11-17T20:13:00Z"/>
          <w:rFonts w:ascii="Tahoma" w:hAnsi="Tahoma" w:cs="Tahoma"/>
          <w:color w:val="1F497D" w:themeColor="text2"/>
          <w:sz w:val="22"/>
          <w:szCs w:val="22"/>
        </w:rPr>
      </w:pPr>
    </w:p>
    <w:p w14:paraId="083FD488" w14:textId="76A944E0" w:rsidR="00BB0914" w:rsidRPr="00F245CB" w:rsidDel="002F1A34" w:rsidRDefault="00BB0914" w:rsidP="00BB0914">
      <w:pPr>
        <w:ind w:left="348"/>
        <w:rPr>
          <w:del w:id="1091" w:author="Nicolas Togo" w:date="2015-11-17T20:13:00Z"/>
          <w:rFonts w:ascii="Tahoma" w:hAnsi="Tahoma" w:cs="Tahoma"/>
          <w:color w:val="1F497D" w:themeColor="text2"/>
          <w:sz w:val="22"/>
          <w:szCs w:val="22"/>
        </w:rPr>
      </w:pPr>
    </w:p>
    <w:p w14:paraId="13C91DAE" w14:textId="56C42E93" w:rsidR="00BB0914" w:rsidRPr="00F245CB" w:rsidDel="002F1A34" w:rsidRDefault="00BB0914" w:rsidP="00BB0914">
      <w:pPr>
        <w:ind w:left="348"/>
        <w:rPr>
          <w:del w:id="1092" w:author="Nicolas Togo" w:date="2015-11-17T20:13:00Z"/>
          <w:rFonts w:ascii="Tahoma" w:hAnsi="Tahoma" w:cs="Tahoma"/>
          <w:color w:val="1F497D" w:themeColor="text2"/>
          <w:sz w:val="22"/>
          <w:szCs w:val="22"/>
        </w:rPr>
      </w:pPr>
    </w:p>
    <w:p w14:paraId="25845F80" w14:textId="3F3B9824" w:rsidR="00BB0914" w:rsidRPr="00F245CB" w:rsidDel="002F1A34" w:rsidRDefault="00BB0914" w:rsidP="00BB0914">
      <w:pPr>
        <w:ind w:left="348"/>
        <w:rPr>
          <w:del w:id="1093" w:author="Nicolas Togo" w:date="2015-11-17T20:13:00Z"/>
          <w:rFonts w:ascii="Tahoma" w:hAnsi="Tahoma" w:cs="Tahoma"/>
          <w:color w:val="1F497D" w:themeColor="text2"/>
          <w:sz w:val="22"/>
          <w:szCs w:val="22"/>
        </w:rPr>
      </w:pPr>
    </w:p>
    <w:p w14:paraId="62506952" w14:textId="6C4875A4" w:rsidR="00BB0914" w:rsidRPr="00F245CB" w:rsidRDefault="00BB0914" w:rsidP="00BB0914">
      <w:pPr>
        <w:ind w:left="348"/>
        <w:rPr>
          <w:rFonts w:ascii="Tahoma" w:hAnsi="Tahoma" w:cs="Tahoma"/>
          <w:color w:val="1F497D" w:themeColor="text2"/>
          <w:sz w:val="22"/>
          <w:szCs w:val="22"/>
        </w:rPr>
      </w:pPr>
      <w:del w:id="1094" w:author="Nicolas Togo" w:date="2015-11-17T20:13:00Z">
        <w:r w:rsidRPr="00F245CB" w:rsidDel="002F1A34">
          <w:rPr>
            <w:rFonts w:ascii="Tahoma" w:hAnsi="Tahoma" w:cs="Tahoma"/>
            <w:color w:val="1F497D" w:themeColor="text2"/>
            <w:sz w:val="22"/>
            <w:szCs w:val="22"/>
          </w:rPr>
          <w:br w:type="page"/>
        </w:r>
      </w:del>
      <w:bookmarkStart w:id="1095" w:name="_GoBack"/>
      <w:bookmarkEnd w:id="1095"/>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14:paraId="41FAB03E" w14:textId="77777777" w:rsidTr="00BB0914">
        <w:trPr>
          <w:trHeight w:val="617"/>
        </w:trPr>
        <w:tc>
          <w:tcPr>
            <w:tcW w:w="2410" w:type="dxa"/>
            <w:shd w:val="clear" w:color="auto" w:fill="004990"/>
            <w:vAlign w:val="center"/>
          </w:tcPr>
          <w:p w14:paraId="41E554FE" w14:textId="77777777"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t xml:space="preserve">ANEXO No. </w:t>
            </w:r>
            <w:proofErr w:type="gramStart"/>
            <w:r w:rsidRPr="00F245CB">
              <w:rPr>
                <w:rFonts w:ascii="Tahoma" w:hAnsi="Tahoma" w:cs="Tahoma"/>
                <w:b/>
                <w:color w:val="FFFFFF" w:themeColor="background1"/>
                <w:sz w:val="28"/>
                <w:szCs w:val="28"/>
                <w:lang w:val="pt-BR"/>
              </w:rPr>
              <w:t>1</w:t>
            </w:r>
            <w:proofErr w:type="gramEnd"/>
          </w:p>
        </w:tc>
        <w:tc>
          <w:tcPr>
            <w:tcW w:w="7365" w:type="dxa"/>
            <w:vAlign w:val="center"/>
          </w:tcPr>
          <w:p w14:paraId="15FA64D3" w14:textId="77777777" w:rsidR="00BB0914" w:rsidRPr="00F245CB" w:rsidRDefault="00BB0914" w:rsidP="00BB0914">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14:paraId="49482033" w14:textId="77777777" w:rsidR="00BB0914" w:rsidRPr="00F245CB" w:rsidRDefault="00BB0914" w:rsidP="00BB0914">
      <w:pPr>
        <w:ind w:left="348"/>
        <w:jc w:val="both"/>
        <w:rPr>
          <w:rFonts w:ascii="Tahoma" w:hAnsi="Tahoma" w:cs="Tahoma"/>
          <w:b/>
          <w:color w:val="1F497D" w:themeColor="text2"/>
          <w:lang w:val="pt-BR"/>
        </w:rPr>
      </w:pPr>
    </w:p>
    <w:p w14:paraId="6F083105" w14:textId="77777777" w:rsidR="00BB0914" w:rsidRPr="00F245CB" w:rsidRDefault="00BB0914" w:rsidP="00BB0914">
      <w:pPr>
        <w:ind w:left="348"/>
        <w:jc w:val="both"/>
        <w:rPr>
          <w:rFonts w:ascii="Tahoma" w:hAnsi="Tahoma" w:cs="Tahoma"/>
          <w:b/>
          <w:color w:val="1F497D" w:themeColor="text2"/>
          <w:sz w:val="22"/>
          <w:szCs w:val="22"/>
        </w:rPr>
      </w:pPr>
    </w:p>
    <w:p w14:paraId="284D8D9F" w14:textId="77777777" w:rsidR="00BB0914" w:rsidRPr="00F245CB" w:rsidRDefault="00BB0914" w:rsidP="00BB0914">
      <w:pPr>
        <w:jc w:val="both"/>
        <w:rPr>
          <w:rFonts w:ascii="Tahoma" w:hAnsi="Tahoma" w:cs="Tahoma"/>
          <w:b/>
          <w:color w:val="365F91"/>
          <w:sz w:val="22"/>
          <w:szCs w:val="22"/>
        </w:rPr>
      </w:pPr>
      <w:r w:rsidRPr="00F245CB">
        <w:rPr>
          <w:rFonts w:ascii="Tahoma" w:hAnsi="Tahoma" w:cs="Tahoma"/>
          <w:b/>
          <w:color w:val="365F91"/>
          <w:sz w:val="22"/>
          <w:szCs w:val="22"/>
        </w:rPr>
        <w:t xml:space="preserve">Consideraciones Generales </w:t>
      </w:r>
    </w:p>
    <w:p w14:paraId="423EC987" w14:textId="77777777" w:rsidR="00BB0914" w:rsidRPr="00F245CB" w:rsidRDefault="00BB0914" w:rsidP="00BB0914">
      <w:pPr>
        <w:jc w:val="both"/>
        <w:rPr>
          <w:rFonts w:ascii="Tahoma" w:hAnsi="Tahoma" w:cs="Tahoma"/>
          <w:b/>
          <w:color w:val="C00000"/>
        </w:rPr>
      </w:pPr>
    </w:p>
    <w:p w14:paraId="7DC625CB" w14:textId="77777777"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Adjudicación:</w:t>
      </w:r>
      <w:r w:rsidRPr="00F245CB">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5A4D036" w14:textId="77777777"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Naturaleza confidencial de las propuestas:</w:t>
      </w:r>
      <w:r w:rsidRPr="00F245CB">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096" w:name="_Toc130955312"/>
      <w:bookmarkStart w:id="1097" w:name="_Toc130955253"/>
    </w:p>
    <w:p w14:paraId="0ED47E03" w14:textId="77777777"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Confidencialidad:</w:t>
      </w:r>
      <w:bookmarkEnd w:id="1096"/>
      <w:bookmarkEnd w:id="1097"/>
      <w:r w:rsidRPr="00F245CB">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8F2FD21" w14:textId="77777777"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 xml:space="preserve">Acciones legales: </w:t>
      </w:r>
      <w:r w:rsidRPr="00F245CB">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098" w:name="_Toc130955313"/>
      <w:bookmarkStart w:id="1099" w:name="_Toc130955254"/>
    </w:p>
    <w:p w14:paraId="6CE58BC4" w14:textId="77777777" w:rsidR="00BB0914" w:rsidRPr="00F245CB" w:rsidRDefault="00BB0914" w:rsidP="00DD1602">
      <w:pPr>
        <w:numPr>
          <w:ilvl w:val="0"/>
          <w:numId w:val="34"/>
        </w:numPr>
        <w:spacing w:after="200"/>
        <w:ind w:left="567" w:hanging="567"/>
        <w:jc w:val="both"/>
        <w:rPr>
          <w:rFonts w:ascii="Tahoma" w:hAnsi="Tahoma" w:cs="Tahoma"/>
          <w:color w:val="365F91"/>
          <w:sz w:val="22"/>
          <w:szCs w:val="22"/>
        </w:rPr>
      </w:pPr>
      <w:r w:rsidRPr="00F245CB">
        <w:rPr>
          <w:rFonts w:ascii="Tahoma" w:hAnsi="Tahoma" w:cs="Tahoma"/>
          <w:b/>
          <w:color w:val="365F91"/>
          <w:sz w:val="22"/>
          <w:szCs w:val="22"/>
        </w:rPr>
        <w:t>Medida Anticorrupción</w:t>
      </w:r>
      <w:bookmarkEnd w:id="1098"/>
      <w:bookmarkEnd w:id="1099"/>
      <w:r w:rsidRPr="00F245CB">
        <w:rPr>
          <w:rFonts w:ascii="Tahoma" w:hAnsi="Tahoma" w:cs="Tahoma"/>
          <w:b/>
          <w:color w:val="365F91"/>
          <w:sz w:val="22"/>
          <w:szCs w:val="22"/>
        </w:rPr>
        <w:t>:</w:t>
      </w:r>
      <w:r w:rsidRPr="00F245CB">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D2FC18F" w14:textId="77777777" w:rsidR="00BB0914" w:rsidRPr="00F245CB" w:rsidRDefault="00BB0914" w:rsidP="00DD1602">
      <w:pPr>
        <w:numPr>
          <w:ilvl w:val="0"/>
          <w:numId w:val="34"/>
        </w:numPr>
        <w:spacing w:after="200"/>
        <w:ind w:left="567" w:hanging="567"/>
        <w:jc w:val="both"/>
        <w:rPr>
          <w:rFonts w:ascii="Tahoma" w:hAnsi="Tahoma" w:cs="Tahoma"/>
          <w:color w:val="365F91"/>
          <w:sz w:val="22"/>
          <w:szCs w:val="22"/>
        </w:rPr>
      </w:pPr>
      <w:bookmarkStart w:id="1100" w:name="_Toc301514304"/>
      <w:bookmarkStart w:id="1101" w:name="_Toc280114083"/>
      <w:bookmarkStart w:id="1102" w:name="_Toc273432959"/>
      <w:bookmarkStart w:id="1103" w:name="_Toc301514303"/>
      <w:bookmarkStart w:id="1104" w:name="_Toc280114082"/>
      <w:bookmarkStart w:id="1105" w:name="_Toc273432958"/>
      <w:bookmarkStart w:id="1106" w:name="_Toc247462134"/>
      <w:r w:rsidRPr="00F245CB">
        <w:rPr>
          <w:rFonts w:ascii="Tahoma" w:hAnsi="Tahoma" w:cs="Tahoma"/>
          <w:b/>
          <w:color w:val="365F91"/>
          <w:sz w:val="22"/>
          <w:szCs w:val="22"/>
        </w:rPr>
        <w:t>Prohibición de Competencia</w:t>
      </w:r>
      <w:bookmarkEnd w:id="1100"/>
      <w:bookmarkEnd w:id="1101"/>
      <w:bookmarkEnd w:id="1102"/>
      <w:r w:rsidRPr="00F245CB">
        <w:rPr>
          <w:rFonts w:ascii="Tahoma" w:hAnsi="Tahoma" w:cs="Tahoma"/>
          <w:b/>
          <w:color w:val="365F91"/>
          <w:sz w:val="22"/>
          <w:szCs w:val="22"/>
        </w:rPr>
        <w:t>:</w:t>
      </w:r>
      <w:r w:rsidRPr="00F245CB">
        <w:rPr>
          <w:rFonts w:ascii="Tahoma" w:hAnsi="Tahoma" w:cs="Tahoma"/>
          <w:color w:val="365F91"/>
          <w:sz w:val="22"/>
          <w:szCs w:val="22"/>
        </w:rPr>
        <w:t xml:space="preserve"> En contratos resultantes de la adjudicación del presente proceso se contemplará la cláusula de no competencia.</w:t>
      </w:r>
    </w:p>
    <w:p w14:paraId="6C215F64" w14:textId="77777777" w:rsidR="00BB0914" w:rsidRPr="00F245CB" w:rsidRDefault="00BB0914" w:rsidP="00BB0914">
      <w:pPr>
        <w:ind w:left="567"/>
        <w:jc w:val="both"/>
        <w:rPr>
          <w:rFonts w:ascii="Tahoma" w:hAnsi="Tahoma" w:cs="Tahoma"/>
          <w:color w:val="365F91"/>
          <w:sz w:val="22"/>
          <w:szCs w:val="22"/>
        </w:rPr>
      </w:pPr>
      <w:r w:rsidRPr="00F245CB">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755745D" w14:textId="77777777" w:rsidR="00BB0914" w:rsidRPr="00F245CB" w:rsidRDefault="00BB0914" w:rsidP="00BB0914">
      <w:pPr>
        <w:ind w:left="567"/>
        <w:jc w:val="both"/>
        <w:rPr>
          <w:rFonts w:ascii="Tahoma" w:hAnsi="Tahoma" w:cs="Tahoma"/>
          <w:color w:val="365F91"/>
        </w:rPr>
      </w:pPr>
    </w:p>
    <w:p w14:paraId="045E0980" w14:textId="77777777" w:rsidR="00BB0914" w:rsidRPr="00F245CB" w:rsidRDefault="00BB0914" w:rsidP="00BB0914">
      <w:pPr>
        <w:ind w:left="567"/>
        <w:jc w:val="both"/>
        <w:rPr>
          <w:rFonts w:ascii="Tahoma" w:hAnsi="Tahoma" w:cs="Tahoma"/>
          <w:color w:val="365F91"/>
          <w:sz w:val="22"/>
          <w:szCs w:val="22"/>
        </w:rPr>
      </w:pPr>
      <w:r w:rsidRPr="00F245CB">
        <w:rPr>
          <w:rFonts w:ascii="Tahoma" w:hAnsi="Tahoma" w:cs="Tahoma"/>
          <w:color w:val="365F91"/>
          <w:sz w:val="22"/>
          <w:szCs w:val="22"/>
        </w:rPr>
        <w:t>En este sentido Entel S.A. se reserva el derecho de no incluir en el proceso de selección y adjudicación al proveedor que incumpla con dicha cláusula.</w:t>
      </w:r>
    </w:p>
    <w:p w14:paraId="269F34B1" w14:textId="77777777" w:rsidR="00BB0914" w:rsidRPr="00F245CB" w:rsidRDefault="00BB0914" w:rsidP="00BB0914">
      <w:pPr>
        <w:ind w:left="567"/>
        <w:jc w:val="both"/>
        <w:rPr>
          <w:rFonts w:ascii="Tahoma" w:hAnsi="Tahoma" w:cs="Tahoma"/>
          <w:color w:val="365F91"/>
          <w:sz w:val="22"/>
          <w:szCs w:val="22"/>
        </w:rPr>
      </w:pPr>
    </w:p>
    <w:p w14:paraId="44B51ED3" w14:textId="77777777" w:rsidR="00BB0914" w:rsidRPr="00F245CB" w:rsidRDefault="00BB0914" w:rsidP="00DD1602">
      <w:pPr>
        <w:numPr>
          <w:ilvl w:val="0"/>
          <w:numId w:val="34"/>
        </w:numPr>
        <w:ind w:left="567" w:hanging="567"/>
        <w:jc w:val="both"/>
        <w:rPr>
          <w:rFonts w:ascii="Tahoma" w:hAnsi="Tahoma" w:cs="Tahoma"/>
          <w:b/>
          <w:color w:val="365F91"/>
          <w:sz w:val="22"/>
          <w:szCs w:val="22"/>
        </w:rPr>
      </w:pPr>
      <w:bookmarkStart w:id="1107" w:name="_Toc301514305"/>
      <w:bookmarkStart w:id="1108" w:name="_Toc280114084"/>
      <w:bookmarkStart w:id="1109" w:name="_Toc278876163"/>
      <w:r w:rsidRPr="00F245CB">
        <w:rPr>
          <w:rFonts w:ascii="Tahoma" w:hAnsi="Tahoma" w:cs="Tahoma"/>
          <w:b/>
          <w:color w:val="365F91"/>
          <w:sz w:val="22"/>
          <w:szCs w:val="22"/>
        </w:rPr>
        <w:t>Impedidos de Participar</w:t>
      </w:r>
      <w:bookmarkEnd w:id="1107"/>
      <w:bookmarkEnd w:id="1108"/>
      <w:bookmarkEnd w:id="1109"/>
      <w:r w:rsidRPr="00F245CB">
        <w:rPr>
          <w:rFonts w:ascii="Tahoma" w:hAnsi="Tahoma" w:cs="Tahoma"/>
          <w:b/>
          <w:color w:val="365F91"/>
          <w:sz w:val="22"/>
          <w:szCs w:val="22"/>
        </w:rPr>
        <w:t>:</w:t>
      </w:r>
      <w:r w:rsidRPr="00F245CB">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F245CB">
        <w:rPr>
          <w:rFonts w:ascii="Tahoma" w:hAnsi="Tahoma" w:cs="Tahoma"/>
          <w:color w:val="365F91"/>
          <w:sz w:val="22"/>
          <w:szCs w:val="22"/>
        </w:rPr>
        <w:lastRenderedPageBreak/>
        <w:t>judiciales con la Empresa, no podrán habilitarse, o ser consideradas como proponentes para el presente proceso.</w:t>
      </w:r>
      <w:r w:rsidRPr="00F245CB">
        <w:rPr>
          <w:rFonts w:ascii="Tahoma" w:hAnsi="Tahoma" w:cs="Tahoma"/>
          <w:iCs/>
          <w:color w:val="004990"/>
          <w:sz w:val="22"/>
          <w:szCs w:val="22"/>
          <w:lang w:val="es-BO"/>
        </w:rPr>
        <w:t xml:space="preserve"> </w:t>
      </w:r>
    </w:p>
    <w:p w14:paraId="736C6B27" w14:textId="77777777" w:rsidR="00BB0914" w:rsidRPr="00F245CB" w:rsidRDefault="00BB0914" w:rsidP="00BB0914">
      <w:pPr>
        <w:ind w:left="567"/>
        <w:jc w:val="both"/>
        <w:rPr>
          <w:rFonts w:ascii="Tahoma" w:hAnsi="Tahoma" w:cs="Tahoma"/>
          <w:b/>
          <w:color w:val="365F91"/>
          <w:sz w:val="22"/>
          <w:szCs w:val="22"/>
        </w:rPr>
      </w:pPr>
    </w:p>
    <w:p w14:paraId="2157A397" w14:textId="77777777" w:rsidR="00BB0914" w:rsidRPr="00F245CB" w:rsidRDefault="00BB0914" w:rsidP="00BB0914">
      <w:pPr>
        <w:rPr>
          <w:rFonts w:ascii="Tahoma" w:hAnsi="Tahoma" w:cs="Tahoma"/>
          <w:b/>
          <w:color w:val="365F91"/>
          <w:sz w:val="22"/>
          <w:szCs w:val="22"/>
        </w:rPr>
      </w:pPr>
      <w:bookmarkStart w:id="1110" w:name="_Toc304889409"/>
      <w:bookmarkStart w:id="1111" w:name="_Toc304889488"/>
      <w:bookmarkStart w:id="1112" w:name="_Toc304909215"/>
      <w:bookmarkStart w:id="1113" w:name="_Toc305014209"/>
      <w:r w:rsidRPr="00F245CB">
        <w:rPr>
          <w:rFonts w:ascii="Tahoma" w:hAnsi="Tahoma" w:cs="Tahoma"/>
          <w:b/>
          <w:color w:val="365F91"/>
          <w:sz w:val="22"/>
          <w:szCs w:val="22"/>
        </w:rPr>
        <w:t>Consideraciones previas a la presentación de propuestas</w:t>
      </w:r>
      <w:bookmarkEnd w:id="1110"/>
      <w:bookmarkEnd w:id="1111"/>
      <w:bookmarkEnd w:id="1112"/>
      <w:bookmarkEnd w:id="1113"/>
    </w:p>
    <w:p w14:paraId="3A2BAB67" w14:textId="77777777" w:rsidR="00BB0914" w:rsidRPr="00F245CB" w:rsidRDefault="00BB0914" w:rsidP="00BB0914">
      <w:pPr>
        <w:rPr>
          <w:rFonts w:ascii="Tahoma" w:hAnsi="Tahoma" w:cs="Tahoma"/>
          <w:b/>
          <w:color w:val="365F91"/>
          <w:sz w:val="22"/>
          <w:szCs w:val="22"/>
        </w:rPr>
      </w:pPr>
    </w:p>
    <w:p w14:paraId="385B5633" w14:textId="77777777" w:rsidR="00BB0914" w:rsidRPr="00F245CB" w:rsidRDefault="00BB0914" w:rsidP="00DD1602">
      <w:pPr>
        <w:numPr>
          <w:ilvl w:val="0"/>
          <w:numId w:val="34"/>
        </w:numPr>
        <w:jc w:val="both"/>
        <w:rPr>
          <w:rFonts w:ascii="Tahoma" w:hAnsi="Tahoma" w:cs="Tahoma"/>
          <w:b/>
          <w:color w:val="365F91"/>
          <w:sz w:val="22"/>
          <w:szCs w:val="22"/>
        </w:rPr>
      </w:pPr>
      <w:r w:rsidRPr="00F245CB">
        <w:rPr>
          <w:rFonts w:ascii="Tahoma" w:hAnsi="Tahoma" w:cs="Tahoma"/>
          <w:b/>
          <w:color w:val="365F91"/>
          <w:sz w:val="22"/>
          <w:szCs w:val="22"/>
        </w:rPr>
        <w:t>Revisión y Modificación de los Términos Básicos de Contratación:</w:t>
      </w:r>
      <w:r w:rsidRPr="00F245CB">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2306BCD1" w14:textId="77777777" w:rsidR="00BB0914" w:rsidRPr="00F245CB" w:rsidRDefault="00BB0914" w:rsidP="00BB0914">
      <w:pPr>
        <w:ind w:left="567" w:hanging="567"/>
        <w:jc w:val="both"/>
        <w:rPr>
          <w:rFonts w:ascii="Tahoma" w:hAnsi="Tahoma" w:cs="Tahoma"/>
          <w:b/>
          <w:color w:val="365F91"/>
          <w:sz w:val="22"/>
          <w:szCs w:val="22"/>
        </w:rPr>
      </w:pPr>
    </w:p>
    <w:p w14:paraId="5486730B"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Solicitud </w:t>
      </w:r>
      <w:r w:rsidRPr="00F245CB">
        <w:rPr>
          <w:rFonts w:ascii="Tahoma" w:hAnsi="Tahoma" w:cs="Tahoma"/>
          <w:b/>
          <w:bCs/>
          <w:color w:val="365F91"/>
          <w:sz w:val="22"/>
          <w:szCs w:val="22"/>
        </w:rPr>
        <w:t>de Ampliación del Plazo de Entrega de Ofertas:</w:t>
      </w:r>
      <w:r w:rsidRPr="00F245CB">
        <w:rPr>
          <w:rFonts w:ascii="Tahoma" w:hAnsi="Tahoma" w:cs="Tahoma"/>
          <w:bCs/>
          <w:color w:val="365F91"/>
          <w:sz w:val="22"/>
          <w:szCs w:val="22"/>
        </w:rPr>
        <w:t xml:space="preserve"> </w:t>
      </w:r>
      <w:r w:rsidRPr="00F245CB">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245CB">
        <w:rPr>
          <w:rStyle w:val="Refdenotaalpie"/>
          <w:rFonts w:ascii="Tahoma" w:hAnsi="Tahoma" w:cs="Tahoma"/>
          <w:color w:val="365F91"/>
          <w:sz w:val="22"/>
          <w:szCs w:val="22"/>
        </w:rPr>
        <w:footnoteReference w:id="2"/>
      </w:r>
      <w:r w:rsidRPr="00F245CB">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4F85406" w14:textId="77777777" w:rsidR="00BB0914" w:rsidRPr="00F245CB" w:rsidRDefault="00BB0914" w:rsidP="00BB0914">
      <w:pPr>
        <w:ind w:left="567" w:hanging="567"/>
        <w:jc w:val="both"/>
        <w:rPr>
          <w:rFonts w:ascii="Tahoma" w:hAnsi="Tahoma" w:cs="Tahoma"/>
          <w:color w:val="365F91"/>
          <w:sz w:val="22"/>
          <w:szCs w:val="22"/>
        </w:rPr>
      </w:pPr>
    </w:p>
    <w:p w14:paraId="05BC3AA8"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Rechazo de Propuestas:</w:t>
      </w:r>
      <w:r w:rsidRPr="00F245CB">
        <w:rPr>
          <w:rFonts w:ascii="Tahoma" w:hAnsi="Tahoma" w:cs="Tahoma"/>
          <w:b/>
          <w:color w:val="C00000"/>
          <w:sz w:val="22"/>
          <w:szCs w:val="22"/>
        </w:rPr>
        <w:t xml:space="preserve"> </w:t>
      </w:r>
      <w:r w:rsidRPr="00F245CB">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122F5A8" w14:textId="77777777" w:rsidR="00BB0914" w:rsidRPr="00F245CB" w:rsidRDefault="00BB0914" w:rsidP="00BB0914">
      <w:pPr>
        <w:ind w:left="567" w:hanging="567"/>
        <w:jc w:val="both"/>
        <w:rPr>
          <w:rFonts w:ascii="Tahoma" w:hAnsi="Tahoma" w:cs="Tahoma"/>
          <w:color w:val="365F91"/>
          <w:sz w:val="22"/>
          <w:szCs w:val="22"/>
        </w:rPr>
      </w:pPr>
    </w:p>
    <w:p w14:paraId="5536F177"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La ausencia de cualquier documento solicitado en los Términos Básicos de Contratación, determina la inhabilitación de la propuesta.</w:t>
      </w:r>
    </w:p>
    <w:p w14:paraId="37DA4E5A" w14:textId="77777777" w:rsidR="00BB0914" w:rsidRPr="00F245CB" w:rsidRDefault="00BB0914" w:rsidP="00BB0914">
      <w:pPr>
        <w:ind w:left="720"/>
        <w:jc w:val="both"/>
        <w:rPr>
          <w:rFonts w:ascii="Tahoma" w:hAnsi="Tahoma" w:cs="Tahoma"/>
          <w:color w:val="365F91"/>
          <w:sz w:val="22"/>
          <w:szCs w:val="22"/>
        </w:rPr>
      </w:pPr>
    </w:p>
    <w:bookmarkEnd w:id="1103"/>
    <w:bookmarkEnd w:id="1104"/>
    <w:bookmarkEnd w:id="1105"/>
    <w:bookmarkEnd w:id="1106"/>
    <w:p w14:paraId="4CFCB0A8" w14:textId="77777777" w:rsidR="00BB0914" w:rsidRPr="00F245CB" w:rsidRDefault="00BB0914" w:rsidP="00BB0914">
      <w:pPr>
        <w:jc w:val="both"/>
        <w:rPr>
          <w:rFonts w:ascii="Tahoma" w:hAnsi="Tahoma" w:cs="Tahoma"/>
          <w:b/>
          <w:color w:val="365F91"/>
          <w:sz w:val="22"/>
          <w:szCs w:val="22"/>
        </w:rPr>
      </w:pPr>
      <w:r w:rsidRPr="00F245CB">
        <w:rPr>
          <w:rFonts w:ascii="Tahoma" w:hAnsi="Tahoma" w:cs="Tahoma"/>
          <w:b/>
          <w:color w:val="365F91"/>
          <w:sz w:val="22"/>
          <w:szCs w:val="22"/>
        </w:rPr>
        <w:t xml:space="preserve">Consideraciones durante el proceso </w:t>
      </w:r>
    </w:p>
    <w:p w14:paraId="1511EE55" w14:textId="77777777" w:rsidR="00BB0914" w:rsidRPr="00F245CB" w:rsidRDefault="00BB0914" w:rsidP="00BB0914">
      <w:pPr>
        <w:jc w:val="both"/>
        <w:rPr>
          <w:rFonts w:ascii="Tahoma" w:hAnsi="Tahoma" w:cs="Tahoma"/>
          <w:b/>
          <w:color w:val="365F91"/>
          <w:sz w:val="22"/>
          <w:szCs w:val="22"/>
        </w:rPr>
      </w:pPr>
    </w:p>
    <w:p w14:paraId="6BF0E96D"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Participan del acto representantes de los proveedores que presentaron sus propuestas y la Comisión de Calificación de Entel S.A. </w:t>
      </w:r>
    </w:p>
    <w:p w14:paraId="1437DD6E" w14:textId="77777777" w:rsidR="00BB0914" w:rsidRPr="00F245CB" w:rsidRDefault="00BB0914" w:rsidP="00BB0914">
      <w:pPr>
        <w:ind w:left="567" w:hanging="567"/>
        <w:jc w:val="both"/>
        <w:rPr>
          <w:rFonts w:ascii="Tahoma" w:hAnsi="Tahoma" w:cs="Tahoma"/>
          <w:color w:val="365F91"/>
          <w:sz w:val="22"/>
          <w:szCs w:val="22"/>
        </w:rPr>
      </w:pPr>
    </w:p>
    <w:p w14:paraId="3E368EEA"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4E158B90" w14:textId="77777777" w:rsidR="00BB0914" w:rsidRPr="00F245CB" w:rsidRDefault="00BB0914" w:rsidP="00BB0914">
      <w:pPr>
        <w:pStyle w:val="Prrafodelista"/>
        <w:rPr>
          <w:rFonts w:ascii="Tahoma" w:hAnsi="Tahoma" w:cs="Tahoma"/>
          <w:color w:val="365F91"/>
          <w:sz w:val="22"/>
          <w:szCs w:val="22"/>
        </w:rPr>
      </w:pPr>
    </w:p>
    <w:p w14:paraId="2B97E403"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7D13129D" w14:textId="77777777" w:rsidR="00BB0914" w:rsidRPr="00F245CB" w:rsidRDefault="00BB0914" w:rsidP="00BB0914">
      <w:pPr>
        <w:pStyle w:val="Prrafodelista"/>
        <w:ind w:left="567" w:hanging="567"/>
        <w:rPr>
          <w:rFonts w:ascii="Tahoma" w:hAnsi="Tahoma" w:cs="Tahoma"/>
          <w:color w:val="365F91"/>
          <w:sz w:val="22"/>
          <w:szCs w:val="22"/>
        </w:rPr>
      </w:pPr>
    </w:p>
    <w:p w14:paraId="5FBE14D5" w14:textId="77777777" w:rsidR="00BB0914" w:rsidRPr="00F245CB" w:rsidRDefault="00BB0914" w:rsidP="00BB0914">
      <w:pPr>
        <w:pStyle w:val="Prrafodelista"/>
        <w:ind w:left="567" w:hanging="567"/>
        <w:rPr>
          <w:rFonts w:ascii="Tahoma" w:hAnsi="Tahoma" w:cs="Tahoma"/>
          <w:color w:val="365F91"/>
          <w:sz w:val="22"/>
          <w:szCs w:val="22"/>
        </w:rPr>
      </w:pPr>
    </w:p>
    <w:p w14:paraId="1A321CB4" w14:textId="77777777" w:rsidR="00BB0914" w:rsidRPr="00F245CB" w:rsidRDefault="00BB0914" w:rsidP="00BB0914">
      <w:pPr>
        <w:pStyle w:val="Prrafodelista"/>
        <w:ind w:left="567" w:hanging="567"/>
        <w:rPr>
          <w:rFonts w:ascii="Tahoma" w:hAnsi="Tahoma" w:cs="Tahoma"/>
          <w:color w:val="365F91"/>
          <w:sz w:val="22"/>
          <w:szCs w:val="22"/>
        </w:rPr>
      </w:pPr>
    </w:p>
    <w:p w14:paraId="0F83D965"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color w:val="365F91"/>
          <w:sz w:val="22"/>
          <w:szCs w:val="22"/>
        </w:rPr>
        <w:t>Errores Subsanables y no subsanables en la propuesta:</w:t>
      </w:r>
    </w:p>
    <w:p w14:paraId="5037AD6A" w14:textId="77777777" w:rsidR="00BB0914" w:rsidRPr="00F245CB" w:rsidRDefault="00BB0914" w:rsidP="00BB0914">
      <w:pPr>
        <w:pStyle w:val="Prrafodelista"/>
        <w:rPr>
          <w:rFonts w:ascii="Tahoma" w:hAnsi="Tahoma" w:cs="Tahoma"/>
          <w:color w:val="365F91"/>
          <w:sz w:val="22"/>
          <w:szCs w:val="22"/>
        </w:rPr>
      </w:pPr>
    </w:p>
    <w:p w14:paraId="03049E6B" w14:textId="77777777" w:rsidR="00BB0914" w:rsidRPr="00F245CB" w:rsidRDefault="00BB0914" w:rsidP="00DD1602">
      <w:pPr>
        <w:pStyle w:val="Prrafodelista"/>
        <w:numPr>
          <w:ilvl w:val="0"/>
          <w:numId w:val="41"/>
        </w:numPr>
        <w:spacing w:after="200" w:line="276" w:lineRule="auto"/>
        <w:jc w:val="both"/>
        <w:rPr>
          <w:rFonts w:ascii="Tahoma" w:hAnsi="Tahoma" w:cs="Tahoma"/>
          <w:color w:val="1F497D"/>
          <w:sz w:val="22"/>
          <w:szCs w:val="22"/>
        </w:rPr>
      </w:pPr>
      <w:r w:rsidRPr="00F245CB">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Todo error considerado subsanable, será consignado en el informe de calificación.</w:t>
      </w:r>
    </w:p>
    <w:p w14:paraId="633E195B" w14:textId="77777777" w:rsidR="00BB0914" w:rsidRPr="00F245CB" w:rsidRDefault="00BB0914" w:rsidP="00DD1602">
      <w:pPr>
        <w:pStyle w:val="Prrafodelista"/>
        <w:numPr>
          <w:ilvl w:val="0"/>
          <w:numId w:val="41"/>
        </w:numPr>
        <w:spacing w:after="200" w:line="276" w:lineRule="auto"/>
        <w:ind w:left="851" w:hanging="283"/>
        <w:jc w:val="both"/>
        <w:rPr>
          <w:rFonts w:ascii="Tahoma" w:hAnsi="Tahoma" w:cs="Tahoma"/>
          <w:color w:val="365F91"/>
          <w:sz w:val="22"/>
          <w:szCs w:val="22"/>
        </w:rPr>
      </w:pPr>
      <w:r w:rsidRPr="00F245CB">
        <w:rPr>
          <w:rFonts w:ascii="Tahoma" w:hAnsi="Tahoma" w:cs="Tahoma"/>
          <w:color w:val="365F91"/>
          <w:sz w:val="22"/>
          <w:szCs w:val="22"/>
        </w:rPr>
        <w:t xml:space="preserve">Errores no subsanables, siendo objeto de descalificación, los siguientes: </w:t>
      </w:r>
    </w:p>
    <w:p w14:paraId="605F9186"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ausencia de la carta de presentación de la propuesta firmada por el Representante Legal del proponente. </w:t>
      </w:r>
    </w:p>
    <w:p w14:paraId="4D5EADE0"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técnica. </w:t>
      </w:r>
    </w:p>
    <w:p w14:paraId="44414F4E"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falta de la propuesta económica. </w:t>
      </w:r>
    </w:p>
    <w:p w14:paraId="188C3084"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falta de presentación de la Garantía de Seriedad de Propuesta.</w:t>
      </w:r>
    </w:p>
    <w:p w14:paraId="552DEEE0"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La ausencia del Poder del representante Legal del proponente.</w:t>
      </w:r>
    </w:p>
    <w:p w14:paraId="5E31E6AF"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 xml:space="preserve">La presentación de una Garantía de Seriedad de Propuesta diferente a la solicitada. </w:t>
      </w:r>
    </w:p>
    <w:p w14:paraId="3B6BA336"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rPr>
        <w:t>Cuando se presente en fotocopia simple, los documentos solicitados en original o debidamente legalizados.</w:t>
      </w:r>
    </w:p>
    <w:p w14:paraId="2B612E14" w14:textId="77777777" w:rsidR="00BB0914" w:rsidRPr="00F245CB" w:rsidRDefault="00BB0914" w:rsidP="00DD1602">
      <w:pPr>
        <w:pStyle w:val="Prrafodelista"/>
        <w:numPr>
          <w:ilvl w:val="1"/>
          <w:numId w:val="41"/>
        </w:numPr>
        <w:tabs>
          <w:tab w:val="left" w:pos="1701"/>
        </w:tabs>
        <w:ind w:left="1701" w:hanging="567"/>
        <w:jc w:val="both"/>
        <w:rPr>
          <w:rFonts w:ascii="Tahoma" w:hAnsi="Tahoma" w:cs="Tahoma"/>
          <w:color w:val="365F91"/>
          <w:sz w:val="22"/>
          <w:szCs w:val="22"/>
        </w:rPr>
      </w:pPr>
      <w:r w:rsidRPr="00F245CB">
        <w:rPr>
          <w:rFonts w:ascii="Tahoma" w:hAnsi="Tahoma" w:cs="Tahoma"/>
          <w:color w:val="365F91"/>
          <w:sz w:val="22"/>
          <w:szCs w:val="22"/>
          <w:lang w:val="es-BO"/>
        </w:rPr>
        <w:t>L</w:t>
      </w:r>
      <w:r w:rsidRPr="00F245CB">
        <w:rPr>
          <w:rFonts w:ascii="Tahoma" w:hAnsi="Tahoma" w:cs="Tahoma"/>
          <w:color w:val="365F91"/>
          <w:sz w:val="22"/>
          <w:szCs w:val="22"/>
        </w:rPr>
        <w:t>a falta de presentación de documentos</w:t>
      </w:r>
      <w:r w:rsidRPr="00F245CB">
        <w:rPr>
          <w:rFonts w:ascii="Tahoma" w:hAnsi="Tahoma" w:cs="Tahoma"/>
          <w:color w:val="365F91"/>
          <w:sz w:val="22"/>
          <w:szCs w:val="22"/>
          <w:lang w:val="es-BO"/>
        </w:rPr>
        <w:t xml:space="preserve"> </w:t>
      </w:r>
      <w:r w:rsidRPr="00F245CB">
        <w:rPr>
          <w:rFonts w:ascii="Tahoma" w:hAnsi="Tahoma" w:cs="Tahoma"/>
          <w:color w:val="1F497D"/>
          <w:sz w:val="22"/>
          <w:szCs w:val="22"/>
          <w:lang w:val="es-BO"/>
        </w:rPr>
        <w:t>u omisión</w:t>
      </w:r>
      <w:r w:rsidRPr="00F245CB">
        <w:rPr>
          <w:rFonts w:ascii="Tahoma" w:hAnsi="Tahoma" w:cs="Tahoma"/>
          <w:color w:val="1F497D"/>
          <w:sz w:val="22"/>
          <w:szCs w:val="22"/>
        </w:rPr>
        <w:t>, refiriéndose también a que cualquier documento presentado no cumpla con</w:t>
      </w:r>
      <w:r w:rsidRPr="00F245CB">
        <w:rPr>
          <w:rFonts w:ascii="Tahoma" w:hAnsi="Tahoma" w:cs="Tahoma"/>
          <w:color w:val="365F91"/>
          <w:sz w:val="22"/>
          <w:szCs w:val="22"/>
        </w:rPr>
        <w:t xml:space="preserve"> las condiciones de validez requeridas. </w:t>
      </w:r>
    </w:p>
    <w:p w14:paraId="4A31787A" w14:textId="77777777" w:rsidR="00BB0914" w:rsidRPr="00F245CB" w:rsidRDefault="00BB0914" w:rsidP="00BB0914">
      <w:pPr>
        <w:pStyle w:val="Prrafodelista"/>
        <w:tabs>
          <w:tab w:val="left" w:pos="1701"/>
        </w:tabs>
        <w:ind w:left="1134"/>
        <w:jc w:val="both"/>
        <w:rPr>
          <w:rFonts w:ascii="Tahoma" w:hAnsi="Tahoma" w:cs="Tahoma"/>
          <w:color w:val="365F91"/>
          <w:sz w:val="22"/>
          <w:szCs w:val="22"/>
          <w:lang w:val="es-BO"/>
        </w:rPr>
      </w:pPr>
    </w:p>
    <w:p w14:paraId="66E7B789" w14:textId="77777777" w:rsidR="00BB0914" w:rsidRPr="00F245CB" w:rsidRDefault="00BB0914" w:rsidP="00BB0914">
      <w:pPr>
        <w:pStyle w:val="Prrafodelista"/>
        <w:tabs>
          <w:tab w:val="left" w:pos="1701"/>
        </w:tabs>
        <w:ind w:left="1134"/>
        <w:jc w:val="both"/>
        <w:rPr>
          <w:rFonts w:ascii="Tahoma" w:hAnsi="Tahoma" w:cs="Tahoma"/>
          <w:color w:val="365F91"/>
          <w:sz w:val="22"/>
          <w:szCs w:val="22"/>
        </w:rPr>
      </w:pPr>
      <w:r w:rsidRPr="00F245CB">
        <w:rPr>
          <w:rFonts w:ascii="Tahoma" w:hAnsi="Tahoma" w:cs="Tahoma"/>
          <w:color w:val="365F91"/>
          <w:sz w:val="22"/>
          <w:szCs w:val="22"/>
        </w:rPr>
        <w:t xml:space="preserve">Todo error considerado </w:t>
      </w:r>
      <w:r w:rsidRPr="00F245CB">
        <w:rPr>
          <w:rFonts w:ascii="Tahoma" w:hAnsi="Tahoma" w:cs="Tahoma"/>
          <w:color w:val="365F91"/>
          <w:sz w:val="22"/>
          <w:szCs w:val="22"/>
          <w:lang w:val="es-BO"/>
        </w:rPr>
        <w:t xml:space="preserve">no </w:t>
      </w:r>
      <w:r w:rsidRPr="00F245CB">
        <w:rPr>
          <w:rFonts w:ascii="Tahoma" w:hAnsi="Tahoma" w:cs="Tahoma"/>
          <w:color w:val="365F91"/>
          <w:sz w:val="22"/>
          <w:szCs w:val="22"/>
        </w:rPr>
        <w:t>subsanable, será consignado en el Informe de Calificación.</w:t>
      </w:r>
    </w:p>
    <w:p w14:paraId="6278ED17" w14:textId="77777777" w:rsidR="00BB0914" w:rsidRPr="00F245CB" w:rsidRDefault="00BB0914" w:rsidP="00BB0914">
      <w:pPr>
        <w:pStyle w:val="Continuarlista"/>
        <w:ind w:left="426"/>
        <w:rPr>
          <w:rFonts w:ascii="Tahoma" w:hAnsi="Tahoma" w:cs="Tahoma"/>
          <w:color w:val="004990"/>
          <w:sz w:val="22"/>
          <w:szCs w:val="22"/>
        </w:rPr>
      </w:pPr>
    </w:p>
    <w:p w14:paraId="542C81E4"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Convocatoria Desierta:</w:t>
      </w:r>
      <w:r w:rsidRPr="00F245CB">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4A7FEF4E" w14:textId="77777777" w:rsidR="00BB0914" w:rsidRPr="00F245CB" w:rsidRDefault="00BB0914" w:rsidP="00BB0914">
      <w:pPr>
        <w:pStyle w:val="Continuarlista"/>
        <w:ind w:left="426"/>
        <w:rPr>
          <w:rFonts w:ascii="Tahoma" w:hAnsi="Tahoma" w:cs="Tahoma"/>
          <w:color w:val="365F91"/>
          <w:sz w:val="22"/>
          <w:szCs w:val="22"/>
        </w:rPr>
      </w:pPr>
    </w:p>
    <w:p w14:paraId="290C5742" w14:textId="77777777" w:rsidR="00BB0914" w:rsidRPr="00F245CB" w:rsidRDefault="00BB0914" w:rsidP="00DD1602">
      <w:pPr>
        <w:pStyle w:val="Prrafodelista"/>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No se hubiera recibido ninguna propuesta</w:t>
      </w:r>
    </w:p>
    <w:p w14:paraId="597C433C" w14:textId="77777777" w:rsidR="00BB0914" w:rsidRPr="00F245CB" w:rsidRDefault="00BB0914" w:rsidP="00DD1602">
      <w:pPr>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 xml:space="preserve">Ningún proponente hubiera cumplido con los requisitos establecidos en </w:t>
      </w:r>
      <w:r w:rsidRPr="00F245CB">
        <w:rPr>
          <w:rFonts w:ascii="Tahoma" w:hAnsi="Tahoma" w:cs="Tahoma"/>
          <w:color w:val="365F91"/>
          <w:sz w:val="22"/>
          <w:szCs w:val="22"/>
        </w:rPr>
        <w:t>los Términos Básicos de Contratación</w:t>
      </w:r>
      <w:r w:rsidRPr="00F245CB">
        <w:rPr>
          <w:rFonts w:ascii="Tahoma" w:hAnsi="Tahoma" w:cs="Tahoma"/>
          <w:color w:val="004990"/>
          <w:sz w:val="22"/>
          <w:szCs w:val="22"/>
        </w:rPr>
        <w:t>.</w:t>
      </w:r>
    </w:p>
    <w:p w14:paraId="0F2C40D9" w14:textId="77777777" w:rsidR="00BB0914" w:rsidRPr="00F245CB" w:rsidRDefault="00BB0914" w:rsidP="00DD1602">
      <w:pPr>
        <w:numPr>
          <w:ilvl w:val="0"/>
          <w:numId w:val="37"/>
        </w:numPr>
        <w:tabs>
          <w:tab w:val="left" w:pos="1134"/>
        </w:tabs>
        <w:ind w:left="1134" w:hanging="567"/>
        <w:jc w:val="both"/>
        <w:rPr>
          <w:rFonts w:ascii="Tahoma" w:hAnsi="Tahoma" w:cs="Tahoma"/>
          <w:color w:val="004990"/>
          <w:sz w:val="22"/>
          <w:szCs w:val="22"/>
        </w:rPr>
      </w:pPr>
      <w:r w:rsidRPr="00F245C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2FC07576" w14:textId="77777777" w:rsidR="00BB0914" w:rsidRPr="00F245CB" w:rsidRDefault="00BB0914" w:rsidP="00BB0914">
      <w:pPr>
        <w:ind w:left="1068"/>
        <w:jc w:val="both"/>
        <w:rPr>
          <w:rFonts w:ascii="Tahoma" w:hAnsi="Tahoma" w:cs="Tahoma"/>
          <w:color w:val="365F91"/>
          <w:sz w:val="22"/>
          <w:szCs w:val="22"/>
        </w:rPr>
      </w:pPr>
    </w:p>
    <w:p w14:paraId="0567054A"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365F91"/>
          <w:sz w:val="22"/>
          <w:szCs w:val="22"/>
        </w:rPr>
        <w:t xml:space="preserve">Cancelación, </w:t>
      </w:r>
      <w:bookmarkStart w:id="1114" w:name="_Toc130955328"/>
      <w:bookmarkStart w:id="1115" w:name="_Toc130955269"/>
      <w:r w:rsidRPr="00F245CB">
        <w:rPr>
          <w:rFonts w:ascii="Tahoma" w:hAnsi="Tahoma" w:cs="Tahoma"/>
          <w:b/>
          <w:color w:val="365F91"/>
          <w:sz w:val="22"/>
          <w:szCs w:val="22"/>
        </w:rPr>
        <w:t xml:space="preserve">Anulación </w:t>
      </w:r>
      <w:bookmarkEnd w:id="1114"/>
      <w:bookmarkEnd w:id="1115"/>
      <w:r w:rsidRPr="00F245CB">
        <w:rPr>
          <w:rFonts w:ascii="Tahoma" w:hAnsi="Tahoma" w:cs="Tahoma"/>
          <w:b/>
          <w:color w:val="365F91"/>
          <w:sz w:val="22"/>
          <w:szCs w:val="22"/>
        </w:rPr>
        <w:t>y/o Suspensión:</w:t>
      </w:r>
      <w:r w:rsidRPr="00F245CB">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5C429E0E" w14:textId="77777777" w:rsidR="00BB0914" w:rsidRPr="00F245CB" w:rsidRDefault="00BB0914" w:rsidP="00BB0914">
      <w:pPr>
        <w:jc w:val="both"/>
        <w:rPr>
          <w:rFonts w:ascii="Tahoma" w:hAnsi="Tahoma" w:cs="Tahoma"/>
          <w:color w:val="365F91"/>
          <w:sz w:val="22"/>
          <w:szCs w:val="22"/>
        </w:rPr>
      </w:pPr>
    </w:p>
    <w:p w14:paraId="02B66571" w14:textId="77777777" w:rsidR="00BB0914" w:rsidRPr="00F245CB" w:rsidRDefault="00BB0914" w:rsidP="00DD1602">
      <w:pPr>
        <w:pStyle w:val="Prrafodelista"/>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2A5E582C" w14:textId="77777777" w:rsidR="00BB0914" w:rsidRPr="00F245CB" w:rsidRDefault="00BB0914" w:rsidP="00DD1602">
      <w:pPr>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00696BB4" w14:textId="77777777" w:rsidR="00BB0914" w:rsidRPr="00F245CB" w:rsidRDefault="00BB0914" w:rsidP="00DD1602">
      <w:pPr>
        <w:numPr>
          <w:ilvl w:val="0"/>
          <w:numId w:val="35"/>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las ofertas no se adecuen a sus intereses y/o a las normas y procedimientos legales vigentes. </w:t>
      </w:r>
    </w:p>
    <w:p w14:paraId="67558918" w14:textId="77777777" w:rsidR="00BB0914" w:rsidRPr="00F245CB" w:rsidRDefault="00BB0914" w:rsidP="00BB0914">
      <w:pPr>
        <w:ind w:left="1418"/>
        <w:jc w:val="both"/>
        <w:rPr>
          <w:rFonts w:ascii="Tahoma" w:hAnsi="Tahoma" w:cs="Tahoma"/>
          <w:color w:val="004990"/>
          <w:sz w:val="22"/>
          <w:szCs w:val="22"/>
        </w:rPr>
      </w:pPr>
    </w:p>
    <w:p w14:paraId="57793A1B" w14:textId="77777777" w:rsidR="00BB0914" w:rsidRPr="00F245CB" w:rsidRDefault="00BB0914" w:rsidP="00DD1602">
      <w:pPr>
        <w:numPr>
          <w:ilvl w:val="0"/>
          <w:numId w:val="34"/>
        </w:numPr>
        <w:ind w:left="567" w:hanging="567"/>
        <w:jc w:val="both"/>
        <w:rPr>
          <w:rFonts w:ascii="Tahoma" w:hAnsi="Tahoma" w:cs="Tahoma"/>
          <w:color w:val="365F91"/>
          <w:sz w:val="22"/>
          <w:szCs w:val="22"/>
        </w:rPr>
      </w:pPr>
      <w:r w:rsidRPr="00F245CB">
        <w:rPr>
          <w:rFonts w:ascii="Tahoma" w:hAnsi="Tahoma" w:cs="Tahoma"/>
          <w:b/>
          <w:color w:val="004990"/>
          <w:sz w:val="22"/>
          <w:szCs w:val="22"/>
        </w:rPr>
        <w:t xml:space="preserve">Rechazo </w:t>
      </w:r>
      <w:r w:rsidRPr="00F245CB">
        <w:rPr>
          <w:rFonts w:ascii="Tahoma" w:hAnsi="Tahoma" w:cs="Tahoma"/>
          <w:b/>
          <w:color w:val="365F91"/>
          <w:sz w:val="22"/>
          <w:szCs w:val="22"/>
        </w:rPr>
        <w:t>de propuestas:</w:t>
      </w:r>
      <w:r w:rsidRPr="00F245CB">
        <w:rPr>
          <w:rFonts w:ascii="Tahoma" w:hAnsi="Tahoma" w:cs="Tahoma"/>
          <w:color w:val="C00000"/>
          <w:sz w:val="22"/>
          <w:szCs w:val="22"/>
        </w:rPr>
        <w:t xml:space="preserve"> </w:t>
      </w:r>
      <w:r w:rsidRPr="00F245CB">
        <w:rPr>
          <w:rFonts w:ascii="Tahoma" w:hAnsi="Tahoma" w:cs="Tahoma"/>
          <w:color w:val="365F91"/>
          <w:sz w:val="22"/>
          <w:szCs w:val="22"/>
          <w:lang w:eastAsia="en-US"/>
        </w:rPr>
        <w:t>Entel S.A. puede rechazar las propuestas, de acuerdo a las siguientes causales:</w:t>
      </w:r>
    </w:p>
    <w:p w14:paraId="60B7049C" w14:textId="77777777" w:rsidR="00BB0914" w:rsidRPr="00F245CB" w:rsidRDefault="00BB0914" w:rsidP="00BB0914">
      <w:pPr>
        <w:ind w:left="567"/>
        <w:jc w:val="both"/>
        <w:rPr>
          <w:rFonts w:ascii="Tahoma" w:hAnsi="Tahoma" w:cs="Tahoma"/>
          <w:color w:val="365F91"/>
          <w:sz w:val="22"/>
          <w:szCs w:val="22"/>
        </w:rPr>
      </w:pPr>
    </w:p>
    <w:p w14:paraId="6838B69A" w14:textId="77777777"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14:paraId="62C21B4B" w14:textId="77777777"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Ofertas que tengan raspaduras, alteraciones o enmiendas.</w:t>
      </w:r>
    </w:p>
    <w:p w14:paraId="4B9DF4EC" w14:textId="77777777"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Ofertas que no cumplan con cualquiera de las especificaciones descritas en los Términos Básicos de Contratación. </w:t>
      </w:r>
    </w:p>
    <w:p w14:paraId="05C9D210" w14:textId="77777777"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 xml:space="preserve">Cuando a juicio de Entel S.A., los precios ofertados no guarden relación con el mercado. </w:t>
      </w:r>
    </w:p>
    <w:p w14:paraId="2A8C5880" w14:textId="77777777" w:rsidR="00BB0914" w:rsidRPr="00F245CB" w:rsidRDefault="00BB0914" w:rsidP="00DD1602">
      <w:pPr>
        <w:pStyle w:val="Prrafodelista"/>
        <w:numPr>
          <w:ilvl w:val="0"/>
          <w:numId w:val="36"/>
        </w:numPr>
        <w:ind w:left="1134" w:hanging="567"/>
        <w:jc w:val="both"/>
        <w:rPr>
          <w:rFonts w:ascii="Tahoma" w:hAnsi="Tahoma" w:cs="Tahoma"/>
          <w:color w:val="365F91"/>
          <w:sz w:val="22"/>
          <w:szCs w:val="22"/>
        </w:rPr>
      </w:pPr>
      <w:r w:rsidRPr="00F245CB">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652BF22D" w14:textId="77777777" w:rsidR="00BB0914" w:rsidRPr="00F245CB" w:rsidRDefault="00BB0914" w:rsidP="00DD1602">
      <w:pPr>
        <w:pStyle w:val="Prrafodelista"/>
        <w:numPr>
          <w:ilvl w:val="0"/>
          <w:numId w:val="36"/>
        </w:numPr>
        <w:tabs>
          <w:tab w:val="left" w:pos="1418"/>
        </w:tabs>
        <w:ind w:left="1134" w:hanging="567"/>
        <w:jc w:val="both"/>
        <w:rPr>
          <w:rFonts w:ascii="Tahoma" w:hAnsi="Tahoma" w:cs="Tahoma"/>
          <w:color w:val="365F91"/>
          <w:sz w:val="22"/>
          <w:szCs w:val="22"/>
        </w:rPr>
      </w:pPr>
      <w:r w:rsidRPr="00F245CB">
        <w:rPr>
          <w:rFonts w:ascii="Tahoma" w:hAnsi="Tahoma" w:cs="Tahoma"/>
          <w:color w:val="365F91"/>
          <w:sz w:val="22"/>
          <w:szCs w:val="22"/>
        </w:rPr>
        <w:t>Cuando el proponente presente dos o más propuestas alternativas de diferentes marcas en una misma propuesta. </w:t>
      </w:r>
    </w:p>
    <w:p w14:paraId="61F693B8" w14:textId="77777777" w:rsidR="00BB0914" w:rsidRPr="00F245CB" w:rsidRDefault="00BB0914" w:rsidP="00BB0914">
      <w:pPr>
        <w:jc w:val="both"/>
        <w:rPr>
          <w:rFonts w:ascii="Tahoma" w:hAnsi="Tahoma" w:cs="Tahoma"/>
          <w:color w:val="365F91"/>
          <w:sz w:val="22"/>
          <w:szCs w:val="22"/>
        </w:rPr>
      </w:pPr>
    </w:p>
    <w:p w14:paraId="4B8DDED9" w14:textId="77777777" w:rsidR="00BB0914" w:rsidRPr="00F245CB" w:rsidRDefault="00BB0914" w:rsidP="00DD1602">
      <w:pPr>
        <w:numPr>
          <w:ilvl w:val="0"/>
          <w:numId w:val="34"/>
        </w:numPr>
        <w:ind w:left="1068" w:hanging="720"/>
        <w:jc w:val="both"/>
        <w:rPr>
          <w:rFonts w:ascii="Tahoma" w:hAnsi="Tahoma" w:cs="Tahoma"/>
          <w:color w:val="1F497D" w:themeColor="text2"/>
          <w:sz w:val="22"/>
          <w:szCs w:val="22"/>
        </w:rPr>
      </w:pPr>
      <w:r w:rsidRPr="00F245CB">
        <w:rPr>
          <w:rFonts w:ascii="Tahoma" w:hAnsi="Tahoma" w:cs="Tahoma"/>
          <w:b/>
          <w:color w:val="365F91"/>
          <w:sz w:val="22"/>
          <w:szCs w:val="22"/>
        </w:rPr>
        <w:t>Desistimiento y Nueva Adjudicación:</w:t>
      </w:r>
      <w:r w:rsidRPr="00F245CB">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CAAFEFB" w14:textId="77777777" w:rsidR="00BB0914" w:rsidRPr="00F245CB" w:rsidRDefault="00BB0914" w:rsidP="00BB0914">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14:paraId="7046E38C" w14:textId="77777777" w:rsidTr="00BB0914">
        <w:trPr>
          <w:trHeight w:val="617"/>
        </w:trPr>
        <w:tc>
          <w:tcPr>
            <w:tcW w:w="2410" w:type="dxa"/>
            <w:shd w:val="clear" w:color="auto" w:fill="004990"/>
            <w:vAlign w:val="center"/>
          </w:tcPr>
          <w:p w14:paraId="670495FC" w14:textId="77777777"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 xml:space="preserve">ANEXO No. </w:t>
            </w:r>
            <w:proofErr w:type="gramStart"/>
            <w:r w:rsidRPr="00F245CB">
              <w:rPr>
                <w:rFonts w:ascii="Tahoma" w:hAnsi="Tahoma" w:cs="Tahoma"/>
                <w:b/>
                <w:color w:val="FFFFFF" w:themeColor="background1"/>
                <w:sz w:val="28"/>
                <w:szCs w:val="28"/>
                <w:lang w:val="pt-BR"/>
              </w:rPr>
              <w:t>2</w:t>
            </w:r>
            <w:proofErr w:type="gramEnd"/>
          </w:p>
        </w:tc>
        <w:tc>
          <w:tcPr>
            <w:tcW w:w="7365" w:type="dxa"/>
            <w:vAlign w:val="center"/>
          </w:tcPr>
          <w:p w14:paraId="35FAC43B" w14:textId="77777777" w:rsidR="00BB0914" w:rsidRPr="00F245CB" w:rsidRDefault="00BB0914" w:rsidP="00BB0914">
            <w:pPr>
              <w:ind w:left="567"/>
              <w:jc w:val="center"/>
              <w:rPr>
                <w:rFonts w:ascii="Tahoma" w:hAnsi="Tahoma" w:cs="Tahoma"/>
                <w:b/>
                <w:color w:val="1F497D" w:themeColor="text2"/>
                <w:sz w:val="22"/>
                <w:szCs w:val="22"/>
                <w:lang w:val="pt-BR"/>
              </w:rPr>
            </w:pPr>
            <w:r w:rsidRPr="00F245CB">
              <w:rPr>
                <w:rFonts w:ascii="Tahoma" w:hAnsi="Tahoma" w:cs="Tahoma"/>
                <w:b/>
                <w:color w:val="1F497D" w:themeColor="text2"/>
                <w:sz w:val="22"/>
                <w:szCs w:val="22"/>
                <w:lang w:val="pt-BR"/>
              </w:rPr>
              <w:t>DECLARACIÓN DE INTEGRIDAD DEL PERSONAL DE LA EMPRESA PROPONENTE</w:t>
            </w:r>
          </w:p>
        </w:tc>
      </w:tr>
    </w:tbl>
    <w:p w14:paraId="6A946313" w14:textId="77777777" w:rsidR="00BB0914" w:rsidRPr="00F245CB" w:rsidRDefault="00BB0914" w:rsidP="00BB0914">
      <w:pPr>
        <w:ind w:left="348"/>
        <w:jc w:val="both"/>
        <w:rPr>
          <w:rFonts w:ascii="Tahoma" w:hAnsi="Tahoma" w:cs="Tahoma"/>
          <w:b/>
          <w:color w:val="1F497D" w:themeColor="text2"/>
          <w:lang w:val="pt-BR"/>
        </w:rPr>
      </w:pPr>
    </w:p>
    <w:p w14:paraId="59A9BB6C" w14:textId="77777777" w:rsidR="00BB0914" w:rsidRPr="00F245CB" w:rsidRDefault="00BB0914" w:rsidP="00BB0914">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B0914" w:rsidRPr="00F245CB" w14:paraId="537F66D3" w14:textId="77777777" w:rsidTr="00BB0914">
        <w:trPr>
          <w:trHeight w:val="261"/>
        </w:trPr>
        <w:tc>
          <w:tcPr>
            <w:tcW w:w="2691" w:type="dxa"/>
            <w:tcBorders>
              <w:top w:val="nil"/>
              <w:left w:val="nil"/>
              <w:bottom w:val="nil"/>
              <w:right w:val="nil"/>
            </w:tcBorders>
            <w:tcMar>
              <w:left w:w="0" w:type="dxa"/>
              <w:right w:w="0" w:type="dxa"/>
            </w:tcMar>
            <w:vAlign w:val="center"/>
          </w:tcPr>
          <w:p w14:paraId="5F88112C" w14:textId="77777777"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14:paraId="0207B741" w14:textId="77777777"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7D0DEC29" w14:textId="77777777"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A29DFE7" w14:textId="77777777" w:rsidR="00BB0914" w:rsidRPr="00F245CB" w:rsidRDefault="00BB0914" w:rsidP="00BB0914">
            <w:pPr>
              <w:rPr>
                <w:rFonts w:ascii="Tahoma" w:hAnsi="Tahoma" w:cs="Tahoma"/>
                <w:color w:val="1F497D" w:themeColor="text2"/>
                <w:sz w:val="22"/>
                <w:szCs w:val="22"/>
              </w:rPr>
            </w:pPr>
          </w:p>
        </w:tc>
      </w:tr>
      <w:tr w:rsidR="00BB0914" w:rsidRPr="00F245CB" w14:paraId="40218D7E" w14:textId="77777777" w:rsidTr="00BB0914">
        <w:trPr>
          <w:trHeight w:val="246"/>
        </w:trPr>
        <w:tc>
          <w:tcPr>
            <w:tcW w:w="2691" w:type="dxa"/>
            <w:tcBorders>
              <w:top w:val="nil"/>
              <w:left w:val="nil"/>
              <w:bottom w:val="nil"/>
              <w:right w:val="nil"/>
            </w:tcBorders>
            <w:tcMar>
              <w:left w:w="0" w:type="dxa"/>
              <w:right w:w="0" w:type="dxa"/>
            </w:tcMar>
            <w:vAlign w:val="center"/>
          </w:tcPr>
          <w:p w14:paraId="5998988C" w14:textId="77777777"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14:paraId="4E212247" w14:textId="77777777"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682CDB74" w14:textId="77777777"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BEBCCEE" w14:textId="77777777" w:rsidR="00BB0914" w:rsidRPr="00F245CB" w:rsidRDefault="00BB0914" w:rsidP="00BB0914">
            <w:pPr>
              <w:jc w:val="center"/>
              <w:rPr>
                <w:rFonts w:ascii="Tahoma" w:hAnsi="Tahoma" w:cs="Tahoma"/>
                <w:color w:val="1F497D" w:themeColor="text2"/>
                <w:sz w:val="22"/>
                <w:szCs w:val="22"/>
              </w:rPr>
            </w:pPr>
          </w:p>
        </w:tc>
      </w:tr>
      <w:tr w:rsidR="00BB0914" w:rsidRPr="00F245CB" w14:paraId="734B2EA4" w14:textId="77777777" w:rsidTr="00BB0914">
        <w:trPr>
          <w:trHeight w:val="261"/>
        </w:trPr>
        <w:tc>
          <w:tcPr>
            <w:tcW w:w="2691" w:type="dxa"/>
            <w:tcBorders>
              <w:top w:val="nil"/>
              <w:left w:val="nil"/>
              <w:bottom w:val="nil"/>
              <w:right w:val="nil"/>
            </w:tcBorders>
            <w:tcMar>
              <w:left w:w="0" w:type="dxa"/>
              <w:right w:w="0" w:type="dxa"/>
            </w:tcMar>
            <w:vAlign w:val="center"/>
          </w:tcPr>
          <w:p w14:paraId="623DFC1B" w14:textId="77777777"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14:paraId="7EFD6FC5" w14:textId="77777777"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5BB5E235" w14:textId="77777777"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BB3FF04" w14:textId="77777777" w:rsidR="00BB0914" w:rsidRPr="00F245CB" w:rsidRDefault="00BB0914" w:rsidP="00585C3A">
            <w:pPr>
              <w:rPr>
                <w:rFonts w:ascii="Tahoma" w:hAnsi="Tahoma" w:cs="Tahoma"/>
                <w:color w:val="1F497D" w:themeColor="text2"/>
                <w:sz w:val="22"/>
                <w:szCs w:val="22"/>
              </w:rPr>
            </w:pPr>
            <w:r w:rsidRPr="00F245CB">
              <w:rPr>
                <w:rFonts w:ascii="Tahoma" w:hAnsi="Tahoma" w:cs="Tahoma"/>
                <w:b/>
                <w:color w:val="1F497D" w:themeColor="text2"/>
              </w:rPr>
              <w:t xml:space="preserve">LICITACIÓN PÚBLICA </w:t>
            </w:r>
            <w:r w:rsidR="00585C3A">
              <w:rPr>
                <w:rFonts w:ascii="Tahoma" w:hAnsi="Tahoma" w:cs="Tahoma"/>
                <w:b/>
                <w:color w:val="1F497D" w:themeColor="text2"/>
              </w:rPr>
              <w:t>xx/2015</w:t>
            </w:r>
          </w:p>
        </w:tc>
      </w:tr>
      <w:tr w:rsidR="00BB0914" w:rsidRPr="00F245CB" w14:paraId="5D57ED3C" w14:textId="77777777" w:rsidTr="00BB0914">
        <w:trPr>
          <w:trHeight w:val="261"/>
        </w:trPr>
        <w:tc>
          <w:tcPr>
            <w:tcW w:w="2691" w:type="dxa"/>
            <w:tcBorders>
              <w:top w:val="nil"/>
              <w:left w:val="nil"/>
              <w:bottom w:val="nil"/>
              <w:right w:val="nil"/>
            </w:tcBorders>
            <w:tcMar>
              <w:left w:w="0" w:type="dxa"/>
              <w:right w:w="0" w:type="dxa"/>
            </w:tcMar>
            <w:vAlign w:val="center"/>
          </w:tcPr>
          <w:p w14:paraId="264942E4" w14:textId="77777777" w:rsidR="00BB0914" w:rsidRPr="00F245CB" w:rsidRDefault="00BB0914" w:rsidP="00BB0914">
            <w:pPr>
              <w:rPr>
                <w:rFonts w:ascii="Tahoma" w:hAnsi="Tahoma" w:cs="Tahoma"/>
                <w:color w:val="1F497D" w:themeColor="text2"/>
                <w:sz w:val="22"/>
                <w:szCs w:val="22"/>
              </w:rPr>
            </w:pPr>
            <w:r w:rsidRPr="00F245CB">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14:paraId="6397DB4D" w14:textId="77777777" w:rsidR="00BB0914" w:rsidRPr="00F245CB" w:rsidRDefault="00BB0914" w:rsidP="00BB0914">
            <w:pPr>
              <w:jc w:val="center"/>
              <w:rPr>
                <w:rFonts w:ascii="Tahoma" w:hAnsi="Tahoma" w:cs="Tahoma"/>
                <w:color w:val="1F497D" w:themeColor="text2"/>
                <w:sz w:val="22"/>
                <w:szCs w:val="22"/>
              </w:rPr>
            </w:pPr>
            <w:r w:rsidRPr="00F245CB">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14:paraId="53C4F4D5" w14:textId="77777777" w:rsidR="00BB0914" w:rsidRPr="00F245CB"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5F183BE" w14:textId="77777777" w:rsidR="00BB0914" w:rsidRPr="00F245CB" w:rsidRDefault="00BB0914" w:rsidP="00BB0914">
            <w:pPr>
              <w:rPr>
                <w:rFonts w:ascii="Tahoma" w:hAnsi="Tahoma" w:cs="Tahoma"/>
                <w:color w:val="1F497D" w:themeColor="text2"/>
                <w:sz w:val="22"/>
                <w:szCs w:val="22"/>
              </w:rPr>
            </w:pPr>
          </w:p>
        </w:tc>
      </w:tr>
    </w:tbl>
    <w:p w14:paraId="1134EF24" w14:textId="77777777" w:rsidR="00BB0914" w:rsidRPr="00F245CB" w:rsidRDefault="00BB0914" w:rsidP="00BB0914">
      <w:pPr>
        <w:ind w:left="348"/>
        <w:jc w:val="both"/>
        <w:rPr>
          <w:rFonts w:ascii="Tahoma" w:hAnsi="Tahoma" w:cs="Tahoma"/>
          <w:color w:val="1F497D" w:themeColor="text2"/>
          <w:lang w:val="es-ES_tradnl"/>
        </w:rPr>
      </w:pPr>
    </w:p>
    <w:p w14:paraId="36C6F179" w14:textId="77777777" w:rsidR="00BB0914" w:rsidRPr="00F245CB" w:rsidRDefault="00BB0914" w:rsidP="00BB0914">
      <w:pPr>
        <w:ind w:left="348"/>
        <w:jc w:val="both"/>
        <w:rPr>
          <w:rFonts w:ascii="Tahoma" w:hAnsi="Tahoma" w:cs="Tahoma"/>
          <w:color w:val="1F497D" w:themeColor="text2"/>
          <w:lang w:val="es-ES_tradnl"/>
        </w:rPr>
      </w:pPr>
    </w:p>
    <w:p w14:paraId="092A8E0B" w14:textId="77777777" w:rsidR="00BB0914" w:rsidRPr="00F245CB" w:rsidRDefault="00BB0914" w:rsidP="00BB0914">
      <w:pPr>
        <w:jc w:val="both"/>
        <w:rPr>
          <w:rFonts w:ascii="Tahoma" w:hAnsi="Tahoma" w:cs="Tahoma"/>
          <w:color w:val="365F91"/>
          <w:sz w:val="22"/>
          <w:szCs w:val="22"/>
          <w:lang w:val="es-ES_tradnl"/>
        </w:rPr>
      </w:pPr>
      <w:r w:rsidRPr="00F245CB">
        <w:rPr>
          <w:rFonts w:ascii="Tahoma" w:hAnsi="Tahoma" w:cs="Tahoma"/>
          <w:color w:val="365F91"/>
          <w:sz w:val="22"/>
          <w:szCs w:val="22"/>
          <w:lang w:val="es-ES_tradnl"/>
        </w:rPr>
        <w:t>De mi consideración:</w:t>
      </w:r>
    </w:p>
    <w:p w14:paraId="409802BB" w14:textId="77777777" w:rsidR="00BB0914" w:rsidRPr="00F245CB" w:rsidRDefault="00BB0914" w:rsidP="00BB0914">
      <w:pPr>
        <w:jc w:val="both"/>
        <w:rPr>
          <w:rFonts w:ascii="Tahoma" w:hAnsi="Tahoma" w:cs="Tahoma"/>
          <w:color w:val="365F91"/>
          <w:sz w:val="22"/>
          <w:szCs w:val="22"/>
          <w:lang w:val="es-ES_tradnl"/>
        </w:rPr>
      </w:pPr>
    </w:p>
    <w:p w14:paraId="22AD8565" w14:textId="77777777" w:rsidR="00BB0914" w:rsidRPr="00F245CB" w:rsidRDefault="00BB0914" w:rsidP="00BB0914">
      <w:pPr>
        <w:jc w:val="both"/>
        <w:rPr>
          <w:rFonts w:ascii="Tahoma" w:hAnsi="Tahoma" w:cs="Tahoma"/>
          <w:color w:val="365F91"/>
          <w:sz w:val="22"/>
          <w:szCs w:val="22"/>
          <w:lang w:val="es-ES_tradnl"/>
        </w:rPr>
      </w:pPr>
      <w:r w:rsidRPr="00F245CB">
        <w:rPr>
          <w:rFonts w:ascii="Tahoma" w:hAnsi="Tahoma" w:cs="Tahoma"/>
          <w:color w:val="004990"/>
          <w:sz w:val="22"/>
          <w:szCs w:val="22"/>
          <w:lang w:val="es-ES_tradnl"/>
        </w:rPr>
        <w:t>E</w:t>
      </w:r>
      <w:r w:rsidRPr="00F245CB">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75E335C6" w14:textId="77777777" w:rsidR="00BB0914" w:rsidRPr="00F245CB" w:rsidRDefault="00BB0914" w:rsidP="00BB0914">
      <w:pPr>
        <w:jc w:val="both"/>
        <w:rPr>
          <w:rFonts w:ascii="Tahoma" w:hAnsi="Tahoma" w:cs="Tahoma"/>
          <w:color w:val="365F91"/>
          <w:sz w:val="22"/>
          <w:szCs w:val="22"/>
          <w:lang w:val="es-ES_tradnl"/>
        </w:rPr>
      </w:pPr>
    </w:p>
    <w:p w14:paraId="2892F513" w14:textId="77777777" w:rsidR="00BB0914" w:rsidRPr="00F245CB" w:rsidRDefault="00BB0914" w:rsidP="00BB0914">
      <w:pPr>
        <w:suppressAutoHyphens/>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 De las Condiciones del Proceso</w:t>
      </w:r>
    </w:p>
    <w:p w14:paraId="28D0B564" w14:textId="77777777" w:rsidR="00BB0914" w:rsidRPr="00F245CB" w:rsidRDefault="00BB0914" w:rsidP="00BB0914">
      <w:pPr>
        <w:suppressAutoHyphens/>
        <w:jc w:val="both"/>
        <w:rPr>
          <w:rFonts w:ascii="Tahoma" w:hAnsi="Tahoma" w:cs="Tahoma"/>
          <w:color w:val="365F91"/>
          <w:sz w:val="22"/>
          <w:szCs w:val="22"/>
          <w:lang w:val="es-ES_tradnl"/>
        </w:rPr>
      </w:pPr>
    </w:p>
    <w:p w14:paraId="69CB8ED9" w14:textId="77777777"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 xml:space="preserve">A nombre de la entidad proponente y conforme el Poder recibido, declaramos y garantizamos haber examinado </w:t>
      </w:r>
      <w:r w:rsidRPr="00F245CB">
        <w:rPr>
          <w:rFonts w:ascii="Tahoma" w:hAnsi="Tahoma" w:cs="Tahoma"/>
          <w:color w:val="365F91"/>
          <w:sz w:val="22"/>
          <w:szCs w:val="22"/>
        </w:rPr>
        <w:t xml:space="preserve">los Términos Básicos de Contratación </w:t>
      </w:r>
      <w:r w:rsidRPr="00F245CB">
        <w:rPr>
          <w:rFonts w:ascii="Tahoma" w:hAnsi="Tahoma" w:cs="Tahoma"/>
          <w:color w:val="365F91"/>
          <w:sz w:val="22"/>
          <w:szCs w:val="22"/>
          <w:lang w:val="es-ES_tradnl"/>
        </w:rPr>
        <w:t>y sus aclaraciones y enmiendas, aceptando sin reservas todas las estipulaciones de dichos documentos y la adhesión al texto del contrato.</w:t>
      </w:r>
    </w:p>
    <w:p w14:paraId="41340CA6" w14:textId="77777777" w:rsidR="00BB0914" w:rsidRPr="00F245CB" w:rsidRDefault="00BB0914" w:rsidP="00BB0914">
      <w:pPr>
        <w:tabs>
          <w:tab w:val="num" w:pos="709"/>
        </w:tabs>
        <w:ind w:left="709" w:hanging="425"/>
        <w:jc w:val="both"/>
        <w:rPr>
          <w:rFonts w:ascii="Tahoma" w:hAnsi="Tahoma" w:cs="Tahoma"/>
          <w:color w:val="365F91"/>
          <w:sz w:val="22"/>
          <w:szCs w:val="22"/>
          <w:lang w:val="es-ES_tradnl"/>
        </w:rPr>
      </w:pPr>
    </w:p>
    <w:p w14:paraId="04D612C7" w14:textId="77777777"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39B00EF" w14:textId="77777777" w:rsidR="00BB0914" w:rsidRPr="00F245CB" w:rsidRDefault="00BB0914" w:rsidP="00BB0914">
      <w:pPr>
        <w:tabs>
          <w:tab w:val="num" w:pos="709"/>
        </w:tabs>
        <w:ind w:left="709" w:hanging="425"/>
        <w:jc w:val="both"/>
        <w:rPr>
          <w:rFonts w:ascii="Tahoma" w:hAnsi="Tahoma" w:cs="Tahoma"/>
          <w:color w:val="365F91"/>
          <w:sz w:val="22"/>
          <w:szCs w:val="22"/>
          <w:lang w:val="es-ES_tradnl"/>
        </w:rPr>
      </w:pPr>
    </w:p>
    <w:p w14:paraId="0C7FA3D9" w14:textId="77777777" w:rsidR="00BB0914" w:rsidRPr="00F245CB" w:rsidRDefault="00BB0914" w:rsidP="00DD1602">
      <w:pPr>
        <w:numPr>
          <w:ilvl w:val="0"/>
          <w:numId w:val="38"/>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17BD7933" w14:textId="77777777" w:rsidR="00BB0914" w:rsidRPr="00F245CB" w:rsidRDefault="00BB0914" w:rsidP="00BB0914">
      <w:pPr>
        <w:jc w:val="both"/>
        <w:rPr>
          <w:rFonts w:ascii="Tahoma" w:hAnsi="Tahoma" w:cs="Tahoma"/>
          <w:color w:val="365F91"/>
          <w:sz w:val="22"/>
          <w:szCs w:val="22"/>
          <w:lang w:val="es-ES_tradnl"/>
        </w:rPr>
      </w:pPr>
    </w:p>
    <w:p w14:paraId="5ADF6A4C" w14:textId="77777777" w:rsidR="00BB0914" w:rsidRPr="00F245CB" w:rsidRDefault="00BB0914" w:rsidP="00BB0914">
      <w:pPr>
        <w:jc w:val="both"/>
        <w:rPr>
          <w:rFonts w:ascii="Tahoma" w:hAnsi="Tahoma" w:cs="Tahoma"/>
          <w:b/>
          <w:color w:val="365F91"/>
          <w:sz w:val="22"/>
          <w:szCs w:val="22"/>
          <w:lang w:val="es-ES_tradnl"/>
        </w:rPr>
      </w:pPr>
      <w:r w:rsidRPr="00F245CB">
        <w:rPr>
          <w:rFonts w:ascii="Tahoma" w:hAnsi="Tahoma" w:cs="Tahoma"/>
          <w:b/>
          <w:color w:val="365F91"/>
          <w:sz w:val="22"/>
          <w:szCs w:val="22"/>
          <w:lang w:val="es-ES_tradnl"/>
        </w:rPr>
        <w:t>II.- Declaración Jurada</w:t>
      </w:r>
    </w:p>
    <w:p w14:paraId="47FDDE78" w14:textId="77777777" w:rsidR="00BB0914" w:rsidRPr="00F245CB" w:rsidRDefault="00BB0914" w:rsidP="00BB0914">
      <w:pPr>
        <w:jc w:val="both"/>
        <w:rPr>
          <w:rFonts w:ascii="Tahoma" w:hAnsi="Tahoma" w:cs="Tahoma"/>
          <w:color w:val="365F91"/>
          <w:sz w:val="22"/>
          <w:szCs w:val="22"/>
          <w:lang w:val="es-ES_tradnl"/>
        </w:rPr>
      </w:pPr>
    </w:p>
    <w:p w14:paraId="714C7AE8" w14:textId="77777777"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E1403E7" w14:textId="77777777" w:rsidR="00BB0914" w:rsidRPr="00F245CB" w:rsidRDefault="00BB0914" w:rsidP="00BB0914">
      <w:pPr>
        <w:tabs>
          <w:tab w:val="num" w:pos="709"/>
        </w:tabs>
        <w:ind w:left="709" w:hanging="425"/>
        <w:jc w:val="both"/>
        <w:rPr>
          <w:rFonts w:ascii="Tahoma" w:hAnsi="Tahoma" w:cs="Tahoma"/>
          <w:color w:val="365F91"/>
          <w:sz w:val="22"/>
          <w:szCs w:val="22"/>
          <w:lang w:val="es-ES_tradnl"/>
        </w:rPr>
      </w:pPr>
    </w:p>
    <w:p w14:paraId="00E684DF" w14:textId="77777777"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6840B39" w14:textId="77777777" w:rsidR="00BB0914" w:rsidRPr="00F245CB" w:rsidRDefault="00BB0914" w:rsidP="00DD1602">
      <w:pPr>
        <w:numPr>
          <w:ilvl w:val="0"/>
          <w:numId w:val="39"/>
        </w:numPr>
        <w:tabs>
          <w:tab w:val="clear" w:pos="360"/>
          <w:tab w:val="num" w:pos="709"/>
        </w:tabs>
        <w:ind w:left="709" w:hanging="425"/>
        <w:jc w:val="both"/>
        <w:rPr>
          <w:rFonts w:ascii="Tahoma" w:hAnsi="Tahoma" w:cs="Tahoma"/>
          <w:color w:val="365F91"/>
          <w:sz w:val="22"/>
          <w:szCs w:val="22"/>
          <w:lang w:val="es-ES_tradnl"/>
        </w:rPr>
      </w:pPr>
      <w:r w:rsidRPr="00F245CB">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2AF43A1" w14:textId="77777777" w:rsidR="00BB0914" w:rsidRPr="00F245CB" w:rsidRDefault="00BB0914" w:rsidP="00BB0914">
      <w:pPr>
        <w:tabs>
          <w:tab w:val="right" w:pos="6663"/>
        </w:tabs>
        <w:jc w:val="center"/>
        <w:rPr>
          <w:rFonts w:ascii="Tahoma" w:hAnsi="Tahoma" w:cs="Tahoma"/>
          <w:color w:val="365F91"/>
          <w:sz w:val="22"/>
          <w:szCs w:val="22"/>
          <w:lang w:val="es-ES_tradnl"/>
        </w:rPr>
      </w:pPr>
    </w:p>
    <w:p w14:paraId="08C24621" w14:textId="77777777" w:rsidR="00BB0914" w:rsidRPr="00F245CB" w:rsidRDefault="00BB0914" w:rsidP="00BB0914">
      <w:pPr>
        <w:ind w:left="284"/>
        <w:jc w:val="both"/>
        <w:rPr>
          <w:rFonts w:ascii="Tahoma" w:hAnsi="Tahoma" w:cs="Tahoma"/>
          <w:color w:val="365F91"/>
          <w:sz w:val="22"/>
          <w:szCs w:val="22"/>
          <w:lang w:val="es-ES_tradnl"/>
        </w:rPr>
      </w:pPr>
      <w:r w:rsidRPr="00F245CB">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20091886" w14:textId="77777777" w:rsidR="00BB0914" w:rsidRPr="00F245CB" w:rsidRDefault="00BB0914" w:rsidP="00BB0914">
      <w:pPr>
        <w:ind w:left="632"/>
        <w:jc w:val="both"/>
        <w:rPr>
          <w:rFonts w:ascii="Tahoma" w:hAnsi="Tahoma" w:cs="Tahoma"/>
          <w:color w:val="1F497D" w:themeColor="text2"/>
          <w:sz w:val="22"/>
          <w:szCs w:val="22"/>
          <w:lang w:val="es-ES_tradnl"/>
        </w:rPr>
      </w:pPr>
    </w:p>
    <w:p w14:paraId="17FE952D" w14:textId="77777777" w:rsidR="00BB0914" w:rsidRPr="00F245CB" w:rsidRDefault="00BB0914" w:rsidP="00BB0914">
      <w:pPr>
        <w:tabs>
          <w:tab w:val="right" w:pos="6663"/>
        </w:tabs>
        <w:ind w:left="348"/>
        <w:jc w:val="center"/>
        <w:rPr>
          <w:rFonts w:ascii="Tahoma" w:hAnsi="Tahoma" w:cs="Tahoma"/>
          <w:color w:val="1F497D" w:themeColor="text2"/>
          <w:sz w:val="22"/>
          <w:szCs w:val="22"/>
          <w:lang w:val="es-ES_tradnl"/>
        </w:rPr>
      </w:pPr>
    </w:p>
    <w:p w14:paraId="1CAD9BEE" w14:textId="77777777" w:rsidR="00BB0914" w:rsidRPr="00F245CB" w:rsidRDefault="00BB0914" w:rsidP="00BB0914">
      <w:pPr>
        <w:tabs>
          <w:tab w:val="right" w:pos="6663"/>
        </w:tabs>
        <w:ind w:left="348"/>
        <w:jc w:val="center"/>
        <w:rPr>
          <w:rFonts w:ascii="Tahoma" w:hAnsi="Tahoma" w:cs="Tahoma"/>
          <w:color w:val="1F497D" w:themeColor="text2"/>
          <w:sz w:val="22"/>
          <w:szCs w:val="22"/>
          <w:lang w:val="es-ES_tradnl"/>
        </w:rPr>
      </w:pPr>
    </w:p>
    <w:p w14:paraId="4B43BA9C" w14:textId="77777777" w:rsidR="00BB0914" w:rsidRPr="00F245CB" w:rsidRDefault="00BB0914" w:rsidP="00BB0914">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Representante Legal</w:t>
      </w:r>
    </w:p>
    <w:p w14:paraId="005ADD43" w14:textId="77777777" w:rsidR="00BB0914" w:rsidRPr="00F245CB" w:rsidRDefault="00BB0914" w:rsidP="00BB0914">
      <w:pPr>
        <w:ind w:left="348"/>
        <w:jc w:val="center"/>
        <w:rPr>
          <w:rFonts w:ascii="Tahoma" w:hAnsi="Tahoma" w:cs="Tahoma"/>
          <w:b/>
          <w:color w:val="1F497D" w:themeColor="text2"/>
          <w:sz w:val="22"/>
          <w:szCs w:val="22"/>
          <w:lang w:val="es-ES_tradnl"/>
        </w:rPr>
      </w:pPr>
    </w:p>
    <w:p w14:paraId="38E70265" w14:textId="77777777" w:rsidR="00BB0914" w:rsidRPr="00F245CB" w:rsidRDefault="00BB0914" w:rsidP="00BB0914">
      <w:pPr>
        <w:ind w:left="348"/>
        <w:jc w:val="center"/>
        <w:rPr>
          <w:rFonts w:ascii="Tahoma" w:hAnsi="Tahoma" w:cs="Tahoma"/>
          <w:b/>
          <w:color w:val="1F497D" w:themeColor="text2"/>
          <w:sz w:val="22"/>
          <w:szCs w:val="22"/>
          <w:lang w:val="es-ES_tradnl"/>
        </w:rPr>
      </w:pPr>
    </w:p>
    <w:p w14:paraId="1153B93C" w14:textId="77777777" w:rsidR="00BB0914" w:rsidRPr="00F245CB" w:rsidRDefault="00BB0914" w:rsidP="00BB0914">
      <w:pPr>
        <w:ind w:left="348"/>
        <w:jc w:val="center"/>
        <w:rPr>
          <w:rFonts w:ascii="Tahoma" w:hAnsi="Tahoma" w:cs="Tahoma"/>
          <w:b/>
          <w:color w:val="1F497D" w:themeColor="text2"/>
          <w:sz w:val="22"/>
          <w:szCs w:val="22"/>
          <w:lang w:val="es-ES_tradnl"/>
        </w:rPr>
      </w:pPr>
    </w:p>
    <w:p w14:paraId="53F5DACF"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14:paraId="19D810E4" w14:textId="77777777" w:rsidR="00BB0914" w:rsidRPr="00F245CB" w:rsidRDefault="00BB0914" w:rsidP="00BB0914">
      <w:pPr>
        <w:ind w:left="348"/>
        <w:jc w:val="both"/>
        <w:rPr>
          <w:rFonts w:ascii="Tahoma" w:hAnsi="Tahoma" w:cs="Tahoma"/>
          <w:color w:val="1F497D" w:themeColor="text2"/>
          <w:sz w:val="22"/>
          <w:szCs w:val="22"/>
          <w:lang w:val="es-ES_tradnl"/>
        </w:rPr>
      </w:pPr>
    </w:p>
    <w:p w14:paraId="110CBE91"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14:paraId="30F77BF2" w14:textId="77777777" w:rsidR="00BB0914" w:rsidRPr="00F245CB" w:rsidRDefault="00BB0914" w:rsidP="00BB0914">
      <w:pPr>
        <w:ind w:left="348"/>
        <w:jc w:val="both"/>
        <w:rPr>
          <w:rFonts w:ascii="Tahoma" w:hAnsi="Tahoma" w:cs="Tahoma"/>
          <w:color w:val="1F497D" w:themeColor="text2"/>
          <w:sz w:val="22"/>
          <w:szCs w:val="22"/>
          <w:lang w:val="es-ES_tradnl"/>
        </w:rPr>
      </w:pPr>
    </w:p>
    <w:p w14:paraId="215AC064"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14:paraId="31938F20" w14:textId="77777777" w:rsidR="00BB0914" w:rsidRPr="00F245CB" w:rsidRDefault="00BB0914" w:rsidP="00BB0914">
      <w:pPr>
        <w:ind w:left="348"/>
        <w:jc w:val="both"/>
        <w:rPr>
          <w:rFonts w:ascii="Tahoma" w:hAnsi="Tahoma" w:cs="Tahoma"/>
          <w:color w:val="1F497D" w:themeColor="text2"/>
          <w:sz w:val="22"/>
          <w:szCs w:val="22"/>
          <w:lang w:val="es-ES_tradnl"/>
        </w:rPr>
      </w:pPr>
    </w:p>
    <w:p w14:paraId="04E68D74"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Domicilio:</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14:paraId="1BCD51EA" w14:textId="77777777" w:rsidR="00BB0914" w:rsidRPr="00F245CB" w:rsidRDefault="00BB0914" w:rsidP="00BB0914">
      <w:pPr>
        <w:ind w:left="348"/>
        <w:jc w:val="both"/>
        <w:rPr>
          <w:rFonts w:ascii="Tahoma" w:hAnsi="Tahoma" w:cs="Tahoma"/>
          <w:color w:val="1F497D" w:themeColor="text2"/>
          <w:sz w:val="22"/>
          <w:szCs w:val="22"/>
          <w:lang w:val="es-ES_tradnl"/>
        </w:rPr>
      </w:pPr>
    </w:p>
    <w:p w14:paraId="2ECC4F62" w14:textId="77777777" w:rsidR="00BB0914" w:rsidRPr="00F245CB" w:rsidRDefault="00BB0914" w:rsidP="00BB0914">
      <w:pPr>
        <w:ind w:left="348"/>
        <w:jc w:val="both"/>
        <w:rPr>
          <w:rFonts w:ascii="Tahoma" w:hAnsi="Tahoma" w:cs="Tahoma"/>
          <w:color w:val="1F497D" w:themeColor="text2"/>
          <w:sz w:val="22"/>
          <w:szCs w:val="22"/>
          <w:lang w:val="es-ES_tradnl"/>
        </w:rPr>
      </w:pPr>
    </w:p>
    <w:p w14:paraId="6F0E201D" w14:textId="77777777" w:rsidR="00BB0914" w:rsidRPr="00F245CB" w:rsidRDefault="00BB0914" w:rsidP="00BB0914">
      <w:pPr>
        <w:ind w:left="348"/>
        <w:jc w:val="center"/>
        <w:rPr>
          <w:rFonts w:ascii="Tahoma" w:hAnsi="Tahoma" w:cs="Tahoma"/>
          <w:b/>
          <w:color w:val="1F497D" w:themeColor="text2"/>
          <w:sz w:val="22"/>
          <w:szCs w:val="22"/>
          <w:lang w:val="es-ES_tradnl"/>
        </w:rPr>
      </w:pPr>
      <w:r w:rsidRPr="00F245CB">
        <w:rPr>
          <w:rFonts w:ascii="Tahoma" w:hAnsi="Tahoma" w:cs="Tahoma"/>
          <w:b/>
          <w:color w:val="1F497D" w:themeColor="text2"/>
          <w:sz w:val="22"/>
          <w:szCs w:val="22"/>
          <w:lang w:val="es-ES_tradnl"/>
        </w:rPr>
        <w:t>Personal relacionado al proceso de contratación (empresa proponente)</w:t>
      </w:r>
    </w:p>
    <w:p w14:paraId="0BF2FD9C" w14:textId="77777777" w:rsidR="00BB0914" w:rsidRPr="00F245CB" w:rsidRDefault="00BB0914" w:rsidP="00BB0914">
      <w:pPr>
        <w:ind w:left="348"/>
        <w:jc w:val="center"/>
        <w:rPr>
          <w:rFonts w:ascii="Tahoma" w:hAnsi="Tahoma" w:cs="Tahoma"/>
          <w:b/>
          <w:color w:val="1F497D" w:themeColor="text2"/>
          <w:sz w:val="22"/>
          <w:szCs w:val="22"/>
          <w:lang w:val="es-ES_tradnl"/>
        </w:rPr>
      </w:pPr>
    </w:p>
    <w:p w14:paraId="03F813EE" w14:textId="77777777" w:rsidR="00BB0914" w:rsidRPr="00F245CB" w:rsidRDefault="00BB0914" w:rsidP="00BB0914">
      <w:pPr>
        <w:ind w:left="348"/>
        <w:jc w:val="center"/>
        <w:rPr>
          <w:rFonts w:ascii="Tahoma" w:hAnsi="Tahoma" w:cs="Tahoma"/>
          <w:b/>
          <w:color w:val="1F497D" w:themeColor="text2"/>
          <w:sz w:val="22"/>
          <w:szCs w:val="22"/>
          <w:lang w:val="es-ES_tradnl"/>
        </w:rPr>
      </w:pPr>
    </w:p>
    <w:p w14:paraId="5F214529"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14:paraId="1A671C79" w14:textId="77777777" w:rsidR="00BB0914" w:rsidRPr="00F245CB" w:rsidRDefault="00BB0914" w:rsidP="00BB0914">
      <w:pPr>
        <w:ind w:left="348"/>
        <w:jc w:val="both"/>
        <w:rPr>
          <w:rFonts w:ascii="Tahoma" w:hAnsi="Tahoma" w:cs="Tahoma"/>
          <w:color w:val="1F497D" w:themeColor="text2"/>
          <w:sz w:val="22"/>
          <w:szCs w:val="22"/>
          <w:lang w:val="es-ES_tradnl"/>
        </w:rPr>
      </w:pPr>
    </w:p>
    <w:p w14:paraId="00BC1AFD"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14:paraId="4B6404E5" w14:textId="77777777" w:rsidR="00BB0914" w:rsidRPr="00F245CB" w:rsidRDefault="00BB0914" w:rsidP="00BB0914">
      <w:pPr>
        <w:ind w:left="348"/>
        <w:jc w:val="both"/>
        <w:rPr>
          <w:rFonts w:ascii="Tahoma" w:hAnsi="Tahoma" w:cs="Tahoma"/>
          <w:color w:val="1F497D" w:themeColor="text2"/>
          <w:sz w:val="22"/>
          <w:szCs w:val="22"/>
          <w:lang w:val="es-ES_tradnl"/>
        </w:rPr>
      </w:pPr>
    </w:p>
    <w:p w14:paraId="571CACBE"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14:paraId="021BDB61" w14:textId="77777777" w:rsidR="00BB0914" w:rsidRPr="00F245CB" w:rsidRDefault="00BB0914" w:rsidP="00BB0914">
      <w:pPr>
        <w:ind w:left="348"/>
        <w:jc w:val="both"/>
        <w:rPr>
          <w:rFonts w:ascii="Tahoma" w:hAnsi="Tahoma" w:cs="Tahoma"/>
          <w:color w:val="1F497D" w:themeColor="text2"/>
          <w:sz w:val="22"/>
          <w:szCs w:val="22"/>
          <w:lang w:val="es-ES_tradnl"/>
        </w:rPr>
      </w:pPr>
    </w:p>
    <w:p w14:paraId="01BBD05D"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14:paraId="1D353524" w14:textId="77777777" w:rsidR="00BB0914" w:rsidRPr="00F245CB" w:rsidRDefault="00BB0914" w:rsidP="00BB0914">
      <w:pPr>
        <w:ind w:left="348"/>
        <w:jc w:val="both"/>
        <w:rPr>
          <w:rFonts w:ascii="Tahoma" w:hAnsi="Tahoma" w:cs="Tahoma"/>
          <w:color w:val="1F497D" w:themeColor="text2"/>
          <w:sz w:val="22"/>
          <w:szCs w:val="22"/>
          <w:lang w:val="es-ES_tradnl"/>
        </w:rPr>
      </w:pPr>
    </w:p>
    <w:p w14:paraId="1D4456C7" w14:textId="77777777" w:rsidR="00BB0914" w:rsidRPr="00F245CB" w:rsidRDefault="00BB0914" w:rsidP="00BB0914">
      <w:pPr>
        <w:ind w:left="348"/>
        <w:jc w:val="both"/>
        <w:rPr>
          <w:rFonts w:ascii="Tahoma" w:hAnsi="Tahoma" w:cs="Tahoma"/>
          <w:color w:val="1F497D" w:themeColor="text2"/>
          <w:sz w:val="22"/>
          <w:szCs w:val="22"/>
          <w:lang w:val="es-ES_tradnl"/>
        </w:rPr>
      </w:pPr>
    </w:p>
    <w:p w14:paraId="61C1E509" w14:textId="77777777" w:rsidR="00BB0914" w:rsidRPr="00F245CB" w:rsidRDefault="00BB0914" w:rsidP="00BB0914">
      <w:pPr>
        <w:ind w:left="348"/>
        <w:jc w:val="both"/>
        <w:rPr>
          <w:rFonts w:ascii="Tahoma" w:hAnsi="Tahoma" w:cs="Tahoma"/>
          <w:color w:val="1F497D" w:themeColor="text2"/>
          <w:sz w:val="22"/>
          <w:szCs w:val="22"/>
          <w:lang w:val="es-ES_tradnl"/>
        </w:rPr>
      </w:pPr>
    </w:p>
    <w:p w14:paraId="667C74D1"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Firma:</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 xml:space="preserve"> …………………………………………………………………………………………..</w:t>
      </w:r>
    </w:p>
    <w:p w14:paraId="4F9A5B01" w14:textId="77777777" w:rsidR="00BB0914" w:rsidRPr="00F245CB" w:rsidRDefault="00BB0914" w:rsidP="00BB0914">
      <w:pPr>
        <w:ind w:left="348"/>
        <w:jc w:val="both"/>
        <w:rPr>
          <w:rFonts w:ascii="Tahoma" w:hAnsi="Tahoma" w:cs="Tahoma"/>
          <w:color w:val="1F497D" w:themeColor="text2"/>
          <w:sz w:val="22"/>
          <w:szCs w:val="22"/>
          <w:lang w:val="es-ES_tradnl"/>
        </w:rPr>
      </w:pPr>
    </w:p>
    <w:p w14:paraId="6FA21079"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Nombre Completo:</w:t>
      </w:r>
      <w:r w:rsidRPr="00F245CB">
        <w:rPr>
          <w:rFonts w:ascii="Tahoma" w:hAnsi="Tahoma" w:cs="Tahoma"/>
          <w:color w:val="1F497D" w:themeColor="text2"/>
          <w:sz w:val="22"/>
          <w:szCs w:val="22"/>
          <w:lang w:val="es-ES_tradnl"/>
        </w:rPr>
        <w:tab/>
        <w:t>……………………………………………………………………………………………</w:t>
      </w:r>
    </w:p>
    <w:p w14:paraId="375EED5D" w14:textId="77777777" w:rsidR="00BB0914" w:rsidRPr="00F245CB" w:rsidRDefault="00BB0914" w:rsidP="00BB0914">
      <w:pPr>
        <w:ind w:left="348"/>
        <w:jc w:val="both"/>
        <w:rPr>
          <w:rFonts w:ascii="Tahoma" w:hAnsi="Tahoma" w:cs="Tahoma"/>
          <w:color w:val="1F497D" w:themeColor="text2"/>
          <w:sz w:val="22"/>
          <w:szCs w:val="22"/>
          <w:lang w:val="es-ES_tradnl"/>
        </w:rPr>
      </w:pPr>
    </w:p>
    <w:p w14:paraId="4FC4E8EB"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C.I.: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14:paraId="50285AEF" w14:textId="77777777" w:rsidR="00BB0914" w:rsidRPr="00F245CB" w:rsidRDefault="00BB0914" w:rsidP="00BB0914">
      <w:pPr>
        <w:ind w:left="348"/>
        <w:jc w:val="both"/>
        <w:rPr>
          <w:rFonts w:ascii="Tahoma" w:hAnsi="Tahoma" w:cs="Tahoma"/>
          <w:color w:val="1F497D" w:themeColor="text2"/>
          <w:sz w:val="22"/>
          <w:szCs w:val="22"/>
          <w:lang w:val="es-ES_tradnl"/>
        </w:rPr>
      </w:pPr>
    </w:p>
    <w:p w14:paraId="37355B51"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Domicilio: </w:t>
      </w:r>
      <w:r w:rsidRPr="00F245CB">
        <w:rPr>
          <w:rFonts w:ascii="Tahoma" w:hAnsi="Tahoma" w:cs="Tahoma"/>
          <w:color w:val="1F497D" w:themeColor="text2"/>
          <w:sz w:val="22"/>
          <w:szCs w:val="22"/>
          <w:lang w:val="es-ES_tradnl"/>
        </w:rPr>
        <w:tab/>
      </w:r>
      <w:r w:rsidRPr="00F245CB">
        <w:rPr>
          <w:rFonts w:ascii="Tahoma" w:hAnsi="Tahoma" w:cs="Tahoma"/>
          <w:color w:val="1F497D" w:themeColor="text2"/>
          <w:sz w:val="22"/>
          <w:szCs w:val="22"/>
          <w:lang w:val="es-ES_tradnl"/>
        </w:rPr>
        <w:tab/>
        <w:t>……………………………………………………………………………………………</w:t>
      </w:r>
    </w:p>
    <w:p w14:paraId="14FCF9C3" w14:textId="77777777" w:rsidR="00BB0914" w:rsidRPr="00F245CB" w:rsidRDefault="00BB0914" w:rsidP="00BB0914">
      <w:pPr>
        <w:ind w:left="348"/>
        <w:jc w:val="both"/>
        <w:rPr>
          <w:rFonts w:ascii="Tahoma" w:hAnsi="Tahoma" w:cs="Tahoma"/>
          <w:color w:val="1F497D" w:themeColor="text2"/>
          <w:sz w:val="22"/>
          <w:szCs w:val="22"/>
          <w:lang w:val="es-ES_tradnl"/>
        </w:rPr>
      </w:pPr>
    </w:p>
    <w:p w14:paraId="48065E51" w14:textId="77777777" w:rsidR="00BB0914" w:rsidRPr="00F245CB" w:rsidRDefault="00BB0914" w:rsidP="00BB0914">
      <w:pPr>
        <w:ind w:left="348"/>
        <w:jc w:val="both"/>
        <w:rPr>
          <w:rFonts w:ascii="Tahoma" w:hAnsi="Tahoma" w:cs="Tahoma"/>
          <w:color w:val="1F497D" w:themeColor="text2"/>
          <w:sz w:val="22"/>
          <w:szCs w:val="22"/>
          <w:lang w:val="es-ES_tradnl"/>
        </w:rPr>
      </w:pPr>
    </w:p>
    <w:p w14:paraId="375D3746" w14:textId="77777777" w:rsidR="00BB0914" w:rsidRPr="00F245CB" w:rsidRDefault="00BB0914" w:rsidP="00BB0914">
      <w:pPr>
        <w:ind w:left="348"/>
        <w:jc w:val="both"/>
        <w:rPr>
          <w:rFonts w:ascii="Tahoma" w:hAnsi="Tahoma" w:cs="Tahoma"/>
          <w:color w:val="1F497D" w:themeColor="text2"/>
          <w:sz w:val="22"/>
          <w:szCs w:val="22"/>
          <w:lang w:val="es-ES_tradnl"/>
        </w:rPr>
      </w:pPr>
    </w:p>
    <w:p w14:paraId="0E1E36D9" w14:textId="77777777" w:rsidR="00BB0914" w:rsidRPr="00F245CB" w:rsidRDefault="00BB0914" w:rsidP="00BB0914">
      <w:pPr>
        <w:ind w:left="348"/>
        <w:jc w:val="both"/>
        <w:rPr>
          <w:rFonts w:ascii="Tahoma" w:hAnsi="Tahoma" w:cs="Tahoma"/>
          <w:color w:val="1F497D" w:themeColor="text2"/>
          <w:sz w:val="22"/>
          <w:szCs w:val="22"/>
          <w:lang w:val="es-ES_tradnl"/>
        </w:rPr>
      </w:pPr>
      <w:r w:rsidRPr="00F245CB">
        <w:rPr>
          <w:rFonts w:ascii="Tahoma" w:hAnsi="Tahoma" w:cs="Tahoma"/>
          <w:color w:val="1F497D" w:themeColor="text2"/>
          <w:sz w:val="22"/>
          <w:szCs w:val="22"/>
          <w:lang w:val="es-ES_tradnl"/>
        </w:rPr>
        <w:t xml:space="preserve">Lugar, fecha: </w:t>
      </w:r>
      <w:r w:rsidRPr="00F245CB">
        <w:rPr>
          <w:rFonts w:ascii="Tahoma" w:hAnsi="Tahoma" w:cs="Tahoma"/>
          <w:color w:val="1F497D" w:themeColor="text2"/>
          <w:sz w:val="22"/>
          <w:szCs w:val="22"/>
          <w:lang w:val="es-ES_tradnl"/>
        </w:rPr>
        <w:tab/>
        <w:t>……………………………………………………………………………………………</w:t>
      </w:r>
    </w:p>
    <w:p w14:paraId="382AE213" w14:textId="77777777" w:rsidR="00BB0914" w:rsidRPr="00F245CB" w:rsidRDefault="00BB0914" w:rsidP="00BB0914">
      <w:pPr>
        <w:ind w:left="348"/>
        <w:jc w:val="both"/>
        <w:rPr>
          <w:rFonts w:ascii="Tahoma" w:hAnsi="Tahoma" w:cs="Tahoma"/>
          <w:color w:val="1F497D" w:themeColor="text2"/>
          <w:sz w:val="22"/>
          <w:szCs w:val="22"/>
        </w:rPr>
      </w:pPr>
    </w:p>
    <w:p w14:paraId="602FB211" w14:textId="77777777" w:rsidR="00BB0914" w:rsidRPr="00F245CB" w:rsidRDefault="00BB0914" w:rsidP="00BB0914">
      <w:pPr>
        <w:ind w:left="348"/>
        <w:rPr>
          <w:rFonts w:ascii="Tahoma" w:hAnsi="Tahoma" w:cs="Tahoma"/>
          <w:color w:val="1F497D" w:themeColor="text2"/>
          <w:sz w:val="22"/>
          <w:szCs w:val="22"/>
          <w:lang w:val="es-ES_tradnl"/>
        </w:rPr>
        <w:sectPr w:rsidR="00BB0914" w:rsidRPr="00F245CB" w:rsidSect="00BB0914">
          <w:headerReference w:type="default" r:id="rId19"/>
          <w:footerReference w:type="default" r:id="rId20"/>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F245CB" w14:paraId="218B2321" w14:textId="77777777" w:rsidTr="00BB0914">
        <w:trPr>
          <w:trHeight w:val="617"/>
        </w:trPr>
        <w:tc>
          <w:tcPr>
            <w:tcW w:w="2410" w:type="dxa"/>
            <w:shd w:val="clear" w:color="auto" w:fill="004990"/>
            <w:vAlign w:val="center"/>
          </w:tcPr>
          <w:p w14:paraId="20CF14BD" w14:textId="77777777" w:rsidR="00BB0914" w:rsidRPr="00F245CB" w:rsidRDefault="00BB0914" w:rsidP="00BB0914">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 xml:space="preserve">ANEXO No. </w:t>
            </w:r>
            <w:proofErr w:type="gramStart"/>
            <w:r w:rsidRPr="00F245CB">
              <w:rPr>
                <w:rFonts w:ascii="Tahoma" w:hAnsi="Tahoma" w:cs="Tahoma"/>
                <w:b/>
                <w:color w:val="FFFFFF" w:themeColor="background1"/>
                <w:sz w:val="28"/>
                <w:szCs w:val="28"/>
                <w:lang w:val="pt-BR"/>
              </w:rPr>
              <w:t>3</w:t>
            </w:r>
            <w:proofErr w:type="gramEnd"/>
          </w:p>
        </w:tc>
        <w:tc>
          <w:tcPr>
            <w:tcW w:w="7365" w:type="dxa"/>
            <w:vAlign w:val="center"/>
          </w:tcPr>
          <w:p w14:paraId="435B52FA" w14:textId="77777777" w:rsidR="00BB0914" w:rsidRPr="00F245CB" w:rsidRDefault="00410903" w:rsidP="00BB0914">
            <w:pPr>
              <w:ind w:left="567"/>
              <w:jc w:val="center"/>
              <w:rPr>
                <w:rFonts w:ascii="Tahoma" w:hAnsi="Tahoma" w:cs="Tahoma"/>
                <w:b/>
                <w:color w:val="1F497D" w:themeColor="text2"/>
                <w:sz w:val="22"/>
                <w:szCs w:val="22"/>
                <w:lang w:val="pt-BR"/>
              </w:rPr>
            </w:pPr>
            <w:r>
              <w:rPr>
                <w:rFonts w:ascii="Tahoma" w:hAnsi="Tahoma" w:cs="Tahoma"/>
                <w:b/>
                <w:color w:val="1F497D" w:themeColor="text2"/>
                <w:sz w:val="22"/>
                <w:szCs w:val="22"/>
                <w:lang w:val="es-ES_tradnl"/>
              </w:rPr>
              <w:t xml:space="preserve">MODELO </w:t>
            </w:r>
            <w:r w:rsidR="00BB0914" w:rsidRPr="00F245CB">
              <w:rPr>
                <w:rFonts w:ascii="Tahoma" w:hAnsi="Tahoma" w:cs="Tahoma"/>
                <w:b/>
                <w:color w:val="1F497D" w:themeColor="text2"/>
                <w:sz w:val="22"/>
                <w:szCs w:val="22"/>
                <w:lang w:val="es-ES_tradnl"/>
              </w:rPr>
              <w:t>DOCUMENTO DE COMPRA</w:t>
            </w:r>
            <w:r>
              <w:rPr>
                <w:rFonts w:ascii="Tahoma" w:hAnsi="Tahoma" w:cs="Tahoma"/>
                <w:b/>
                <w:color w:val="1F497D" w:themeColor="text2"/>
                <w:sz w:val="22"/>
                <w:szCs w:val="22"/>
                <w:lang w:val="es-ES_tradnl"/>
              </w:rPr>
              <w:t xml:space="preserve"> (</w:t>
            </w:r>
            <w:r>
              <w:rPr>
                <w:rFonts w:ascii="Tahoma" w:hAnsi="Tahoma" w:cs="Tahoma"/>
                <w:b/>
                <w:color w:val="365F91"/>
                <w:sz w:val="28"/>
                <w:szCs w:val="28"/>
                <w:lang w:val="es-ES_tradnl"/>
              </w:rPr>
              <w:t xml:space="preserve"> Sujeto a modificaciones de acuerdo al objeto de compra)</w:t>
            </w:r>
          </w:p>
        </w:tc>
      </w:tr>
    </w:tbl>
    <w:p w14:paraId="71CF6873" w14:textId="77777777" w:rsidR="00BB0914" w:rsidRPr="00F245CB" w:rsidRDefault="00BB0914" w:rsidP="00BB0914">
      <w:pPr>
        <w:ind w:left="348"/>
        <w:jc w:val="center"/>
        <w:rPr>
          <w:rFonts w:cs="Arial"/>
          <w:b/>
          <w:color w:val="1F497D" w:themeColor="text2"/>
          <w:sz w:val="18"/>
        </w:rPr>
      </w:pPr>
    </w:p>
    <w:p w14:paraId="3CE6FE36" w14:textId="77777777" w:rsidR="00486B44" w:rsidRPr="00EE16D2" w:rsidRDefault="00486B44" w:rsidP="00486B44">
      <w:pPr>
        <w:jc w:val="center"/>
        <w:rPr>
          <w:rFonts w:ascii="Tahoma" w:hAnsi="Tahoma" w:cs="Tahoma"/>
          <w:b/>
          <w:i/>
          <w:color w:val="004990"/>
          <w:sz w:val="22"/>
          <w:szCs w:val="22"/>
          <w:u w:val="single"/>
        </w:rPr>
      </w:pPr>
      <w:r w:rsidRPr="00EE16D2">
        <w:rPr>
          <w:rFonts w:ascii="Tahoma" w:hAnsi="Tahoma" w:cs="Tahoma"/>
          <w:b/>
          <w:color w:val="004990"/>
          <w:sz w:val="22"/>
          <w:szCs w:val="22"/>
          <w:u w:val="single"/>
          <w:lang w:val="es-BO"/>
        </w:rPr>
        <w:t>CONTRATO PRIVADO</w:t>
      </w:r>
    </w:p>
    <w:p w14:paraId="04B32FF8"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color w:val="004990"/>
          <w:sz w:val="22"/>
          <w:szCs w:val="22"/>
        </w:rPr>
        <w:t xml:space="preserve">Conste por el presente documento, relativo a un Contrato Privado para la "Provisión </w:t>
      </w:r>
      <w:proofErr w:type="gramStart"/>
      <w:r w:rsidRPr="00EE16D2">
        <w:rPr>
          <w:rFonts w:ascii="Tahoma" w:hAnsi="Tahoma" w:cs="Tahoma"/>
          <w:color w:val="004990"/>
          <w:sz w:val="22"/>
          <w:szCs w:val="22"/>
        </w:rPr>
        <w:t>de  …</w:t>
      </w:r>
      <w:proofErr w:type="gramEnd"/>
      <w:r w:rsidRPr="00EE16D2">
        <w:rPr>
          <w:rFonts w:ascii="Tahoma" w:hAnsi="Tahoma" w:cs="Tahoma"/>
          <w:color w:val="004990"/>
          <w:sz w:val="22"/>
          <w:szCs w:val="22"/>
        </w:rPr>
        <w:t>…………………………….” elaborado en el marco de lo dispuesto por los Arts. 519 y 1297 del Código Civil Boliviano, que será elevado a instrumento público con el reconocimiento de firmas y rúbricas, al tenor de las siguientes cláusulas:</w:t>
      </w:r>
    </w:p>
    <w:p w14:paraId="6943E21B"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b/>
          <w:color w:val="004990"/>
          <w:sz w:val="22"/>
          <w:szCs w:val="22"/>
          <w:u w:val="single"/>
        </w:rPr>
        <w:t>PRIMERA: PARTES CONTRATANTES</w:t>
      </w:r>
      <w:r w:rsidRPr="00EE16D2">
        <w:rPr>
          <w:rFonts w:ascii="Tahoma" w:hAnsi="Tahoma" w:cs="Tahoma"/>
          <w:color w:val="004990"/>
          <w:sz w:val="22"/>
          <w:szCs w:val="22"/>
        </w:rPr>
        <w:t>.- Intervienen en la suscripción del presente Contrato:</w:t>
      </w:r>
    </w:p>
    <w:p w14:paraId="6C461BAB" w14:textId="77777777" w:rsidR="00486B44" w:rsidRPr="00EE16D2" w:rsidRDefault="00486B44" w:rsidP="00486B44">
      <w:pPr>
        <w:pStyle w:val="Prrafodelista"/>
        <w:numPr>
          <w:ilvl w:val="1"/>
          <w:numId w:val="60"/>
        </w:numPr>
        <w:spacing w:before="120"/>
        <w:ind w:left="567" w:hanging="567"/>
        <w:jc w:val="both"/>
        <w:rPr>
          <w:rFonts w:ascii="Tahoma" w:hAnsi="Tahoma" w:cs="Tahoma"/>
          <w:color w:val="004990"/>
          <w:sz w:val="22"/>
          <w:szCs w:val="22"/>
        </w:rPr>
      </w:pPr>
      <w:r w:rsidRPr="00EE16D2">
        <w:rPr>
          <w:rFonts w:ascii="Tahoma" w:hAnsi="Tahoma" w:cs="Tahoma"/>
          <w:color w:val="004990"/>
          <w:sz w:val="22"/>
          <w:szCs w:val="22"/>
        </w:rPr>
        <w:t xml:space="preserve">La </w:t>
      </w:r>
      <w:r w:rsidRPr="00EE16D2">
        <w:rPr>
          <w:rFonts w:ascii="Tahoma" w:hAnsi="Tahoma" w:cs="Tahoma"/>
          <w:b/>
          <w:color w:val="004990"/>
          <w:sz w:val="22"/>
          <w:szCs w:val="22"/>
        </w:rPr>
        <w:t>EMPRESA NACIONAL DE TELECOMUNICACIONES SOCIEDAD ANÓNIMA - ENTEL S.A.</w:t>
      </w:r>
      <w:r w:rsidRPr="00EE16D2">
        <w:rPr>
          <w:rFonts w:ascii="Tahoma" w:hAnsi="Tahoma" w:cs="Tahoma"/>
          <w:color w:val="004990"/>
          <w:sz w:val="22"/>
          <w:szCs w:val="22"/>
        </w:rPr>
        <w:t xml:space="preserve">, con Matrícula de Comercio N° 00013290 expedida por FUNDEMPRESA, NIT 1020703023, representada legalmente por ……………………….............., ………………………….,  en virtud del Poder ………………………………………… N° …./….de </w:t>
      </w:r>
      <w:proofErr w:type="gramStart"/>
      <w:r w:rsidRPr="00EE16D2">
        <w:rPr>
          <w:rFonts w:ascii="Tahoma" w:hAnsi="Tahoma" w:cs="Tahoma"/>
          <w:color w:val="004990"/>
          <w:sz w:val="22"/>
          <w:szCs w:val="22"/>
        </w:rPr>
        <w:t>..</w:t>
      </w:r>
      <w:proofErr w:type="gramEnd"/>
      <w:r w:rsidRPr="00EE16D2">
        <w:rPr>
          <w:rFonts w:ascii="Tahoma" w:hAnsi="Tahoma" w:cs="Tahoma"/>
          <w:color w:val="004990"/>
          <w:sz w:val="22"/>
          <w:szCs w:val="22"/>
        </w:rPr>
        <w:t>/../..</w:t>
      </w:r>
      <w:proofErr w:type="gramStart"/>
      <w:r w:rsidRPr="00EE16D2">
        <w:rPr>
          <w:rFonts w:ascii="Tahoma" w:hAnsi="Tahoma" w:cs="Tahoma"/>
          <w:color w:val="004990"/>
          <w:sz w:val="22"/>
          <w:szCs w:val="22"/>
        </w:rPr>
        <w:t>,</w:t>
      </w:r>
      <w:proofErr w:type="gramEnd"/>
      <w:r w:rsidRPr="00EE16D2">
        <w:rPr>
          <w:rFonts w:ascii="Tahoma" w:hAnsi="Tahoma" w:cs="Tahoma"/>
          <w:color w:val="004990"/>
          <w:sz w:val="22"/>
          <w:szCs w:val="22"/>
        </w:rPr>
        <w:t xml:space="preserve"> otorgado ante Notaría de Fe Pública N° …. a cargo de ………………………………, del Distrito Judicial de ……………, que en adelante y para efectos del presente contrato se denominará </w:t>
      </w:r>
      <w:r w:rsidRPr="00EE16D2">
        <w:rPr>
          <w:rFonts w:ascii="Tahoma" w:hAnsi="Tahoma" w:cs="Tahoma"/>
          <w:b/>
          <w:color w:val="004990"/>
          <w:sz w:val="22"/>
          <w:szCs w:val="22"/>
        </w:rPr>
        <w:t>ENTEL S.A.</w:t>
      </w:r>
      <w:r w:rsidRPr="00EE16D2">
        <w:rPr>
          <w:rFonts w:ascii="Tahoma" w:hAnsi="Tahoma" w:cs="Tahoma"/>
          <w:color w:val="004990"/>
          <w:sz w:val="22"/>
          <w:szCs w:val="22"/>
        </w:rPr>
        <w:t>, y por otra parte;</w:t>
      </w:r>
    </w:p>
    <w:p w14:paraId="58A0649C" w14:textId="77777777" w:rsidR="00486B44" w:rsidRPr="00EE16D2" w:rsidRDefault="00486B44" w:rsidP="00486B44">
      <w:pPr>
        <w:pStyle w:val="Prrafodelista"/>
        <w:numPr>
          <w:ilvl w:val="1"/>
          <w:numId w:val="60"/>
        </w:numPr>
        <w:spacing w:before="120"/>
        <w:ind w:left="567" w:hanging="567"/>
        <w:jc w:val="both"/>
        <w:rPr>
          <w:rFonts w:ascii="Tahoma" w:hAnsi="Tahoma" w:cs="Tahoma"/>
          <w:color w:val="004990"/>
          <w:sz w:val="22"/>
          <w:szCs w:val="22"/>
        </w:rPr>
      </w:pPr>
      <w:r w:rsidRPr="00EE16D2">
        <w:rPr>
          <w:rFonts w:ascii="Tahoma" w:hAnsi="Tahoma" w:cs="Tahoma"/>
          <w:color w:val="004990"/>
          <w:sz w:val="22"/>
          <w:szCs w:val="22"/>
        </w:rPr>
        <w:t>La</w:t>
      </w:r>
      <w:r w:rsidRPr="00EE16D2">
        <w:rPr>
          <w:rFonts w:ascii="Tahoma" w:hAnsi="Tahoma" w:cs="Tahoma"/>
          <w:b/>
          <w:color w:val="004990"/>
          <w:sz w:val="22"/>
          <w:szCs w:val="22"/>
        </w:rPr>
        <w:t xml:space="preserve"> </w:t>
      </w:r>
      <w:r w:rsidRPr="00EE16D2">
        <w:rPr>
          <w:rFonts w:ascii="Tahoma" w:hAnsi="Tahoma" w:cs="Tahoma"/>
          <w:color w:val="004990"/>
          <w:sz w:val="22"/>
          <w:szCs w:val="22"/>
        </w:rPr>
        <w:t>empresa</w:t>
      </w:r>
      <w:r w:rsidRPr="00EE16D2">
        <w:rPr>
          <w:rFonts w:ascii="Tahoma" w:hAnsi="Tahoma" w:cs="Tahoma"/>
          <w:b/>
          <w:color w:val="004990"/>
          <w:sz w:val="22"/>
          <w:szCs w:val="22"/>
        </w:rPr>
        <w:t xml:space="preserve"> </w:t>
      </w:r>
      <w:r w:rsidRPr="00EE16D2">
        <w:rPr>
          <w:rFonts w:ascii="Tahoma" w:hAnsi="Tahoma" w:cs="Tahoma"/>
          <w:color w:val="004990"/>
          <w:sz w:val="22"/>
          <w:szCs w:val="22"/>
        </w:rPr>
        <w:t>………………………………………………… con Matrícula de Comercio N° 00…………. expedida por FUNDEMPRESA, NIT ………………………., representada legalmente por ………………………………, en virtud del Poder ………………………………. N° …</w:t>
      </w:r>
      <w:proofErr w:type="gramStart"/>
      <w:r w:rsidRPr="00EE16D2">
        <w:rPr>
          <w:rFonts w:ascii="Tahoma" w:hAnsi="Tahoma" w:cs="Tahoma"/>
          <w:color w:val="004990"/>
          <w:sz w:val="22"/>
          <w:szCs w:val="22"/>
        </w:rPr>
        <w:t>..</w:t>
      </w:r>
      <w:proofErr w:type="gramEnd"/>
      <w:r w:rsidRPr="00EE16D2">
        <w:rPr>
          <w:rFonts w:ascii="Tahoma" w:hAnsi="Tahoma" w:cs="Tahoma"/>
          <w:color w:val="004990"/>
          <w:sz w:val="22"/>
          <w:szCs w:val="22"/>
        </w:rPr>
        <w:t xml:space="preserve">/….de fecha </w:t>
      </w:r>
      <w:proofErr w:type="gramStart"/>
      <w:r w:rsidRPr="00EE16D2">
        <w:rPr>
          <w:rFonts w:ascii="Tahoma" w:hAnsi="Tahoma" w:cs="Tahoma"/>
          <w:color w:val="004990"/>
          <w:sz w:val="22"/>
          <w:szCs w:val="22"/>
        </w:rPr>
        <w:t>..</w:t>
      </w:r>
      <w:proofErr w:type="gramEnd"/>
      <w:r w:rsidRPr="00EE16D2">
        <w:rPr>
          <w:rFonts w:ascii="Tahoma" w:hAnsi="Tahoma" w:cs="Tahoma"/>
          <w:color w:val="004990"/>
          <w:sz w:val="22"/>
          <w:szCs w:val="22"/>
        </w:rPr>
        <w:t>/../..</w:t>
      </w:r>
      <w:r w:rsidRPr="00EE16D2">
        <w:rPr>
          <w:rFonts w:ascii="Tahoma" w:hAnsi="Tahoma" w:cs="Tahoma"/>
          <w:color w:val="004990"/>
          <w:sz w:val="22"/>
          <w:szCs w:val="22"/>
          <w:lang w:val="es-MX"/>
        </w:rPr>
        <w:t xml:space="preserve">, otorgado ante Notaría de Fe Pública N° … a cargo ……………………., del Distrito Judicial de ……………………….., que en adelante </w:t>
      </w:r>
      <w:r w:rsidRPr="00EE16D2">
        <w:rPr>
          <w:rFonts w:ascii="Tahoma" w:hAnsi="Tahoma" w:cs="Tahoma"/>
          <w:color w:val="004990"/>
          <w:sz w:val="22"/>
          <w:szCs w:val="22"/>
        </w:rPr>
        <w:t xml:space="preserve">se denominará </w:t>
      </w:r>
      <w:r w:rsidRPr="00EE16D2">
        <w:rPr>
          <w:rFonts w:ascii="Tahoma" w:hAnsi="Tahoma" w:cs="Tahoma"/>
          <w:b/>
          <w:color w:val="004990"/>
          <w:sz w:val="22"/>
          <w:szCs w:val="22"/>
        </w:rPr>
        <w:t>PROVEEDOR</w:t>
      </w:r>
      <w:r w:rsidRPr="00EE16D2">
        <w:rPr>
          <w:rFonts w:ascii="Tahoma" w:hAnsi="Tahoma" w:cs="Tahoma"/>
          <w:color w:val="004990"/>
          <w:sz w:val="22"/>
          <w:szCs w:val="22"/>
        </w:rPr>
        <w:t>.</w:t>
      </w:r>
    </w:p>
    <w:p w14:paraId="1C408752"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729415AD" w14:textId="77777777" w:rsidR="00486B44" w:rsidRPr="00EE16D2" w:rsidRDefault="00486B44" w:rsidP="00486B44">
      <w:pPr>
        <w:pStyle w:val="Prrafodelista"/>
        <w:spacing w:before="120"/>
        <w:ind w:left="0"/>
        <w:jc w:val="both"/>
        <w:rPr>
          <w:rFonts w:ascii="Tahoma" w:hAnsi="Tahoma" w:cs="Tahoma"/>
          <w:color w:val="004990"/>
          <w:sz w:val="22"/>
          <w:szCs w:val="22"/>
          <w:lang w:val="es-BO"/>
        </w:rPr>
      </w:pPr>
      <w:r w:rsidRPr="00EE16D2">
        <w:rPr>
          <w:rFonts w:ascii="Tahoma" w:hAnsi="Tahoma" w:cs="Tahoma"/>
          <w:b/>
          <w:color w:val="004990"/>
          <w:sz w:val="22"/>
          <w:szCs w:val="22"/>
          <w:u w:val="single"/>
        </w:rPr>
        <w:t>SEGUNDA: ANTECEDENTES</w:t>
      </w:r>
      <w:r w:rsidRPr="00EE16D2">
        <w:rPr>
          <w:rFonts w:ascii="Tahoma" w:hAnsi="Tahoma" w:cs="Tahoma"/>
          <w:color w:val="004990"/>
          <w:sz w:val="22"/>
          <w:szCs w:val="22"/>
        </w:rPr>
        <w:t>.-</w:t>
      </w:r>
      <w:r w:rsidRPr="00EE16D2">
        <w:rPr>
          <w:rFonts w:ascii="Tahoma" w:hAnsi="Tahoma" w:cs="Tahoma"/>
          <w:b/>
          <w:color w:val="004990"/>
          <w:sz w:val="22"/>
          <w:szCs w:val="22"/>
        </w:rPr>
        <w:t xml:space="preserve"> </w:t>
      </w:r>
      <w:r w:rsidRPr="00EE16D2">
        <w:rPr>
          <w:rFonts w:ascii="Tahoma" w:hAnsi="Tahoma" w:cs="Tahoma"/>
          <w:color w:val="004990"/>
          <w:sz w:val="22"/>
          <w:szCs w:val="22"/>
          <w:lang w:val="es-BO"/>
        </w:rPr>
        <w:t>La Subgerencia de …………………………. vía  Gerencia Nacional de ………………………… mediante nota ………../…</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 xml:space="preserve"> </w:t>
      </w:r>
      <w:proofErr w:type="gramStart"/>
      <w:r w:rsidRPr="00EE16D2">
        <w:rPr>
          <w:rFonts w:ascii="Tahoma" w:hAnsi="Tahoma" w:cs="Tahoma"/>
          <w:iCs/>
          <w:color w:val="004990"/>
          <w:sz w:val="22"/>
          <w:szCs w:val="22"/>
          <w:lang w:val="es-BO"/>
        </w:rPr>
        <w:t>de</w:t>
      </w:r>
      <w:proofErr w:type="gramEnd"/>
      <w:r w:rsidRPr="00EE16D2">
        <w:rPr>
          <w:rFonts w:ascii="Tahoma" w:hAnsi="Tahoma" w:cs="Tahoma"/>
          <w:iCs/>
          <w:color w:val="004990"/>
          <w:sz w:val="22"/>
          <w:szCs w:val="22"/>
          <w:lang w:val="es-BO"/>
        </w:rPr>
        <w:t xml:space="preserve"> fecha ../../..</w:t>
      </w:r>
      <w:r w:rsidRPr="00EE16D2">
        <w:rPr>
          <w:rFonts w:ascii="Tahoma" w:hAnsi="Tahoma" w:cs="Tahoma"/>
          <w:color w:val="004990"/>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3610733A"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ENTEL S.A. mediante publicaciones de prensa en medios de circulación nacional de fecha </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 xml:space="preserve"> invitó a las empresas interesadas en participar de la Licitación Pública N° …/…. “ Provisión de  …………………………”, para que presenten sus propuestas en las oficinas de ENTEL S.A. hasta el día </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 xml:space="preserve">/../.. </w:t>
      </w:r>
      <w:proofErr w:type="gramStart"/>
      <w:r w:rsidRPr="00EE16D2">
        <w:rPr>
          <w:rFonts w:ascii="Tahoma" w:hAnsi="Tahoma" w:cs="Tahoma"/>
          <w:color w:val="004990"/>
          <w:sz w:val="22"/>
          <w:szCs w:val="22"/>
          <w:lang w:val="es-BO"/>
        </w:rPr>
        <w:t>a</w:t>
      </w:r>
      <w:proofErr w:type="gramEnd"/>
      <w:r w:rsidRPr="00EE16D2">
        <w:rPr>
          <w:rFonts w:ascii="Tahoma" w:hAnsi="Tahoma" w:cs="Tahoma"/>
          <w:color w:val="004990"/>
          <w:sz w:val="22"/>
          <w:szCs w:val="22"/>
          <w:lang w:val="es-BO"/>
        </w:rPr>
        <w:t xml:space="preserve"> horas …..:…...</w:t>
      </w:r>
    </w:p>
    <w:p w14:paraId="302148C5"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En término hábil y oportuno presentaron sus propuestas las empresas: ……………………………………………………………….</w:t>
      </w:r>
    </w:p>
    <w:p w14:paraId="07F17919"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Realizadas las evaluaciones a las propuestas presentadas, se emite el Informe de Evaluación </w:t>
      </w:r>
      <w:proofErr w:type="gramStart"/>
      <w:r w:rsidRPr="00EE16D2">
        <w:rPr>
          <w:rFonts w:ascii="Tahoma" w:hAnsi="Tahoma" w:cs="Tahoma"/>
          <w:color w:val="004990"/>
          <w:sz w:val="22"/>
          <w:szCs w:val="22"/>
          <w:lang w:val="es-BO"/>
        </w:rPr>
        <w:t>Técnica …</w:t>
      </w:r>
      <w:proofErr w:type="gramEnd"/>
      <w:r w:rsidRPr="00EE16D2">
        <w:rPr>
          <w:rFonts w:ascii="Tahoma" w:hAnsi="Tahoma" w:cs="Tahoma"/>
          <w:color w:val="004990"/>
          <w:sz w:val="22"/>
          <w:szCs w:val="22"/>
          <w:lang w:val="es-BO"/>
        </w:rPr>
        <w:t xml:space="preserve">./…. De </w:t>
      </w:r>
      <w:proofErr w:type="gramStart"/>
      <w:r w:rsidRPr="00EE16D2">
        <w:rPr>
          <w:rFonts w:ascii="Tahoma" w:hAnsi="Tahoma" w:cs="Tahoma"/>
          <w:color w:val="004990"/>
          <w:sz w:val="22"/>
          <w:szCs w:val="22"/>
          <w:lang w:val="es-BO"/>
        </w:rPr>
        <w:t>fecha …</w:t>
      </w:r>
      <w:proofErr w:type="gramEnd"/>
      <w:r w:rsidRPr="00EE16D2">
        <w:rPr>
          <w:rFonts w:ascii="Tahoma" w:hAnsi="Tahoma" w:cs="Tahoma"/>
          <w:color w:val="004990"/>
          <w:sz w:val="22"/>
          <w:szCs w:val="22"/>
          <w:lang w:val="es-BO"/>
        </w:rPr>
        <w:t xml:space="preserve">…………, el Informe Económico AFA…../2014 de fecha …….. </w:t>
      </w:r>
      <w:proofErr w:type="gramStart"/>
      <w:r w:rsidRPr="00EE16D2">
        <w:rPr>
          <w:rFonts w:ascii="Tahoma" w:hAnsi="Tahoma" w:cs="Tahoma"/>
          <w:color w:val="004990"/>
          <w:sz w:val="22"/>
          <w:szCs w:val="22"/>
          <w:lang w:val="es-BO"/>
        </w:rPr>
        <w:t>y</w:t>
      </w:r>
      <w:proofErr w:type="gramEnd"/>
      <w:r w:rsidRPr="00EE16D2">
        <w:rPr>
          <w:rFonts w:ascii="Tahoma" w:hAnsi="Tahoma" w:cs="Tahoma"/>
          <w:color w:val="004990"/>
          <w:sz w:val="22"/>
          <w:szCs w:val="22"/>
          <w:lang w:val="es-BO"/>
        </w:rPr>
        <w:t xml:space="preserve"> el Informe final AFA………../2014 de fecha …………….. </w:t>
      </w:r>
      <w:proofErr w:type="gramStart"/>
      <w:r w:rsidRPr="00EE16D2">
        <w:rPr>
          <w:rFonts w:ascii="Tahoma" w:hAnsi="Tahoma" w:cs="Tahoma"/>
          <w:color w:val="004990"/>
          <w:sz w:val="22"/>
          <w:szCs w:val="22"/>
          <w:lang w:val="es-BO"/>
        </w:rPr>
        <w:t>de</w:t>
      </w:r>
      <w:proofErr w:type="gramEnd"/>
      <w:r w:rsidRPr="00EE16D2">
        <w:rPr>
          <w:rFonts w:ascii="Tahoma" w:hAnsi="Tahoma" w:cs="Tahoma"/>
          <w:color w:val="004990"/>
          <w:sz w:val="22"/>
          <w:szCs w:val="22"/>
          <w:lang w:val="es-BO"/>
        </w:rPr>
        <w:t xml:space="preserve"> la Licitación Pública N° …/…. “Provisión </w:t>
      </w:r>
      <w:proofErr w:type="gramStart"/>
      <w:r w:rsidRPr="00EE16D2">
        <w:rPr>
          <w:rFonts w:ascii="Tahoma" w:hAnsi="Tahoma" w:cs="Tahoma"/>
          <w:color w:val="004990"/>
          <w:sz w:val="22"/>
          <w:szCs w:val="22"/>
          <w:lang w:val="es-BO"/>
        </w:rPr>
        <w:t>de  …</w:t>
      </w:r>
      <w:proofErr w:type="gramEnd"/>
      <w:r w:rsidRPr="00EE16D2">
        <w:rPr>
          <w:rFonts w:ascii="Tahoma" w:hAnsi="Tahoma" w:cs="Tahoma"/>
          <w:color w:val="004990"/>
          <w:sz w:val="22"/>
          <w:szCs w:val="22"/>
          <w:lang w:val="es-BO"/>
        </w:rPr>
        <w:t>………………………” recomendando adjudicar el proceso a la empresa ……………………</w:t>
      </w:r>
    </w:p>
    <w:p w14:paraId="55BF6B27" w14:textId="77777777" w:rsidR="00486B44" w:rsidRPr="00EE16D2" w:rsidRDefault="00486B44" w:rsidP="00486B44">
      <w:pPr>
        <w:spacing w:before="120"/>
        <w:ind w:right="-1"/>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Mediante nota externa GG-……-……de fecha </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 xml:space="preserve"> se adjudica a la empresa …………………….. </w:t>
      </w:r>
      <w:proofErr w:type="gramStart"/>
      <w:r w:rsidRPr="00EE16D2">
        <w:rPr>
          <w:rFonts w:ascii="Tahoma" w:hAnsi="Tahoma" w:cs="Tahoma"/>
          <w:color w:val="004990"/>
          <w:sz w:val="22"/>
          <w:szCs w:val="22"/>
          <w:lang w:val="es-BO"/>
        </w:rPr>
        <w:t>la</w:t>
      </w:r>
      <w:proofErr w:type="gramEnd"/>
      <w:r w:rsidRPr="00EE16D2">
        <w:rPr>
          <w:rFonts w:ascii="Tahoma" w:hAnsi="Tahoma" w:cs="Tahoma"/>
          <w:color w:val="004990"/>
          <w:sz w:val="22"/>
          <w:szCs w:val="22"/>
          <w:lang w:val="es-BO"/>
        </w:rPr>
        <w:t xml:space="preserve"> Licitación Pública N° …./…. “Provisión </w:t>
      </w:r>
      <w:proofErr w:type="gramStart"/>
      <w:r w:rsidRPr="00EE16D2">
        <w:rPr>
          <w:rFonts w:ascii="Tahoma" w:hAnsi="Tahoma" w:cs="Tahoma"/>
          <w:color w:val="004990"/>
          <w:sz w:val="22"/>
          <w:szCs w:val="22"/>
          <w:lang w:val="es-BO"/>
        </w:rPr>
        <w:t>de  …</w:t>
      </w:r>
      <w:proofErr w:type="gramEnd"/>
      <w:r w:rsidRPr="00EE16D2">
        <w:rPr>
          <w:rFonts w:ascii="Tahoma" w:hAnsi="Tahoma" w:cs="Tahoma"/>
          <w:color w:val="004990"/>
          <w:sz w:val="22"/>
          <w:szCs w:val="22"/>
          <w:lang w:val="es-BO"/>
        </w:rPr>
        <w:t xml:space="preserve">……………………………………” adjudicación que fue aceptada mediante nota  ………….. </w:t>
      </w:r>
      <w:proofErr w:type="gramStart"/>
      <w:r w:rsidRPr="00EE16D2">
        <w:rPr>
          <w:rFonts w:ascii="Tahoma" w:hAnsi="Tahoma" w:cs="Tahoma"/>
          <w:color w:val="004990"/>
          <w:sz w:val="22"/>
          <w:szCs w:val="22"/>
          <w:lang w:val="es-BO"/>
        </w:rPr>
        <w:t>de</w:t>
      </w:r>
      <w:proofErr w:type="gramEnd"/>
      <w:r w:rsidRPr="00EE16D2">
        <w:rPr>
          <w:rFonts w:ascii="Tahoma" w:hAnsi="Tahoma" w:cs="Tahoma"/>
          <w:color w:val="004990"/>
          <w:sz w:val="22"/>
          <w:szCs w:val="22"/>
          <w:lang w:val="es-BO"/>
        </w:rPr>
        <w:t xml:space="preserve"> fecha ../../..</w:t>
      </w:r>
    </w:p>
    <w:p w14:paraId="2B7EA46A" w14:textId="77777777" w:rsidR="00486B44" w:rsidRPr="00EE16D2" w:rsidRDefault="00486B44" w:rsidP="00486B44">
      <w:pPr>
        <w:spacing w:before="120"/>
        <w:ind w:right="-1"/>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Los antecedentes se asignan para elaboración de Contrato en </w:t>
      </w:r>
      <w:proofErr w:type="gramStart"/>
      <w:r w:rsidRPr="00EE16D2">
        <w:rPr>
          <w:rFonts w:ascii="Tahoma" w:hAnsi="Tahoma" w:cs="Tahoma"/>
          <w:color w:val="004990"/>
          <w:sz w:val="22"/>
          <w:szCs w:val="22"/>
          <w:lang w:val="es-BO"/>
        </w:rPr>
        <w:t>fecha …</w:t>
      </w:r>
      <w:proofErr w:type="gramEnd"/>
      <w:r w:rsidRPr="00EE16D2">
        <w:rPr>
          <w:rFonts w:ascii="Tahoma" w:hAnsi="Tahoma" w:cs="Tahoma"/>
          <w:color w:val="004990"/>
          <w:sz w:val="22"/>
          <w:szCs w:val="22"/>
          <w:lang w:val="es-BO"/>
        </w:rPr>
        <w:t>…. Según Hoja de Ruta No…………………..</w:t>
      </w:r>
    </w:p>
    <w:p w14:paraId="347649E7"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b/>
          <w:color w:val="004990"/>
          <w:sz w:val="22"/>
          <w:szCs w:val="22"/>
          <w:u w:val="single"/>
        </w:rPr>
        <w:lastRenderedPageBreak/>
        <w:t>TERCERA: DOCUMENTOS INTEGRANTES</w:t>
      </w:r>
      <w:r w:rsidRPr="00EE16D2">
        <w:rPr>
          <w:rFonts w:ascii="Tahoma" w:hAnsi="Tahoma" w:cs="Tahoma"/>
          <w:b/>
          <w:color w:val="004990"/>
          <w:sz w:val="22"/>
          <w:szCs w:val="22"/>
        </w:rPr>
        <w:t>.</w:t>
      </w:r>
      <w:r w:rsidRPr="00EE16D2">
        <w:rPr>
          <w:rFonts w:ascii="Tahoma" w:hAnsi="Tahoma" w:cs="Tahoma"/>
          <w:color w:val="004990"/>
          <w:sz w:val="22"/>
          <w:szCs w:val="22"/>
        </w:rPr>
        <w:t>- Forman parte integrante e indivisible del presente contrato, los siguientes documentos:</w:t>
      </w:r>
    </w:p>
    <w:p w14:paraId="38FE0320" w14:textId="77777777" w:rsidR="00486B44" w:rsidRPr="00EE16D2" w:rsidRDefault="00486B44" w:rsidP="00486B44">
      <w:pPr>
        <w:spacing w:before="120"/>
        <w:ind w:left="284" w:hanging="284"/>
        <w:jc w:val="both"/>
        <w:rPr>
          <w:rFonts w:ascii="Tahoma" w:hAnsi="Tahoma" w:cs="Tahoma"/>
          <w:color w:val="004990"/>
          <w:sz w:val="22"/>
          <w:szCs w:val="22"/>
        </w:rPr>
      </w:pPr>
      <w:r w:rsidRPr="00EE16D2">
        <w:rPr>
          <w:rFonts w:ascii="Tahoma" w:hAnsi="Tahoma" w:cs="Tahoma"/>
          <w:color w:val="004990"/>
          <w:sz w:val="22"/>
          <w:szCs w:val="22"/>
        </w:rPr>
        <w:t>1.</w:t>
      </w:r>
      <w:r w:rsidRPr="00EE16D2">
        <w:rPr>
          <w:rFonts w:ascii="Tahoma" w:hAnsi="Tahoma" w:cs="Tahoma"/>
          <w:color w:val="004990"/>
          <w:sz w:val="22"/>
          <w:szCs w:val="22"/>
        </w:rPr>
        <w:tab/>
        <w:t xml:space="preserve">Términos Básicos de Contratación. </w:t>
      </w:r>
    </w:p>
    <w:p w14:paraId="03CAC529" w14:textId="77777777" w:rsidR="00486B44" w:rsidRPr="00EE16D2" w:rsidRDefault="00486B44" w:rsidP="00486B44">
      <w:pPr>
        <w:ind w:left="284" w:hanging="284"/>
        <w:jc w:val="both"/>
        <w:rPr>
          <w:rFonts w:ascii="Tahoma" w:hAnsi="Tahoma" w:cs="Tahoma"/>
          <w:color w:val="004990"/>
          <w:sz w:val="22"/>
          <w:szCs w:val="22"/>
        </w:rPr>
      </w:pPr>
      <w:r w:rsidRPr="00EE16D2">
        <w:rPr>
          <w:rFonts w:ascii="Tahoma" w:hAnsi="Tahoma" w:cs="Tahoma"/>
          <w:color w:val="004990"/>
          <w:sz w:val="22"/>
          <w:szCs w:val="22"/>
        </w:rPr>
        <w:t>2.</w:t>
      </w:r>
      <w:r w:rsidRPr="00EE16D2">
        <w:rPr>
          <w:rFonts w:ascii="Tahoma" w:hAnsi="Tahoma" w:cs="Tahoma"/>
          <w:color w:val="004990"/>
          <w:sz w:val="22"/>
          <w:szCs w:val="22"/>
        </w:rPr>
        <w:tab/>
        <w:t>Propuesta Técnica y Económica del PROVEEDOR y aceptada por ENTEL S.A.</w:t>
      </w:r>
    </w:p>
    <w:p w14:paraId="14FA63E7" w14:textId="77777777" w:rsidR="00486B44" w:rsidRPr="00EE16D2" w:rsidRDefault="00486B44" w:rsidP="00486B44">
      <w:pPr>
        <w:ind w:left="284" w:hanging="284"/>
        <w:jc w:val="both"/>
        <w:rPr>
          <w:rFonts w:ascii="Tahoma" w:hAnsi="Tahoma" w:cs="Tahoma"/>
          <w:color w:val="004990"/>
          <w:sz w:val="22"/>
          <w:szCs w:val="22"/>
        </w:rPr>
      </w:pPr>
      <w:r w:rsidRPr="00EE16D2">
        <w:rPr>
          <w:rFonts w:ascii="Tahoma" w:hAnsi="Tahoma" w:cs="Tahoma"/>
          <w:color w:val="004990"/>
          <w:sz w:val="22"/>
          <w:szCs w:val="22"/>
        </w:rPr>
        <w:t>3.</w:t>
      </w:r>
      <w:r w:rsidRPr="00EE16D2">
        <w:rPr>
          <w:rFonts w:ascii="Tahoma" w:hAnsi="Tahoma" w:cs="Tahoma"/>
          <w:color w:val="004990"/>
          <w:sz w:val="22"/>
          <w:szCs w:val="22"/>
        </w:rPr>
        <w:tab/>
        <w:t>Carta de Adjudicación ………./….</w:t>
      </w:r>
      <w:r w:rsidRPr="00EE16D2">
        <w:rPr>
          <w:rFonts w:ascii="Tahoma" w:hAnsi="Tahoma" w:cs="Tahoma"/>
          <w:color w:val="004990"/>
          <w:sz w:val="22"/>
          <w:szCs w:val="22"/>
          <w:lang w:val="es-BO"/>
        </w:rPr>
        <w:t xml:space="preserve">de fecha </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w:t>
      </w:r>
    </w:p>
    <w:p w14:paraId="64D75C9F" w14:textId="77777777" w:rsidR="00486B44" w:rsidRPr="00EE16D2" w:rsidRDefault="00486B44" w:rsidP="00486B44">
      <w:pPr>
        <w:ind w:left="284" w:hanging="284"/>
        <w:jc w:val="both"/>
        <w:rPr>
          <w:rFonts w:ascii="Tahoma" w:hAnsi="Tahoma" w:cs="Tahoma"/>
          <w:iCs/>
          <w:color w:val="004990"/>
          <w:sz w:val="22"/>
          <w:szCs w:val="22"/>
          <w:lang w:val="es-BO"/>
        </w:rPr>
      </w:pPr>
      <w:r w:rsidRPr="00EE16D2">
        <w:rPr>
          <w:rFonts w:ascii="Tahoma" w:hAnsi="Tahoma" w:cs="Tahoma"/>
          <w:color w:val="004990"/>
          <w:sz w:val="22"/>
          <w:szCs w:val="22"/>
        </w:rPr>
        <w:t>4.</w:t>
      </w:r>
      <w:r w:rsidRPr="00EE16D2">
        <w:rPr>
          <w:rFonts w:ascii="Tahoma" w:hAnsi="Tahoma" w:cs="Tahoma"/>
          <w:color w:val="004990"/>
          <w:sz w:val="22"/>
          <w:szCs w:val="22"/>
        </w:rPr>
        <w:tab/>
        <w:t>Carta de Aceptación a la Adjudicación  ….../….</w:t>
      </w:r>
      <w:r w:rsidRPr="00EE16D2">
        <w:rPr>
          <w:rFonts w:ascii="Tahoma" w:hAnsi="Tahoma" w:cs="Tahoma"/>
          <w:iCs/>
          <w:color w:val="004990"/>
          <w:sz w:val="22"/>
          <w:szCs w:val="22"/>
          <w:lang w:val="es-BO"/>
        </w:rPr>
        <w:t xml:space="preserve"> de fecha </w:t>
      </w:r>
      <w:proofErr w:type="gramStart"/>
      <w:r w:rsidRPr="00EE16D2">
        <w:rPr>
          <w:rFonts w:ascii="Tahoma" w:hAnsi="Tahoma" w:cs="Tahoma"/>
          <w:iCs/>
          <w:color w:val="004990"/>
          <w:sz w:val="22"/>
          <w:szCs w:val="22"/>
          <w:lang w:val="es-BO"/>
        </w:rPr>
        <w:t>..</w:t>
      </w:r>
      <w:proofErr w:type="gramEnd"/>
      <w:r w:rsidRPr="00EE16D2">
        <w:rPr>
          <w:rFonts w:ascii="Tahoma" w:hAnsi="Tahoma" w:cs="Tahoma"/>
          <w:iCs/>
          <w:color w:val="004990"/>
          <w:sz w:val="22"/>
          <w:szCs w:val="22"/>
          <w:lang w:val="es-BO"/>
        </w:rPr>
        <w:t>/../..</w:t>
      </w:r>
    </w:p>
    <w:p w14:paraId="35093972" w14:textId="77777777" w:rsidR="00486B44" w:rsidRPr="00EE16D2" w:rsidRDefault="00486B44" w:rsidP="00486B44">
      <w:pPr>
        <w:spacing w:before="120"/>
        <w:jc w:val="both"/>
        <w:rPr>
          <w:rFonts w:ascii="Tahoma" w:eastAsia="Calibri" w:hAnsi="Tahoma" w:cs="Tahoma"/>
          <w:color w:val="004990"/>
          <w:sz w:val="22"/>
          <w:szCs w:val="22"/>
          <w:lang w:val="es-BO" w:eastAsia="en-US"/>
        </w:rPr>
      </w:pPr>
      <w:r w:rsidRPr="00EE16D2">
        <w:rPr>
          <w:rFonts w:ascii="Tahoma" w:hAnsi="Tahoma" w:cs="Tahoma"/>
          <w:b/>
          <w:color w:val="004990"/>
          <w:sz w:val="22"/>
          <w:szCs w:val="22"/>
          <w:u w:val="single"/>
        </w:rPr>
        <w:t>CUARTA: OBJETO</w:t>
      </w:r>
      <w:r w:rsidRPr="00EE16D2">
        <w:rPr>
          <w:rFonts w:ascii="Tahoma" w:hAnsi="Tahoma" w:cs="Tahoma"/>
          <w:color w:val="004990"/>
          <w:sz w:val="22"/>
          <w:szCs w:val="22"/>
        </w:rPr>
        <w:t xml:space="preserve">.- El presente contrato tiene por objeto </w:t>
      </w:r>
      <w:proofErr w:type="gramStart"/>
      <w:r w:rsidRPr="00EE16D2">
        <w:rPr>
          <w:rFonts w:ascii="Tahoma" w:eastAsia="Calibri" w:hAnsi="Tahoma" w:cs="Tahoma"/>
          <w:color w:val="004990"/>
          <w:sz w:val="22"/>
          <w:szCs w:val="22"/>
          <w:lang w:val="es-BO" w:eastAsia="en-US"/>
        </w:rPr>
        <w:t>la …</w:t>
      </w:r>
      <w:proofErr w:type="gramEnd"/>
      <w:r w:rsidRPr="00EE16D2">
        <w:rPr>
          <w:rFonts w:ascii="Tahoma" w:eastAsia="Calibri" w:hAnsi="Tahoma" w:cs="Tahoma"/>
          <w:color w:val="004990"/>
          <w:sz w:val="22"/>
          <w:szCs w:val="22"/>
          <w:lang w:val="es-BO" w:eastAsia="en-US"/>
        </w:rPr>
        <w:t>………………………………………………………… que el PROVEEDOR se obliga a proporcionar en estricto cumplimiento a lo establecido en los Términos Básicos de Contratación y demás documentos integrantes del Contrato.</w:t>
      </w:r>
    </w:p>
    <w:p w14:paraId="3DEDA3A7" w14:textId="77777777" w:rsidR="00486B44" w:rsidRPr="00EE16D2" w:rsidRDefault="00486B44" w:rsidP="00486B44">
      <w:pPr>
        <w:spacing w:before="120"/>
        <w:ind w:right="-1"/>
        <w:jc w:val="both"/>
        <w:rPr>
          <w:rFonts w:ascii="Tahoma" w:hAnsi="Tahoma" w:cs="Tahoma"/>
          <w:b/>
          <w:color w:val="004990"/>
          <w:sz w:val="22"/>
          <w:szCs w:val="22"/>
        </w:rPr>
      </w:pPr>
      <w:r w:rsidRPr="00EE16D2">
        <w:rPr>
          <w:rFonts w:ascii="Tahoma" w:hAnsi="Tahoma" w:cs="Tahoma"/>
          <w:b/>
          <w:color w:val="004990"/>
          <w:sz w:val="22"/>
          <w:szCs w:val="22"/>
          <w:u w:val="single"/>
        </w:rPr>
        <w:t>QUINTA: PRECIO E IMPUESTOS</w:t>
      </w:r>
      <w:r w:rsidRPr="00EE16D2">
        <w:rPr>
          <w:rFonts w:ascii="Tahoma" w:hAnsi="Tahoma" w:cs="Tahoma"/>
          <w:b/>
          <w:color w:val="004990"/>
          <w:sz w:val="22"/>
          <w:szCs w:val="22"/>
        </w:rPr>
        <w:t>.-</w:t>
      </w:r>
      <w:r w:rsidRPr="00EE16D2">
        <w:rPr>
          <w:rFonts w:ascii="Tahoma" w:hAnsi="Tahoma" w:cs="Tahoma"/>
          <w:color w:val="004990"/>
          <w:sz w:val="22"/>
          <w:szCs w:val="22"/>
        </w:rPr>
        <w:t xml:space="preserve"> El precio establecido para la provisión de los bienes objeto del presente Contrato es de </w:t>
      </w:r>
      <w:r w:rsidRPr="00EE16D2">
        <w:rPr>
          <w:rFonts w:ascii="Tahoma" w:hAnsi="Tahoma" w:cs="Tahoma"/>
          <w:b/>
          <w:color w:val="004990"/>
          <w:sz w:val="22"/>
          <w:szCs w:val="22"/>
        </w:rPr>
        <w:t>USD/Bs…………………… (……………………………………00/100 Dólares Americanos/Bolivianos).</w:t>
      </w:r>
    </w:p>
    <w:p w14:paraId="60AC2451" w14:textId="77777777" w:rsidR="00486B44" w:rsidRPr="00EE16D2" w:rsidRDefault="00486B44" w:rsidP="00486B44">
      <w:pPr>
        <w:spacing w:before="120"/>
        <w:ind w:right="-1"/>
        <w:jc w:val="both"/>
        <w:rPr>
          <w:rFonts w:ascii="Tahoma" w:hAnsi="Tahoma" w:cs="Tahoma"/>
          <w:color w:val="004990"/>
          <w:sz w:val="22"/>
          <w:szCs w:val="22"/>
        </w:rPr>
      </w:pPr>
      <w:r w:rsidRPr="00EE16D2">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46FA31C9" w14:textId="77777777" w:rsidR="00486B44" w:rsidRPr="00EE16D2" w:rsidRDefault="00486B44" w:rsidP="00486B44">
      <w:pPr>
        <w:spacing w:before="120"/>
        <w:ind w:right="-1"/>
        <w:jc w:val="both"/>
        <w:rPr>
          <w:rFonts w:ascii="Tahoma" w:hAnsi="Tahoma" w:cs="Tahoma"/>
          <w:color w:val="004990"/>
          <w:sz w:val="22"/>
          <w:szCs w:val="22"/>
        </w:rPr>
      </w:pPr>
      <w:r w:rsidRPr="00EE16D2">
        <w:rPr>
          <w:rFonts w:ascii="Tahoma" w:hAnsi="Tahoma" w:cs="Tahoma"/>
          <w:b/>
          <w:color w:val="004990"/>
          <w:sz w:val="22"/>
          <w:szCs w:val="22"/>
          <w:u w:val="single"/>
        </w:rPr>
        <w:t>SEXTA: MONEDA Y FORMA DE PAGO</w:t>
      </w:r>
      <w:r w:rsidRPr="00EE16D2">
        <w:rPr>
          <w:rFonts w:ascii="Tahoma" w:hAnsi="Tahoma" w:cs="Tahoma"/>
          <w:color w:val="004990"/>
          <w:sz w:val="22"/>
          <w:szCs w:val="22"/>
        </w:rPr>
        <w:t xml:space="preserve">.- La moneda de pago del presente contrato será </w:t>
      </w:r>
      <w:proofErr w:type="gramStart"/>
      <w:r w:rsidRPr="00EE16D2">
        <w:rPr>
          <w:rFonts w:ascii="Tahoma" w:hAnsi="Tahoma" w:cs="Tahoma"/>
          <w:color w:val="004990"/>
          <w:sz w:val="22"/>
          <w:szCs w:val="22"/>
        </w:rPr>
        <w:t xml:space="preserve">el </w:t>
      </w:r>
      <w:r w:rsidRPr="00EE16D2">
        <w:rPr>
          <w:rFonts w:ascii="Tahoma" w:hAnsi="Tahoma" w:cs="Tahoma"/>
          <w:b/>
          <w:color w:val="004990"/>
          <w:sz w:val="22"/>
          <w:szCs w:val="22"/>
        </w:rPr>
        <w:t>…</w:t>
      </w:r>
      <w:proofErr w:type="gramEnd"/>
      <w:r w:rsidRPr="00EE16D2">
        <w:rPr>
          <w:rFonts w:ascii="Tahoma" w:hAnsi="Tahoma" w:cs="Tahoma"/>
          <w:b/>
          <w:color w:val="004990"/>
          <w:sz w:val="22"/>
          <w:szCs w:val="22"/>
        </w:rPr>
        <w:t>……………………………….</w:t>
      </w:r>
      <w:r w:rsidRPr="00EE16D2">
        <w:rPr>
          <w:rFonts w:ascii="Tahoma" w:hAnsi="Tahoma" w:cs="Tahoma"/>
          <w:color w:val="004990"/>
          <w:sz w:val="22"/>
          <w:szCs w:val="22"/>
        </w:rPr>
        <w:t>, de acuerdo a los siguientes términos:</w:t>
      </w:r>
    </w:p>
    <w:p w14:paraId="0754B740" w14:textId="77777777" w:rsidR="00486B44" w:rsidRPr="00EE16D2" w:rsidRDefault="00486B44" w:rsidP="00486B44">
      <w:pPr>
        <w:pStyle w:val="Prrafodelista"/>
        <w:numPr>
          <w:ilvl w:val="0"/>
          <w:numId w:val="61"/>
        </w:numPr>
        <w:spacing w:before="120"/>
        <w:jc w:val="both"/>
        <w:rPr>
          <w:rFonts w:ascii="Tahoma" w:hAnsi="Tahoma" w:cs="Tahoma"/>
          <w:b/>
          <w:color w:val="004990"/>
          <w:sz w:val="22"/>
          <w:szCs w:val="22"/>
        </w:rPr>
      </w:pPr>
      <w:r w:rsidRPr="00EE16D2">
        <w:rPr>
          <w:rFonts w:ascii="Tahoma" w:hAnsi="Tahoma" w:cs="Tahoma"/>
          <w:b/>
          <w:color w:val="004990"/>
          <w:sz w:val="22"/>
          <w:szCs w:val="22"/>
        </w:rPr>
        <w:t>(DE CONFORMIDAD A LO ESTABLECIDO EN LOS TÉRMINOS BÁSICOS DE CONTRATACIÓN Y LA CARTA DE ADJUDICACIÓN)</w:t>
      </w:r>
      <w:r w:rsidRPr="00EE16D2">
        <w:rPr>
          <w:rFonts w:ascii="Tahoma" w:hAnsi="Tahoma" w:cs="Tahoma"/>
          <w:color w:val="004990"/>
          <w:sz w:val="22"/>
          <w:szCs w:val="22"/>
        </w:rPr>
        <w:t>.</w:t>
      </w:r>
    </w:p>
    <w:p w14:paraId="5806D3D0"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color w:val="004990"/>
          <w:sz w:val="22"/>
          <w:szCs w:val="22"/>
        </w:rPr>
        <w:t>Cualquier tributo, emergente del presente contrato, pagadero fuera y dentro del territorio boliviano estarán a cargo del PROVEEDOR.</w:t>
      </w:r>
    </w:p>
    <w:p w14:paraId="18F8A9EE"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color w:val="004990"/>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169BE15C" w14:textId="77777777" w:rsidR="00486B44" w:rsidRPr="00EE16D2" w:rsidRDefault="00486B44" w:rsidP="00486B44">
      <w:pPr>
        <w:spacing w:before="120"/>
        <w:jc w:val="both"/>
        <w:rPr>
          <w:rFonts w:ascii="Tahoma" w:hAnsi="Tahoma" w:cs="Tahoma"/>
          <w:color w:val="004990"/>
          <w:sz w:val="22"/>
          <w:szCs w:val="22"/>
          <w:lang w:val="es-BO" w:eastAsia="en-US"/>
        </w:rPr>
      </w:pPr>
      <w:r w:rsidRPr="00EE16D2">
        <w:rPr>
          <w:rFonts w:ascii="Tahoma" w:hAnsi="Tahoma" w:cs="Tahoma"/>
          <w:b/>
          <w:color w:val="004990"/>
          <w:sz w:val="22"/>
          <w:szCs w:val="22"/>
          <w:u w:val="single"/>
        </w:rPr>
        <w:t>SÉPTIMA: VIGENCIA</w:t>
      </w:r>
      <w:r w:rsidRPr="00EE16D2">
        <w:rPr>
          <w:rFonts w:ascii="Tahoma" w:hAnsi="Tahoma" w:cs="Tahoma"/>
          <w:b/>
          <w:color w:val="004990"/>
          <w:sz w:val="22"/>
          <w:szCs w:val="22"/>
        </w:rPr>
        <w:t>.-</w:t>
      </w:r>
      <w:r w:rsidRPr="00EE16D2">
        <w:rPr>
          <w:rFonts w:ascii="Tahoma" w:hAnsi="Tahoma" w:cs="Tahoma"/>
          <w:color w:val="004990"/>
          <w:sz w:val="22"/>
          <w:szCs w:val="22"/>
        </w:rPr>
        <w:t xml:space="preserve"> El presente </w:t>
      </w:r>
      <w:r w:rsidRPr="00EE16D2">
        <w:rPr>
          <w:rFonts w:ascii="Tahoma" w:hAnsi="Tahoma" w:cs="Tahoma"/>
          <w:color w:val="004990"/>
          <w:sz w:val="22"/>
          <w:szCs w:val="22"/>
          <w:lang w:val="es-BO"/>
        </w:rPr>
        <w:t>contrato entrará en vigencia a partir de la fecha de su suscripción y se extenderá hasta que ambas partes hayan dado cumplimiento a todas las condiciones y estipulaciones contenidas en el mismo.</w:t>
      </w:r>
    </w:p>
    <w:p w14:paraId="75214E5A" w14:textId="77777777" w:rsidR="00486B44" w:rsidRPr="00EE16D2" w:rsidRDefault="00486B44" w:rsidP="00486B44">
      <w:pPr>
        <w:spacing w:before="120"/>
        <w:jc w:val="both"/>
        <w:rPr>
          <w:rFonts w:ascii="Tahoma" w:hAnsi="Tahoma" w:cs="Tahoma"/>
          <w:b/>
          <w:color w:val="004990"/>
          <w:sz w:val="22"/>
          <w:szCs w:val="22"/>
        </w:rPr>
      </w:pPr>
      <w:r w:rsidRPr="00EE16D2">
        <w:rPr>
          <w:rFonts w:ascii="Tahoma" w:hAnsi="Tahoma" w:cs="Tahoma"/>
          <w:b/>
          <w:color w:val="004990"/>
          <w:sz w:val="22"/>
          <w:szCs w:val="22"/>
          <w:u w:val="single"/>
        </w:rPr>
        <w:t>OCTAVA: PLAZO Y FORMA DE ENTREGA</w:t>
      </w:r>
      <w:r w:rsidRPr="00EE16D2">
        <w:rPr>
          <w:rFonts w:ascii="Tahoma" w:hAnsi="Tahoma" w:cs="Tahoma"/>
          <w:b/>
          <w:color w:val="004990"/>
          <w:sz w:val="22"/>
          <w:szCs w:val="22"/>
        </w:rPr>
        <w:t>.-</w:t>
      </w:r>
      <w:r w:rsidRPr="00EE16D2">
        <w:rPr>
          <w:rFonts w:ascii="Tahoma" w:hAnsi="Tahoma" w:cs="Tahoma"/>
          <w:color w:val="004990"/>
          <w:sz w:val="22"/>
          <w:szCs w:val="22"/>
        </w:rPr>
        <w:t xml:space="preserve"> En cumplimiento a la Carta de Adjudicación, el PROVEEDOR, cumplirá el objeto del presente contrato </w:t>
      </w:r>
      <w:proofErr w:type="gramStart"/>
      <w:r w:rsidRPr="00EE16D2">
        <w:rPr>
          <w:rFonts w:ascii="Tahoma" w:hAnsi="Tahoma" w:cs="Tahoma"/>
          <w:b/>
          <w:color w:val="004990"/>
          <w:sz w:val="22"/>
          <w:szCs w:val="22"/>
        </w:rPr>
        <w:t>en …</w:t>
      </w:r>
      <w:proofErr w:type="gramEnd"/>
      <w:r w:rsidRPr="00EE16D2">
        <w:rPr>
          <w:rFonts w:ascii="Tahoma" w:hAnsi="Tahoma" w:cs="Tahoma"/>
          <w:b/>
          <w:color w:val="004990"/>
          <w:sz w:val="22"/>
          <w:szCs w:val="22"/>
        </w:rPr>
        <w:t xml:space="preserve">……(días calendario/hábiles/meses….) computables a partir de ……………………... </w:t>
      </w:r>
    </w:p>
    <w:p w14:paraId="19C7BAEC" w14:textId="77777777" w:rsidR="00486B44" w:rsidRPr="00EE16D2" w:rsidRDefault="00486B44" w:rsidP="00486B44">
      <w:pPr>
        <w:spacing w:before="120"/>
        <w:jc w:val="both"/>
        <w:rPr>
          <w:rFonts w:ascii="Tahoma" w:hAnsi="Tahoma" w:cs="Tahoma"/>
          <w:b/>
          <w:color w:val="004990"/>
          <w:sz w:val="22"/>
          <w:szCs w:val="22"/>
        </w:rPr>
      </w:pPr>
      <w:r w:rsidRPr="00EE16D2">
        <w:rPr>
          <w:rFonts w:ascii="Tahoma" w:hAnsi="Tahoma" w:cs="Tahoma"/>
          <w:b/>
          <w:color w:val="004990"/>
          <w:sz w:val="22"/>
          <w:szCs w:val="22"/>
        </w:rPr>
        <w:t>(ESTO VARÍA DE CONFORMIDAD A LO ESTABLECIDO EN LOS TÉRMINOS BÁSICOS DE CONTRATACIÓN Y LA CARTA DE ADJUDICACIÓN).</w:t>
      </w:r>
    </w:p>
    <w:p w14:paraId="1E5ABCB0"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color w:val="004990"/>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1A057452"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b/>
          <w:color w:val="004990"/>
          <w:sz w:val="22"/>
          <w:szCs w:val="22"/>
          <w:u w:val="single"/>
          <w:lang w:val="es-BO"/>
        </w:rPr>
        <w:t>NOVENA</w:t>
      </w:r>
      <w:r w:rsidRPr="00EE16D2">
        <w:rPr>
          <w:rFonts w:ascii="Tahoma" w:hAnsi="Tahoma" w:cs="Tahoma"/>
          <w:b/>
          <w:color w:val="004990"/>
          <w:sz w:val="22"/>
          <w:szCs w:val="22"/>
          <w:u w:val="single"/>
        </w:rPr>
        <w:t>: GARANTÍAS</w:t>
      </w:r>
      <w:r w:rsidRPr="00EE16D2">
        <w:rPr>
          <w:rFonts w:ascii="Tahoma" w:hAnsi="Tahoma" w:cs="Tahoma"/>
          <w:color w:val="004990"/>
          <w:sz w:val="22"/>
          <w:szCs w:val="22"/>
        </w:rPr>
        <w:t xml:space="preserve">.- Las garantías señaladas en la presente cláusula, </w:t>
      </w:r>
      <w:r w:rsidRPr="00EE16D2">
        <w:rPr>
          <w:rFonts w:ascii="Tahoma" w:hAnsi="Tahoma" w:cs="Tahoma"/>
          <w:color w:val="004990"/>
          <w:sz w:val="22"/>
          <w:szCs w:val="22"/>
          <w:lang w:val="es-BO"/>
        </w:rPr>
        <w:t>serán exigibles y ejecutable de acuerdo a las leyes bolivianas</w:t>
      </w:r>
      <w:r w:rsidRPr="00EE16D2">
        <w:rPr>
          <w:rFonts w:ascii="Tahoma" w:hAnsi="Tahoma" w:cs="Tahoma"/>
          <w:color w:val="004990"/>
          <w:sz w:val="22"/>
          <w:szCs w:val="22"/>
        </w:rPr>
        <w:t xml:space="preserve">, si </w:t>
      </w:r>
      <w:r w:rsidRPr="00EE16D2">
        <w:rPr>
          <w:rFonts w:ascii="Tahoma" w:hAnsi="Tahoma" w:cs="Tahoma"/>
          <w:color w:val="004990"/>
          <w:sz w:val="22"/>
          <w:szCs w:val="22"/>
          <w:lang w:val="es-BO"/>
        </w:rPr>
        <w:t>el PROVEEDOR</w:t>
      </w:r>
      <w:r w:rsidRPr="00EE16D2">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E4C3319" w14:textId="77777777" w:rsidR="00486B44" w:rsidRPr="00EE16D2" w:rsidRDefault="00486B44" w:rsidP="00486B44">
      <w:pPr>
        <w:spacing w:before="120"/>
        <w:ind w:left="567" w:hanging="567"/>
        <w:jc w:val="both"/>
        <w:rPr>
          <w:rFonts w:ascii="Tahoma" w:hAnsi="Tahoma" w:cs="Tahoma"/>
          <w:color w:val="004990"/>
          <w:sz w:val="22"/>
          <w:szCs w:val="22"/>
          <w:lang w:val="es-BO"/>
        </w:rPr>
      </w:pPr>
      <w:r w:rsidRPr="00EE16D2">
        <w:rPr>
          <w:rFonts w:ascii="Tahoma" w:hAnsi="Tahoma" w:cs="Tahoma"/>
          <w:color w:val="004990"/>
          <w:sz w:val="22"/>
          <w:szCs w:val="22"/>
        </w:rPr>
        <w:t>9.1</w:t>
      </w:r>
      <w:r w:rsidRPr="00EE16D2">
        <w:rPr>
          <w:rFonts w:ascii="Tahoma" w:hAnsi="Tahoma" w:cs="Tahoma"/>
          <w:bCs/>
          <w:color w:val="004990"/>
          <w:sz w:val="22"/>
          <w:szCs w:val="22"/>
        </w:rPr>
        <w:t xml:space="preserve">  </w:t>
      </w:r>
      <w:r w:rsidRPr="00EE16D2">
        <w:rPr>
          <w:rFonts w:ascii="Tahoma" w:hAnsi="Tahoma" w:cs="Tahoma"/>
          <w:bCs/>
          <w:color w:val="004990"/>
          <w:sz w:val="22"/>
          <w:szCs w:val="22"/>
        </w:rPr>
        <w:tab/>
      </w:r>
      <w:r w:rsidRPr="00EE16D2">
        <w:rPr>
          <w:rFonts w:ascii="Tahoma" w:hAnsi="Tahoma" w:cs="Tahoma"/>
          <w:b/>
          <w:bCs/>
          <w:color w:val="004990"/>
          <w:sz w:val="22"/>
          <w:szCs w:val="22"/>
          <w:u w:val="single"/>
          <w:lang w:val="es-BO"/>
        </w:rPr>
        <w:t>Garantía de Cumplimiento de Contrato</w:t>
      </w:r>
      <w:r w:rsidRPr="00EE16D2">
        <w:rPr>
          <w:rFonts w:ascii="Tahoma" w:hAnsi="Tahoma" w:cs="Tahoma"/>
          <w:b/>
          <w:color w:val="004990"/>
          <w:sz w:val="22"/>
          <w:szCs w:val="22"/>
          <w:lang w:val="es-BO"/>
        </w:rPr>
        <w:t>.-</w:t>
      </w:r>
      <w:r w:rsidRPr="00EE16D2">
        <w:rPr>
          <w:rFonts w:ascii="Tahoma" w:hAnsi="Tahoma" w:cs="Tahoma"/>
          <w:color w:val="004990"/>
          <w:sz w:val="22"/>
          <w:szCs w:val="22"/>
          <w:lang w:val="es-BO"/>
        </w:rPr>
        <w:t xml:space="preserve"> Para garantizar el cumplimiento del presente contrato, el</w:t>
      </w:r>
      <w:r w:rsidRPr="00EE16D2">
        <w:rPr>
          <w:rFonts w:ascii="Tahoma" w:hAnsi="Tahoma" w:cs="Tahoma"/>
          <w:b/>
          <w:color w:val="004990"/>
          <w:sz w:val="22"/>
          <w:szCs w:val="22"/>
          <w:lang w:val="es-BO"/>
        </w:rPr>
        <w:t xml:space="preserve"> </w:t>
      </w:r>
      <w:r w:rsidRPr="00EE16D2">
        <w:rPr>
          <w:rFonts w:ascii="Tahoma" w:hAnsi="Tahoma" w:cs="Tahoma"/>
          <w:color w:val="004990"/>
          <w:sz w:val="22"/>
          <w:szCs w:val="22"/>
          <w:lang w:val="es-BO"/>
        </w:rPr>
        <w:t xml:space="preserve">PROVEEDOR presentó a ENTEL S.A. la Boleta/Póliza de Garantía N° ……. emitida por el Banco……………………………….. </w:t>
      </w:r>
      <w:proofErr w:type="gramStart"/>
      <w:r w:rsidRPr="00EE16D2">
        <w:rPr>
          <w:rFonts w:ascii="Tahoma" w:hAnsi="Tahoma" w:cs="Tahoma"/>
          <w:color w:val="004990"/>
          <w:sz w:val="22"/>
          <w:szCs w:val="22"/>
          <w:lang w:val="es-BO"/>
        </w:rPr>
        <w:t>por</w:t>
      </w:r>
      <w:proofErr w:type="gramEnd"/>
      <w:r w:rsidRPr="00EE16D2">
        <w:rPr>
          <w:rFonts w:ascii="Tahoma" w:hAnsi="Tahoma" w:cs="Tahoma"/>
          <w:color w:val="004990"/>
          <w:sz w:val="22"/>
          <w:szCs w:val="22"/>
          <w:lang w:val="es-BO"/>
        </w:rPr>
        <w:t xml:space="preserve"> la suma de ……………………… </w:t>
      </w:r>
      <w:r w:rsidRPr="00EE16D2">
        <w:rPr>
          <w:rFonts w:ascii="Tahoma" w:hAnsi="Tahoma" w:cs="Tahoma"/>
          <w:color w:val="004990"/>
          <w:sz w:val="22"/>
          <w:szCs w:val="22"/>
          <w:lang w:val="es-BO"/>
        </w:rPr>
        <w:lastRenderedPageBreak/>
        <w:t>(…………………………………… 00/</w:t>
      </w:r>
      <w:proofErr w:type="gramStart"/>
      <w:r w:rsidRPr="00EE16D2">
        <w:rPr>
          <w:rFonts w:ascii="Tahoma" w:hAnsi="Tahoma" w:cs="Tahoma"/>
          <w:color w:val="004990"/>
          <w:sz w:val="22"/>
          <w:szCs w:val="22"/>
          <w:lang w:val="es-BO"/>
        </w:rPr>
        <w:t>100 …</w:t>
      </w:r>
      <w:proofErr w:type="gramEnd"/>
      <w:r w:rsidRPr="00EE16D2">
        <w:rPr>
          <w:rFonts w:ascii="Tahoma" w:hAnsi="Tahoma" w:cs="Tahoma"/>
          <w:color w:val="004990"/>
          <w:sz w:val="22"/>
          <w:szCs w:val="22"/>
          <w:lang w:val="es-BO"/>
        </w:rPr>
        <w:t xml:space="preserve">………………..) </w:t>
      </w:r>
      <w:proofErr w:type="gramStart"/>
      <w:r w:rsidRPr="00EE16D2">
        <w:rPr>
          <w:rFonts w:ascii="Tahoma" w:hAnsi="Tahoma" w:cs="Tahoma"/>
          <w:color w:val="004990"/>
          <w:sz w:val="22"/>
          <w:szCs w:val="22"/>
          <w:lang w:val="es-BO"/>
        </w:rPr>
        <w:t>con</w:t>
      </w:r>
      <w:proofErr w:type="gramEnd"/>
      <w:r w:rsidRPr="00EE16D2">
        <w:rPr>
          <w:rFonts w:ascii="Tahoma" w:hAnsi="Tahoma" w:cs="Tahoma"/>
          <w:color w:val="004990"/>
          <w:sz w:val="22"/>
          <w:szCs w:val="22"/>
          <w:lang w:val="es-BO"/>
        </w:rPr>
        <w:t xml:space="preserve"> vigencia a partir del ../../.. </w:t>
      </w:r>
      <w:proofErr w:type="gramStart"/>
      <w:r w:rsidRPr="00EE16D2">
        <w:rPr>
          <w:rFonts w:ascii="Tahoma" w:hAnsi="Tahoma" w:cs="Tahoma"/>
          <w:color w:val="004990"/>
          <w:sz w:val="22"/>
          <w:szCs w:val="22"/>
          <w:lang w:val="es-BO"/>
        </w:rPr>
        <w:t>al</w:t>
      </w:r>
      <w:proofErr w:type="gramEnd"/>
      <w:r w:rsidRPr="00EE16D2">
        <w:rPr>
          <w:rFonts w:ascii="Tahoma" w:hAnsi="Tahoma" w:cs="Tahoma"/>
          <w:color w:val="004990"/>
          <w:sz w:val="22"/>
          <w:szCs w:val="22"/>
          <w:lang w:val="es-BO"/>
        </w:rPr>
        <w:t xml:space="preserve"> ../../..</w:t>
      </w:r>
      <w:proofErr w:type="gramStart"/>
      <w:r w:rsidRPr="00EE16D2">
        <w:rPr>
          <w:rFonts w:ascii="Tahoma" w:hAnsi="Tahoma" w:cs="Tahoma"/>
          <w:color w:val="004990"/>
          <w:sz w:val="22"/>
          <w:szCs w:val="22"/>
          <w:lang w:val="es-BO"/>
        </w:rPr>
        <w:t>,</w:t>
      </w:r>
      <w:proofErr w:type="gramEnd"/>
      <w:r w:rsidRPr="00EE16D2">
        <w:rPr>
          <w:rFonts w:ascii="Tahoma" w:hAnsi="Tahoma" w:cs="Tahoma"/>
          <w:color w:val="004990"/>
          <w:sz w:val="22"/>
          <w:szCs w:val="22"/>
          <w:lang w:val="es-BO"/>
        </w:rPr>
        <w:t xml:space="preserve"> con la característica de renovable, irrevocable de ejecución inmediata</w:t>
      </w:r>
      <w:r w:rsidRPr="00EE16D2">
        <w:rPr>
          <w:rFonts w:ascii="Tahoma" w:hAnsi="Tahoma" w:cs="Tahoma"/>
          <w:bCs/>
          <w:color w:val="004990"/>
          <w:sz w:val="22"/>
          <w:szCs w:val="22"/>
          <w:lang w:val="es-BO"/>
        </w:rPr>
        <w:t xml:space="preserve"> y a primer requerimiento, </w:t>
      </w:r>
      <w:r w:rsidRPr="00EE16D2">
        <w:rPr>
          <w:rFonts w:ascii="Tahoma" w:hAnsi="Tahoma" w:cs="Tahoma"/>
          <w:color w:val="004990"/>
          <w:sz w:val="22"/>
          <w:szCs w:val="22"/>
          <w:lang w:val="es-BO"/>
        </w:rPr>
        <w:t>equivalente al diez por ciento (10%) del valor total del presente contrato.</w:t>
      </w:r>
    </w:p>
    <w:p w14:paraId="2C512099" w14:textId="77777777" w:rsidR="00486B44" w:rsidRPr="00EE16D2" w:rsidRDefault="00486B44" w:rsidP="00486B44">
      <w:pPr>
        <w:spacing w:before="120"/>
        <w:ind w:left="567" w:hanging="567"/>
        <w:jc w:val="both"/>
        <w:rPr>
          <w:rFonts w:ascii="Tahoma" w:hAnsi="Tahoma" w:cs="Tahoma"/>
          <w:color w:val="004990"/>
          <w:sz w:val="22"/>
          <w:szCs w:val="22"/>
          <w:lang w:val="es-BO"/>
        </w:rPr>
      </w:pPr>
      <w:r w:rsidRPr="00EE16D2">
        <w:rPr>
          <w:rFonts w:ascii="Tahoma" w:hAnsi="Tahoma" w:cs="Tahoma"/>
          <w:color w:val="004990"/>
          <w:sz w:val="22"/>
          <w:szCs w:val="22"/>
          <w:lang w:val="es-BO"/>
        </w:rPr>
        <w:t>9.2</w:t>
      </w:r>
      <w:r w:rsidRPr="00EE16D2">
        <w:rPr>
          <w:rFonts w:ascii="Tahoma" w:hAnsi="Tahoma" w:cs="Tahoma"/>
          <w:color w:val="004990"/>
          <w:sz w:val="22"/>
          <w:szCs w:val="22"/>
          <w:lang w:val="es-BO"/>
        </w:rPr>
        <w:tab/>
      </w:r>
      <w:r w:rsidRPr="00EE16D2">
        <w:rPr>
          <w:rFonts w:ascii="Tahoma" w:hAnsi="Tahoma" w:cs="Tahoma"/>
          <w:b/>
          <w:color w:val="004990"/>
          <w:sz w:val="22"/>
          <w:szCs w:val="22"/>
          <w:u w:val="single"/>
          <w:lang w:val="es-BO"/>
        </w:rPr>
        <w:t>Garantía de Calidad de Bienes</w:t>
      </w:r>
      <w:r w:rsidRPr="00EE16D2">
        <w:rPr>
          <w:rFonts w:ascii="Tahoma" w:hAnsi="Tahoma" w:cs="Tahoma"/>
          <w:b/>
          <w:color w:val="004990"/>
          <w:sz w:val="22"/>
          <w:szCs w:val="22"/>
          <w:lang w:val="es-BO"/>
        </w:rPr>
        <w:t>.-</w:t>
      </w:r>
      <w:r w:rsidRPr="00EE16D2">
        <w:rPr>
          <w:rFonts w:ascii="Tahoma" w:hAnsi="Tahoma" w:cs="Tahoma"/>
          <w:color w:val="004990"/>
          <w:sz w:val="22"/>
          <w:szCs w:val="22"/>
          <w:lang w:val="es-BO"/>
        </w:rPr>
        <w:t xml:space="preserve"> (De acuerdo a los Términos Básicos de Contratación y a la carta de adjudicación).</w:t>
      </w:r>
    </w:p>
    <w:p w14:paraId="3F5C513E"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b/>
          <w:color w:val="004990"/>
          <w:sz w:val="22"/>
          <w:szCs w:val="22"/>
          <w:u w:val="single"/>
          <w:lang w:val="es-BO"/>
        </w:rPr>
        <w:t>DÉCIMA: CONTROL DE CALIDAD</w:t>
      </w:r>
      <w:r w:rsidRPr="00EE16D2">
        <w:rPr>
          <w:rFonts w:ascii="Tahoma" w:hAnsi="Tahoma" w:cs="Tahoma"/>
          <w:b/>
          <w:color w:val="004990"/>
          <w:sz w:val="22"/>
          <w:szCs w:val="22"/>
          <w:lang w:val="es-BO"/>
        </w:rPr>
        <w:t xml:space="preserve">.- </w:t>
      </w:r>
      <w:r w:rsidRPr="00EE16D2">
        <w:rPr>
          <w:rFonts w:ascii="Tahoma" w:hAnsi="Tahoma" w:cs="Tahoma"/>
          <w:color w:val="004990"/>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EE16D2">
        <w:rPr>
          <w:rFonts w:ascii="Tahoma" w:hAnsi="Tahoma" w:cs="Tahoma"/>
          <w:b/>
          <w:color w:val="004990"/>
          <w:sz w:val="22"/>
          <w:szCs w:val="22"/>
          <w:lang w:val="es-BO"/>
        </w:rPr>
        <w:t xml:space="preserve">(DE ACUERDO A LA CARTA DE ADJUDICACIÓN) </w:t>
      </w:r>
      <w:r w:rsidRPr="00EE16D2">
        <w:rPr>
          <w:rFonts w:ascii="Tahoma" w:hAnsi="Tahoma" w:cs="Tahoma"/>
          <w:color w:val="004990"/>
          <w:sz w:val="22"/>
          <w:szCs w:val="22"/>
          <w:lang w:val="es-BO"/>
        </w:rPr>
        <w:t>a favor del PROVEEDOR cuando se hayan cumplido con los requerimientos determinados.</w:t>
      </w:r>
    </w:p>
    <w:p w14:paraId="53A59230"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b/>
          <w:color w:val="004990"/>
          <w:sz w:val="22"/>
          <w:szCs w:val="22"/>
          <w:u w:val="single"/>
        </w:rPr>
        <w:t>DÉCIMA PRIMERA: OBLIGACIONES</w:t>
      </w:r>
      <w:r w:rsidRPr="00EE16D2">
        <w:rPr>
          <w:rFonts w:ascii="Tahoma" w:hAnsi="Tahoma" w:cs="Tahoma"/>
          <w:b/>
          <w:color w:val="004990"/>
          <w:sz w:val="22"/>
          <w:szCs w:val="22"/>
        </w:rPr>
        <w:t>.</w:t>
      </w:r>
      <w:r w:rsidRPr="00EE16D2">
        <w:rPr>
          <w:rFonts w:ascii="Tahoma" w:hAnsi="Tahoma" w:cs="Tahoma"/>
          <w:color w:val="004990"/>
          <w:sz w:val="22"/>
          <w:szCs w:val="22"/>
        </w:rPr>
        <w:t>- Al margen de las obligaciones establecidas en las cláusulas precedentes, las Partes se comprometen a cumplir las siguientes:</w:t>
      </w:r>
    </w:p>
    <w:p w14:paraId="11E60D0A" w14:textId="77777777" w:rsidR="00486B44" w:rsidRPr="00EE16D2" w:rsidRDefault="00486B44" w:rsidP="00486B44">
      <w:pPr>
        <w:spacing w:before="120"/>
        <w:ind w:left="567" w:hanging="567"/>
        <w:jc w:val="both"/>
        <w:rPr>
          <w:rFonts w:ascii="Tahoma" w:hAnsi="Tahoma" w:cs="Tahoma"/>
          <w:color w:val="004990"/>
          <w:sz w:val="22"/>
          <w:szCs w:val="22"/>
        </w:rPr>
      </w:pPr>
      <w:r w:rsidRPr="00EE16D2">
        <w:rPr>
          <w:rFonts w:ascii="Tahoma" w:hAnsi="Tahoma" w:cs="Tahoma"/>
          <w:color w:val="004990"/>
          <w:sz w:val="22"/>
          <w:szCs w:val="22"/>
        </w:rPr>
        <w:t>11.1</w:t>
      </w:r>
      <w:r w:rsidRPr="00EE16D2">
        <w:rPr>
          <w:rFonts w:ascii="Tahoma" w:hAnsi="Tahoma" w:cs="Tahoma"/>
          <w:color w:val="004990"/>
          <w:sz w:val="22"/>
          <w:szCs w:val="22"/>
        </w:rPr>
        <w:tab/>
        <w:t xml:space="preserve">PROVEEDOR: </w:t>
      </w:r>
      <w:r w:rsidRPr="00EE16D2">
        <w:rPr>
          <w:rFonts w:ascii="Tahoma" w:hAnsi="Tahoma" w:cs="Tahoma"/>
          <w:b/>
          <w:color w:val="004990"/>
          <w:sz w:val="22"/>
          <w:szCs w:val="22"/>
        </w:rPr>
        <w:t>A SER ESTABLECIDAS POR LA UNIDAD SOLICITANTE DE CONFORMIDAD A LOS TÉRMINOS BÁSICOS DE CONTRATACIÓN)</w:t>
      </w:r>
    </w:p>
    <w:p w14:paraId="418EE4B1"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11.1.1</w:t>
      </w:r>
      <w:r w:rsidRPr="00EE16D2">
        <w:rPr>
          <w:rFonts w:ascii="Tahoma" w:hAnsi="Tahoma" w:cs="Tahoma"/>
          <w:color w:val="004990"/>
          <w:sz w:val="22"/>
          <w:szCs w:val="22"/>
        </w:rPr>
        <w:tab/>
        <w:t>………………………….</w:t>
      </w:r>
    </w:p>
    <w:p w14:paraId="21E82CA6"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11.1.2</w:t>
      </w:r>
      <w:r w:rsidRPr="00EE16D2">
        <w:rPr>
          <w:rFonts w:ascii="Tahoma" w:hAnsi="Tahoma" w:cs="Tahoma"/>
          <w:color w:val="004990"/>
          <w:sz w:val="22"/>
          <w:szCs w:val="22"/>
        </w:rPr>
        <w:tab/>
        <w:t>…………………………………...</w:t>
      </w:r>
    </w:p>
    <w:p w14:paraId="6305A7AE"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11.1.3</w:t>
      </w:r>
      <w:r w:rsidRPr="00EE16D2">
        <w:rPr>
          <w:rFonts w:ascii="Tahoma" w:hAnsi="Tahoma" w:cs="Tahoma"/>
          <w:color w:val="004990"/>
          <w:sz w:val="22"/>
          <w:szCs w:val="22"/>
        </w:rPr>
        <w:tab/>
        <w:t>………………………………………………..</w:t>
      </w:r>
    </w:p>
    <w:p w14:paraId="6AFEB412"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11.1.4</w:t>
      </w:r>
      <w:r w:rsidRPr="00EE16D2">
        <w:rPr>
          <w:rFonts w:ascii="Tahoma" w:hAnsi="Tahoma" w:cs="Tahoma"/>
          <w:color w:val="004990"/>
          <w:sz w:val="22"/>
          <w:szCs w:val="22"/>
        </w:rPr>
        <w:tab/>
        <w:t>…………………………………………………</w:t>
      </w:r>
    </w:p>
    <w:p w14:paraId="484F0C07"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11.1.5</w:t>
      </w:r>
      <w:r w:rsidRPr="00EE16D2">
        <w:rPr>
          <w:rFonts w:ascii="Tahoma" w:hAnsi="Tahoma" w:cs="Tahoma"/>
          <w:color w:val="004990"/>
          <w:sz w:val="22"/>
          <w:szCs w:val="22"/>
        </w:rPr>
        <w:tab/>
        <w:t>…………………………………………...</w:t>
      </w:r>
    </w:p>
    <w:p w14:paraId="1B8D3B31"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11.1.6</w:t>
      </w:r>
      <w:r w:rsidRPr="00EE16D2">
        <w:rPr>
          <w:rFonts w:ascii="Tahoma" w:hAnsi="Tahoma" w:cs="Tahoma"/>
          <w:color w:val="004990"/>
          <w:sz w:val="22"/>
          <w:szCs w:val="22"/>
        </w:rPr>
        <w:tab/>
        <w:t>…………………………………………………………….</w:t>
      </w:r>
    </w:p>
    <w:p w14:paraId="142487B1"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11.1.7</w:t>
      </w:r>
      <w:r w:rsidRPr="00EE16D2">
        <w:rPr>
          <w:rFonts w:ascii="Tahoma" w:hAnsi="Tahoma" w:cs="Tahoma"/>
          <w:color w:val="004990"/>
          <w:sz w:val="22"/>
          <w:szCs w:val="22"/>
        </w:rPr>
        <w:tab/>
        <w:t>…………………………………………………….. etc.</w:t>
      </w:r>
    </w:p>
    <w:p w14:paraId="58765050" w14:textId="77777777" w:rsidR="00486B44" w:rsidRPr="00EE16D2" w:rsidRDefault="00486B44" w:rsidP="00486B44">
      <w:pPr>
        <w:tabs>
          <w:tab w:val="num" w:pos="-1985"/>
        </w:tabs>
        <w:spacing w:before="120"/>
        <w:ind w:left="567" w:hanging="567"/>
        <w:jc w:val="both"/>
        <w:rPr>
          <w:rFonts w:ascii="Tahoma" w:hAnsi="Tahoma" w:cs="Tahoma"/>
          <w:color w:val="004990"/>
          <w:sz w:val="22"/>
          <w:szCs w:val="22"/>
        </w:rPr>
      </w:pPr>
      <w:r w:rsidRPr="00EE16D2">
        <w:rPr>
          <w:rFonts w:ascii="Tahoma" w:hAnsi="Tahoma" w:cs="Tahoma"/>
          <w:color w:val="004990"/>
          <w:sz w:val="22"/>
          <w:szCs w:val="22"/>
        </w:rPr>
        <w:t>11.2</w:t>
      </w:r>
      <w:r w:rsidRPr="00EE16D2">
        <w:rPr>
          <w:rFonts w:ascii="Tahoma" w:hAnsi="Tahoma" w:cs="Tahoma"/>
          <w:color w:val="004990"/>
          <w:sz w:val="22"/>
          <w:szCs w:val="22"/>
        </w:rPr>
        <w:tab/>
        <w:t>ENTEL S.A.:</w:t>
      </w:r>
    </w:p>
    <w:p w14:paraId="4DF4040C" w14:textId="77777777" w:rsidR="00486B44" w:rsidRPr="00EE16D2" w:rsidRDefault="00486B44" w:rsidP="00486B44">
      <w:pPr>
        <w:spacing w:before="120"/>
        <w:ind w:left="1418" w:hanging="851"/>
        <w:jc w:val="both"/>
        <w:rPr>
          <w:rFonts w:ascii="Tahoma" w:hAnsi="Tahoma" w:cs="Tahoma"/>
          <w:color w:val="004990"/>
          <w:sz w:val="22"/>
          <w:szCs w:val="22"/>
          <w:lang w:val="es-BO"/>
        </w:rPr>
      </w:pPr>
      <w:r w:rsidRPr="00EE16D2">
        <w:rPr>
          <w:rFonts w:ascii="Tahoma" w:hAnsi="Tahoma" w:cs="Tahoma"/>
          <w:color w:val="004990"/>
          <w:sz w:val="22"/>
          <w:szCs w:val="22"/>
        </w:rPr>
        <w:t>11.2.1</w:t>
      </w:r>
      <w:r w:rsidRPr="00EE16D2">
        <w:rPr>
          <w:rFonts w:ascii="Tahoma" w:hAnsi="Tahoma" w:cs="Tahoma"/>
          <w:color w:val="004990"/>
          <w:sz w:val="22"/>
          <w:szCs w:val="22"/>
        </w:rPr>
        <w:tab/>
      </w:r>
      <w:r w:rsidRPr="00EE16D2">
        <w:rPr>
          <w:rFonts w:ascii="Tahoma" w:hAnsi="Tahoma" w:cs="Tahoma"/>
          <w:color w:val="004990"/>
          <w:sz w:val="22"/>
          <w:szCs w:val="22"/>
          <w:lang w:val="es-BO"/>
        </w:rPr>
        <w:t>Efectuar a favor del PROVEEDOR, el/los correspondiente/s pago/s por el objeto del presente contrato.</w:t>
      </w:r>
    </w:p>
    <w:p w14:paraId="254C2B49"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11.2.2</w:t>
      </w:r>
      <w:r w:rsidRPr="00EE16D2">
        <w:rPr>
          <w:rFonts w:ascii="Tahoma" w:hAnsi="Tahoma" w:cs="Tahoma"/>
          <w:color w:val="004990"/>
          <w:sz w:val="22"/>
          <w:szCs w:val="22"/>
        </w:rPr>
        <w:tab/>
        <w:t>Proporcionar al personal del PROVEEDOR las autorizaciones para el ingreso y uso de ambientes, si corresponde.</w:t>
      </w:r>
    </w:p>
    <w:p w14:paraId="76254AB6" w14:textId="77777777" w:rsidR="00486B44" w:rsidRPr="00EE16D2" w:rsidRDefault="00486B44" w:rsidP="00486B44">
      <w:pPr>
        <w:tabs>
          <w:tab w:val="num" w:pos="-1985"/>
        </w:tabs>
        <w:spacing w:before="120"/>
        <w:ind w:left="1418" w:hanging="851"/>
        <w:jc w:val="both"/>
        <w:rPr>
          <w:rFonts w:ascii="Tahoma" w:hAnsi="Tahoma" w:cs="Tahoma"/>
          <w:color w:val="004990"/>
          <w:sz w:val="22"/>
          <w:szCs w:val="22"/>
        </w:rPr>
      </w:pPr>
      <w:r w:rsidRPr="00EE16D2">
        <w:rPr>
          <w:rFonts w:ascii="Tahoma" w:hAnsi="Tahoma" w:cs="Tahoma"/>
          <w:color w:val="004990"/>
          <w:sz w:val="22"/>
          <w:szCs w:val="22"/>
        </w:rPr>
        <w:t>11.2.3</w:t>
      </w:r>
      <w:r w:rsidRPr="00EE16D2">
        <w:rPr>
          <w:rFonts w:ascii="Tahoma" w:hAnsi="Tahoma" w:cs="Tahoma"/>
          <w:color w:val="004990"/>
          <w:sz w:val="22"/>
          <w:szCs w:val="22"/>
        </w:rPr>
        <w:tab/>
        <w:t>Poner a disposición del PROVEEDOR personal para efectuar las pruebas de aceptación provisional.</w:t>
      </w:r>
    </w:p>
    <w:p w14:paraId="0FB014FE" w14:textId="77777777" w:rsidR="00486B44" w:rsidRPr="00EE16D2" w:rsidRDefault="00486B44" w:rsidP="00486B44">
      <w:pPr>
        <w:tabs>
          <w:tab w:val="num" w:pos="-1985"/>
        </w:tabs>
        <w:spacing w:before="120"/>
        <w:jc w:val="both"/>
        <w:rPr>
          <w:rFonts w:ascii="Tahoma" w:hAnsi="Tahoma" w:cs="Tahoma"/>
          <w:b/>
          <w:iCs/>
          <w:color w:val="004990"/>
          <w:spacing w:val="-3"/>
          <w:sz w:val="22"/>
          <w:szCs w:val="22"/>
          <w:lang w:val="es-BO"/>
        </w:rPr>
      </w:pPr>
      <w:r w:rsidRPr="00EE16D2">
        <w:rPr>
          <w:rFonts w:ascii="Tahoma" w:hAnsi="Tahoma" w:cs="Tahoma"/>
          <w:b/>
          <w:color w:val="004990"/>
          <w:sz w:val="22"/>
          <w:szCs w:val="22"/>
        </w:rPr>
        <w:t>DÉCIMA SEGUNDA: SUPERVISIÓN.-</w:t>
      </w:r>
      <w:r w:rsidRPr="00EE16D2">
        <w:rPr>
          <w:rFonts w:ascii="Tahoma" w:hAnsi="Tahoma" w:cs="Tahoma"/>
          <w:color w:val="004990"/>
          <w:sz w:val="22"/>
          <w:szCs w:val="22"/>
        </w:rPr>
        <w:t xml:space="preserve"> </w:t>
      </w:r>
      <w:r w:rsidRPr="00EE16D2">
        <w:rPr>
          <w:rFonts w:ascii="Tahoma" w:hAnsi="Tahoma" w:cs="Tahoma"/>
          <w:iCs/>
          <w:color w:val="004990"/>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EE16D2">
        <w:rPr>
          <w:rFonts w:ascii="Tahoma" w:hAnsi="Tahoma" w:cs="Tahoma"/>
          <w:iCs/>
          <w:color w:val="004990"/>
          <w:spacing w:val="-3"/>
          <w:sz w:val="22"/>
          <w:szCs w:val="22"/>
          <w:lang w:val="es-BO"/>
        </w:rPr>
        <w:t>de …</w:t>
      </w:r>
      <w:proofErr w:type="gramEnd"/>
      <w:r w:rsidRPr="00EE16D2">
        <w:rPr>
          <w:rFonts w:ascii="Tahoma" w:hAnsi="Tahoma" w:cs="Tahoma"/>
          <w:iCs/>
          <w:color w:val="004990"/>
          <w:spacing w:val="-3"/>
          <w:sz w:val="22"/>
          <w:szCs w:val="22"/>
          <w:lang w:val="es-BO"/>
        </w:rPr>
        <w:t>…………………… dependiente de la Gerencia Nacional de …………………</w:t>
      </w:r>
    </w:p>
    <w:p w14:paraId="712204E6"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b/>
          <w:color w:val="004990"/>
          <w:sz w:val="22"/>
          <w:szCs w:val="22"/>
          <w:u w:val="single"/>
        </w:rPr>
        <w:t>DÉCIMA TERCERA: MULTAS</w:t>
      </w:r>
      <w:r w:rsidRPr="00EE16D2">
        <w:rPr>
          <w:rFonts w:ascii="Tahoma" w:hAnsi="Tahoma" w:cs="Tahoma"/>
          <w:b/>
          <w:color w:val="004990"/>
          <w:sz w:val="22"/>
          <w:szCs w:val="22"/>
        </w:rPr>
        <w:t>.-</w:t>
      </w:r>
      <w:r w:rsidRPr="00EE16D2">
        <w:rPr>
          <w:rFonts w:ascii="Tahoma" w:hAnsi="Tahoma" w:cs="Tahoma"/>
          <w:color w:val="004990"/>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4122E756"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color w:val="004990"/>
          <w:sz w:val="22"/>
          <w:szCs w:val="22"/>
        </w:rPr>
        <w:t>En caso que el monto acumulado por multas llegue al veinte por ciento (20%) del valor total del contrato ENTEL S.A. podrá resolver el contrato.</w:t>
      </w:r>
    </w:p>
    <w:p w14:paraId="7311AAC7" w14:textId="77777777" w:rsidR="00486B44" w:rsidRPr="00EE16D2" w:rsidRDefault="00486B44" w:rsidP="00486B44">
      <w:pPr>
        <w:spacing w:before="120"/>
        <w:jc w:val="both"/>
        <w:rPr>
          <w:rFonts w:ascii="Tahoma" w:hAnsi="Tahoma" w:cs="Tahoma"/>
          <w:color w:val="004990"/>
          <w:sz w:val="22"/>
          <w:szCs w:val="22"/>
        </w:rPr>
      </w:pPr>
      <w:r w:rsidRPr="00EE16D2">
        <w:rPr>
          <w:rFonts w:ascii="Tahoma" w:hAnsi="Tahoma" w:cs="Tahoma"/>
          <w:color w:val="004990"/>
          <w:sz w:val="22"/>
          <w:szCs w:val="22"/>
        </w:rPr>
        <w:t>ENTEL S.A., a través de la supervisión, notificará al PROVEEDOR, de manera oficial con la aplicación de multas. Se exceptúa las circunstancias por causa fortuita o fuerza mayor establecidas en el presente contrato.</w:t>
      </w:r>
    </w:p>
    <w:p w14:paraId="07D17AA6" w14:textId="77777777" w:rsidR="00486B44" w:rsidRPr="00EE16D2" w:rsidRDefault="00486B44" w:rsidP="00486B44">
      <w:pPr>
        <w:spacing w:before="120"/>
        <w:jc w:val="both"/>
        <w:rPr>
          <w:rFonts w:ascii="Tahoma" w:hAnsi="Tahoma" w:cs="Tahoma"/>
          <w:b/>
          <w:color w:val="004990"/>
          <w:sz w:val="22"/>
          <w:szCs w:val="22"/>
          <w:lang w:val="es-BO"/>
        </w:rPr>
      </w:pPr>
      <w:r w:rsidRPr="00EE16D2">
        <w:rPr>
          <w:rFonts w:ascii="Tahoma" w:hAnsi="Tahoma" w:cs="Tahoma"/>
          <w:b/>
          <w:color w:val="004990"/>
          <w:sz w:val="22"/>
          <w:szCs w:val="22"/>
          <w:u w:val="single"/>
          <w:lang w:val="es-BO"/>
        </w:rPr>
        <w:lastRenderedPageBreak/>
        <w:t>DÉCIMA CUARTA:</w:t>
      </w:r>
      <w:r w:rsidRPr="00EE16D2">
        <w:rPr>
          <w:rFonts w:ascii="Tahoma" w:hAnsi="Tahoma" w:cs="Tahoma"/>
          <w:b/>
          <w:bCs/>
          <w:color w:val="004990"/>
          <w:sz w:val="22"/>
          <w:szCs w:val="22"/>
          <w:u w:val="single"/>
          <w:lang w:val="es-BO"/>
        </w:rPr>
        <w:t xml:space="preserve"> SOLUCIÓN DE CONTROVERSIAS</w:t>
      </w:r>
      <w:r w:rsidRPr="00EE16D2">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A5AEA94" w14:textId="77777777" w:rsidR="00486B44" w:rsidRPr="00EE16D2" w:rsidRDefault="00486B44" w:rsidP="00486B44">
      <w:pPr>
        <w:widowControl w:val="0"/>
        <w:suppressLineNumbers/>
        <w:tabs>
          <w:tab w:val="decimal" w:pos="-2835"/>
          <w:tab w:val="left" w:pos="851"/>
        </w:tabs>
        <w:suppressAutoHyphens/>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Si las Partes no logran un acuerdo en el plazo de treinta (30) días </w:t>
      </w:r>
      <w:proofErr w:type="gramStart"/>
      <w:r w:rsidRPr="00EE16D2">
        <w:rPr>
          <w:rFonts w:ascii="Tahoma" w:hAnsi="Tahoma" w:cs="Tahoma"/>
          <w:color w:val="004990"/>
          <w:sz w:val="22"/>
          <w:szCs w:val="22"/>
          <w:lang w:val="es-BO"/>
        </w:rPr>
        <w:t>calendario computables</w:t>
      </w:r>
      <w:proofErr w:type="gramEnd"/>
      <w:r w:rsidRPr="00EE16D2">
        <w:rPr>
          <w:rFonts w:ascii="Tahoma" w:hAnsi="Tahoma" w:cs="Tahoma"/>
          <w:color w:val="004990"/>
          <w:sz w:val="22"/>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5CE5F30D" w14:textId="77777777" w:rsidR="00486B44" w:rsidRPr="00EE16D2" w:rsidRDefault="00486B44" w:rsidP="00486B44">
      <w:pPr>
        <w:widowControl w:val="0"/>
        <w:suppressLineNumbers/>
        <w:tabs>
          <w:tab w:val="decimal" w:pos="-2835"/>
          <w:tab w:val="left" w:pos="851"/>
        </w:tabs>
        <w:suppressAutoHyphens/>
        <w:spacing w:before="120"/>
        <w:jc w:val="both"/>
        <w:rPr>
          <w:rFonts w:ascii="Tahoma" w:hAnsi="Tahoma" w:cs="Tahoma"/>
          <w:color w:val="004990"/>
          <w:spacing w:val="-3"/>
          <w:sz w:val="22"/>
          <w:szCs w:val="22"/>
        </w:rPr>
      </w:pPr>
      <w:r w:rsidRPr="00EE16D2">
        <w:rPr>
          <w:rFonts w:ascii="Tahoma" w:hAnsi="Tahoma" w:cs="Tahoma"/>
          <w:b/>
          <w:bCs/>
          <w:color w:val="004990"/>
          <w:sz w:val="22"/>
          <w:szCs w:val="22"/>
          <w:u w:val="single"/>
        </w:rPr>
        <w:t>DÉCIMA QUINTA: NORMAS SOCIO LABORALES</w:t>
      </w:r>
      <w:r w:rsidRPr="00EE16D2">
        <w:rPr>
          <w:rFonts w:ascii="Tahoma" w:hAnsi="Tahoma" w:cs="Tahoma"/>
          <w:bCs/>
          <w:color w:val="004990"/>
          <w:sz w:val="22"/>
          <w:szCs w:val="22"/>
        </w:rPr>
        <w:t xml:space="preserve">.- </w:t>
      </w:r>
      <w:r w:rsidRPr="00EE16D2">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7CAA17E7" w14:textId="77777777" w:rsidR="00486B44" w:rsidRPr="00EE16D2" w:rsidRDefault="00486B44" w:rsidP="00486B44">
      <w:pPr>
        <w:widowControl w:val="0"/>
        <w:suppressLineNumbers/>
        <w:tabs>
          <w:tab w:val="decimal" w:pos="-2835"/>
        </w:tabs>
        <w:suppressAutoHyphens/>
        <w:spacing w:before="120"/>
        <w:jc w:val="both"/>
        <w:rPr>
          <w:rFonts w:ascii="Tahoma" w:hAnsi="Tahoma" w:cs="Tahoma"/>
          <w:color w:val="004990"/>
          <w:spacing w:val="-3"/>
          <w:sz w:val="22"/>
          <w:szCs w:val="22"/>
        </w:rPr>
      </w:pPr>
      <w:r w:rsidRPr="00EE16D2">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464057C" w14:textId="77777777" w:rsidR="00486B44" w:rsidRPr="00EE16D2" w:rsidRDefault="00486B44" w:rsidP="00486B44">
      <w:pPr>
        <w:autoSpaceDE w:val="0"/>
        <w:autoSpaceDN w:val="0"/>
        <w:adjustRightInd w:val="0"/>
        <w:spacing w:before="120"/>
        <w:jc w:val="both"/>
        <w:rPr>
          <w:rFonts w:ascii="Tahoma" w:hAnsi="Tahoma" w:cs="Tahoma"/>
          <w:bCs/>
          <w:color w:val="004990"/>
          <w:sz w:val="22"/>
          <w:szCs w:val="22"/>
        </w:rPr>
      </w:pPr>
      <w:r w:rsidRPr="00EE16D2">
        <w:rPr>
          <w:rFonts w:ascii="Tahoma" w:hAnsi="Tahoma" w:cs="Tahoma"/>
          <w:b/>
          <w:bCs/>
          <w:color w:val="004990"/>
          <w:sz w:val="22"/>
          <w:szCs w:val="22"/>
          <w:u w:val="single"/>
        </w:rPr>
        <w:t>DÉCIMA SEXTA: NORMAS DE SEGURIDAD Y MEDIO AMBIENTE</w:t>
      </w:r>
      <w:r w:rsidRPr="00EE16D2">
        <w:rPr>
          <w:rFonts w:ascii="Tahoma" w:hAnsi="Tahoma" w:cs="Tahoma"/>
          <w:bCs/>
          <w:color w:val="004990"/>
          <w:sz w:val="22"/>
          <w:szCs w:val="22"/>
        </w:rPr>
        <w:t xml:space="preserve">.- El PROVEEDOR se compromete a cumplir estrictamente con todas las disposiciones sobre Higiene, Seguridad Ocupacional y Bienestar. </w:t>
      </w:r>
    </w:p>
    <w:p w14:paraId="2C333699" w14:textId="77777777" w:rsidR="00486B44" w:rsidRPr="00EE16D2" w:rsidRDefault="00486B44" w:rsidP="00486B44">
      <w:pPr>
        <w:autoSpaceDE w:val="0"/>
        <w:autoSpaceDN w:val="0"/>
        <w:adjustRightInd w:val="0"/>
        <w:spacing w:before="120"/>
        <w:jc w:val="both"/>
        <w:rPr>
          <w:rFonts w:ascii="Tahoma" w:hAnsi="Tahoma" w:cs="Tahoma"/>
          <w:bCs/>
          <w:color w:val="004990"/>
          <w:sz w:val="22"/>
          <w:szCs w:val="22"/>
        </w:rPr>
      </w:pPr>
      <w:r w:rsidRPr="00EE16D2">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3C2492C" w14:textId="77777777" w:rsidR="00486B44" w:rsidRPr="00EE16D2" w:rsidRDefault="00486B44" w:rsidP="00486B44">
      <w:pPr>
        <w:spacing w:before="120"/>
        <w:jc w:val="both"/>
        <w:rPr>
          <w:rFonts w:ascii="Tahoma" w:hAnsi="Tahoma" w:cs="Tahoma"/>
          <w:bCs/>
          <w:color w:val="004990"/>
          <w:sz w:val="22"/>
          <w:szCs w:val="22"/>
        </w:rPr>
      </w:pPr>
      <w:r w:rsidRPr="00EE16D2">
        <w:rPr>
          <w:rFonts w:ascii="Tahoma" w:hAnsi="Tahoma" w:cs="Tahoma"/>
          <w:b/>
          <w:bCs/>
          <w:color w:val="004990"/>
          <w:sz w:val="22"/>
          <w:szCs w:val="22"/>
          <w:u w:val="single"/>
        </w:rPr>
        <w:t>DÉCIMA SÉPTIMA: CASO FORTUITO O FUERZA MAYOR</w:t>
      </w:r>
      <w:r w:rsidRPr="00EE16D2">
        <w:rPr>
          <w:rFonts w:ascii="Tahoma" w:hAnsi="Tahoma" w:cs="Tahoma"/>
          <w:b/>
          <w:bCs/>
          <w:color w:val="004990"/>
          <w:sz w:val="22"/>
          <w:szCs w:val="22"/>
        </w:rPr>
        <w:t>.-</w:t>
      </w:r>
      <w:r w:rsidRPr="00EE16D2">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cualquier evento de la naturaleza no controlable o predecible como catástrofes, inundaciones, epidemias, etc. Se entiende como hecho de fuerza mayor los eventos provocados por el hombre como ataques por enemigo público, huelgas (excepto las de su propio personal), actos del Gobierno como entidad soberana nacional, etc. </w:t>
      </w:r>
    </w:p>
    <w:p w14:paraId="0F7E02AA" w14:textId="77777777" w:rsidR="00486B44" w:rsidRPr="00EE16D2" w:rsidRDefault="00486B44" w:rsidP="00486B44">
      <w:pPr>
        <w:spacing w:before="120"/>
        <w:jc w:val="both"/>
        <w:rPr>
          <w:rFonts w:ascii="Tahoma" w:hAnsi="Tahoma" w:cs="Tahoma"/>
          <w:bCs/>
          <w:color w:val="004990"/>
          <w:sz w:val="22"/>
          <w:szCs w:val="22"/>
        </w:rPr>
      </w:pPr>
      <w:r w:rsidRPr="00EE16D2">
        <w:rPr>
          <w:rFonts w:ascii="Tahoma" w:hAnsi="Tahoma" w:cs="Tahoma"/>
          <w:bCs/>
          <w:color w:val="004990"/>
          <w:sz w:val="22"/>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7038F9E3" w14:textId="77777777" w:rsidR="00486B44" w:rsidRPr="00EE16D2" w:rsidRDefault="00486B44" w:rsidP="00486B44">
      <w:pPr>
        <w:autoSpaceDE w:val="0"/>
        <w:autoSpaceDN w:val="0"/>
        <w:adjustRightInd w:val="0"/>
        <w:spacing w:before="120"/>
        <w:jc w:val="both"/>
        <w:rPr>
          <w:rFonts w:ascii="Tahoma" w:hAnsi="Tahoma" w:cs="Tahoma"/>
          <w:iCs/>
          <w:color w:val="004990"/>
          <w:sz w:val="22"/>
          <w:szCs w:val="22"/>
          <w:lang w:val="es-BO" w:eastAsia="es-BO"/>
        </w:rPr>
      </w:pPr>
      <w:r w:rsidRPr="00EE16D2">
        <w:rPr>
          <w:rFonts w:ascii="Tahoma" w:hAnsi="Tahoma" w:cs="Tahoma"/>
          <w:b/>
          <w:bCs/>
          <w:color w:val="004990"/>
          <w:sz w:val="22"/>
          <w:szCs w:val="22"/>
          <w:u w:val="single"/>
        </w:rPr>
        <w:t>DÉCIMA OCTAVA: PROHIBICIÓN DE COMPETENCIA</w:t>
      </w:r>
      <w:r w:rsidRPr="00EE16D2">
        <w:rPr>
          <w:rFonts w:ascii="Tahoma" w:hAnsi="Tahoma" w:cs="Tahoma"/>
          <w:bCs/>
          <w:color w:val="004990"/>
          <w:sz w:val="22"/>
          <w:szCs w:val="22"/>
        </w:rPr>
        <w:t xml:space="preserve">.- </w:t>
      </w:r>
      <w:r w:rsidRPr="00EE16D2">
        <w:rPr>
          <w:rFonts w:ascii="Tahoma" w:hAnsi="Tahoma" w:cs="Tahoma"/>
          <w:color w:val="004990"/>
          <w:sz w:val="22"/>
          <w:szCs w:val="22"/>
          <w:lang w:val="es-BO" w:eastAsia="es-BO"/>
        </w:rPr>
        <w:t>El PROVEEDOR</w:t>
      </w:r>
      <w:r w:rsidRPr="00EE16D2">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EE16D2">
        <w:rPr>
          <w:rFonts w:ascii="Tahoma" w:hAnsi="Tahoma" w:cs="Tahoma"/>
          <w:b/>
          <w:iCs/>
          <w:color w:val="004990"/>
          <w:sz w:val="22"/>
          <w:szCs w:val="22"/>
          <w:lang w:val="es-BO" w:eastAsia="es-BO"/>
        </w:rPr>
        <w:t xml:space="preserve"> (ESTA CLÁUSULA SOLO APLICA A PROVEEDORES DE BIENES RELACIONADOS CON EL RUBRO DE ENTEL S.A., NO APLICA PARA OTROS).</w:t>
      </w:r>
    </w:p>
    <w:p w14:paraId="54D77A44" w14:textId="77777777" w:rsidR="00486B44" w:rsidRPr="00EE16D2" w:rsidRDefault="00486B44" w:rsidP="00486B44">
      <w:pPr>
        <w:spacing w:before="120"/>
        <w:jc w:val="both"/>
        <w:rPr>
          <w:rFonts w:ascii="Tahoma" w:hAnsi="Tahoma" w:cs="Tahoma"/>
          <w:iCs/>
          <w:color w:val="004990"/>
          <w:sz w:val="22"/>
          <w:szCs w:val="22"/>
          <w:lang w:val="es-BO"/>
        </w:rPr>
      </w:pPr>
      <w:r w:rsidRPr="00EE16D2">
        <w:rPr>
          <w:rFonts w:ascii="Tahoma" w:hAnsi="Tahoma" w:cs="Tahoma"/>
          <w:b/>
          <w:color w:val="004990"/>
          <w:sz w:val="22"/>
          <w:szCs w:val="22"/>
          <w:u w:val="single"/>
          <w:lang w:val="es-BO" w:eastAsia="es-BO"/>
        </w:rPr>
        <w:lastRenderedPageBreak/>
        <w:t>DÉCIMA NOVENA: ENMIENDAS COMPLEMENTARIAS Y MODIFICACIONES</w:t>
      </w:r>
      <w:r w:rsidRPr="00EE16D2">
        <w:rPr>
          <w:rFonts w:ascii="Tahoma" w:hAnsi="Tahoma" w:cs="Tahoma"/>
          <w:b/>
          <w:color w:val="004990"/>
          <w:sz w:val="22"/>
          <w:szCs w:val="22"/>
          <w:lang w:val="es-BO" w:eastAsia="es-BO"/>
        </w:rPr>
        <w:t xml:space="preserve">.- </w:t>
      </w:r>
      <w:r w:rsidRPr="00EE16D2">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697A65D5" w14:textId="77777777" w:rsidR="00486B44" w:rsidRPr="00EE16D2" w:rsidRDefault="00486B44" w:rsidP="00486B44">
      <w:pPr>
        <w:spacing w:before="120"/>
        <w:jc w:val="both"/>
        <w:rPr>
          <w:rFonts w:ascii="Tahoma" w:hAnsi="Tahoma" w:cs="Tahoma"/>
          <w:color w:val="004990"/>
          <w:sz w:val="22"/>
          <w:szCs w:val="22"/>
          <w:lang w:val="es-BO" w:eastAsia="es-BO"/>
        </w:rPr>
      </w:pPr>
      <w:r w:rsidRPr="00EE16D2">
        <w:rPr>
          <w:rFonts w:ascii="Tahoma" w:hAnsi="Tahoma" w:cs="Tahoma"/>
          <w:b/>
          <w:color w:val="004990"/>
          <w:sz w:val="22"/>
          <w:szCs w:val="22"/>
          <w:u w:val="single"/>
          <w:lang w:val="es-BO" w:eastAsia="es-BO"/>
        </w:rPr>
        <w:t>VIGÉSIMA: PROHIBICIÓN DE TRANSFERENCIA O SUBROGACIÓN</w:t>
      </w:r>
      <w:r w:rsidRPr="00EE16D2">
        <w:rPr>
          <w:rFonts w:ascii="Tahoma" w:hAnsi="Tahoma" w:cs="Tahoma"/>
          <w:b/>
          <w:color w:val="004990"/>
          <w:sz w:val="22"/>
          <w:szCs w:val="22"/>
          <w:lang w:val="es-BO" w:eastAsia="es-BO"/>
        </w:rPr>
        <w:t>.-</w:t>
      </w:r>
      <w:r w:rsidRPr="00EE16D2">
        <w:rPr>
          <w:rFonts w:ascii="Tahoma" w:hAnsi="Tahoma" w:cs="Tahoma"/>
          <w:color w:val="004990"/>
          <w:sz w:val="22"/>
          <w:szCs w:val="22"/>
          <w:lang w:val="es-BO" w:eastAsia="es-BO"/>
        </w:rPr>
        <w:t xml:space="preserve"> </w:t>
      </w:r>
      <w:r w:rsidRPr="00EE16D2">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EE16D2">
        <w:rPr>
          <w:rFonts w:ascii="Tahoma" w:hAnsi="Tahoma" w:cs="Tahoma"/>
          <w:color w:val="004990"/>
          <w:sz w:val="22"/>
          <w:szCs w:val="22"/>
          <w:lang w:val="es-BO" w:eastAsia="es-BO"/>
        </w:rPr>
        <w:t xml:space="preserve"> y el inicio de las acciones legales respectivas.</w:t>
      </w:r>
    </w:p>
    <w:p w14:paraId="17A18222" w14:textId="77777777" w:rsidR="00486B44" w:rsidRPr="00EE16D2" w:rsidRDefault="00486B44" w:rsidP="00486B44">
      <w:pPr>
        <w:tabs>
          <w:tab w:val="left" w:pos="-2977"/>
        </w:tabs>
        <w:spacing w:before="120"/>
        <w:jc w:val="both"/>
        <w:rPr>
          <w:rFonts w:ascii="Tahoma" w:hAnsi="Tahoma" w:cs="Tahoma"/>
          <w:b/>
          <w:color w:val="004990"/>
          <w:sz w:val="22"/>
          <w:szCs w:val="22"/>
          <w:lang w:val="es-BO"/>
        </w:rPr>
      </w:pPr>
      <w:r w:rsidRPr="00EE16D2">
        <w:rPr>
          <w:rFonts w:ascii="Tahoma" w:hAnsi="Tahoma" w:cs="Tahoma"/>
          <w:b/>
          <w:color w:val="004990"/>
          <w:sz w:val="22"/>
          <w:szCs w:val="22"/>
          <w:u w:val="single"/>
          <w:lang w:val="es-BO"/>
        </w:rPr>
        <w:t>VIGÉSIMA PRIMERA: RESOLUCIÓN</w:t>
      </w:r>
      <w:r w:rsidRPr="00EE16D2">
        <w:rPr>
          <w:rFonts w:ascii="Tahoma" w:hAnsi="Tahoma" w:cs="Tahoma"/>
          <w:b/>
          <w:color w:val="004990"/>
          <w:sz w:val="22"/>
          <w:szCs w:val="22"/>
          <w:lang w:val="es-BO"/>
        </w:rPr>
        <w:t xml:space="preserve">.- </w:t>
      </w:r>
      <w:r w:rsidRPr="00EE16D2">
        <w:rPr>
          <w:rFonts w:ascii="Tahoma" w:hAnsi="Tahoma" w:cs="Tahoma"/>
          <w:color w:val="004990"/>
          <w:sz w:val="22"/>
          <w:szCs w:val="22"/>
          <w:lang w:val="es-BO"/>
        </w:rPr>
        <w:t>El presente contrato podrá ser resuelto por las siguientes causales:</w:t>
      </w:r>
    </w:p>
    <w:p w14:paraId="2A0A1F74" w14:textId="77777777" w:rsidR="00486B44" w:rsidRPr="00EE16D2" w:rsidRDefault="00486B44" w:rsidP="00486B44">
      <w:pPr>
        <w:spacing w:before="120"/>
        <w:ind w:left="567" w:hanging="567"/>
        <w:jc w:val="both"/>
        <w:rPr>
          <w:rFonts w:ascii="Tahoma" w:hAnsi="Tahoma" w:cs="Tahoma"/>
          <w:color w:val="004990"/>
          <w:sz w:val="22"/>
          <w:szCs w:val="22"/>
          <w:lang w:val="es-BO"/>
        </w:rPr>
      </w:pPr>
      <w:r w:rsidRPr="00EE16D2">
        <w:rPr>
          <w:rFonts w:ascii="Tahoma" w:hAnsi="Tahoma" w:cs="Tahoma"/>
          <w:color w:val="004990"/>
          <w:sz w:val="22"/>
          <w:szCs w:val="22"/>
          <w:lang w:val="es-BO"/>
        </w:rPr>
        <w:t>21.1</w:t>
      </w:r>
      <w:r w:rsidRPr="00EE16D2">
        <w:rPr>
          <w:rFonts w:ascii="Tahoma" w:hAnsi="Tahoma" w:cs="Tahoma"/>
          <w:color w:val="004990"/>
          <w:sz w:val="22"/>
          <w:szCs w:val="22"/>
          <w:lang w:val="es-BO"/>
        </w:rPr>
        <w:tab/>
        <w:t>Por ENTEL S.A.:</w:t>
      </w:r>
    </w:p>
    <w:p w14:paraId="61657B75" w14:textId="77777777" w:rsidR="00486B44" w:rsidRPr="00EE16D2" w:rsidRDefault="00486B44" w:rsidP="00486B44">
      <w:pPr>
        <w:spacing w:before="120"/>
        <w:ind w:left="1418" w:hanging="847"/>
        <w:jc w:val="both"/>
        <w:rPr>
          <w:rFonts w:ascii="Tahoma" w:hAnsi="Tahoma" w:cs="Tahoma"/>
          <w:color w:val="004990"/>
          <w:sz w:val="22"/>
          <w:szCs w:val="22"/>
          <w:lang w:val="es-BO"/>
        </w:rPr>
      </w:pPr>
      <w:r w:rsidRPr="00EE16D2">
        <w:rPr>
          <w:rFonts w:ascii="Tahoma" w:hAnsi="Tahoma" w:cs="Tahoma"/>
          <w:color w:val="004990"/>
          <w:sz w:val="22"/>
          <w:szCs w:val="22"/>
          <w:lang w:val="es-BO"/>
        </w:rPr>
        <w:t>21.1.1</w:t>
      </w:r>
      <w:r w:rsidRPr="00EE16D2">
        <w:rPr>
          <w:rFonts w:ascii="Tahoma" w:hAnsi="Tahoma" w:cs="Tahoma"/>
          <w:color w:val="004990"/>
          <w:sz w:val="22"/>
          <w:szCs w:val="22"/>
          <w:lang w:val="es-BO"/>
        </w:rPr>
        <w:tab/>
        <w:t>Cuando el PROVEEDOR, incurra en negligencia o cometa incumplimiento de sus obligaciones objeto del presente contrato.</w:t>
      </w:r>
    </w:p>
    <w:p w14:paraId="0D3E1AF0" w14:textId="77777777" w:rsidR="00486B44" w:rsidRPr="00EE16D2" w:rsidRDefault="00486B44" w:rsidP="00486B44">
      <w:pPr>
        <w:spacing w:before="120"/>
        <w:ind w:left="1418" w:hanging="847"/>
        <w:jc w:val="both"/>
        <w:rPr>
          <w:rFonts w:ascii="Tahoma" w:hAnsi="Tahoma" w:cs="Tahoma"/>
          <w:color w:val="004990"/>
          <w:sz w:val="22"/>
          <w:szCs w:val="22"/>
          <w:lang w:val="es-BO"/>
        </w:rPr>
      </w:pPr>
      <w:r w:rsidRPr="00EE16D2">
        <w:rPr>
          <w:rFonts w:ascii="Tahoma" w:hAnsi="Tahoma" w:cs="Tahoma"/>
          <w:color w:val="004990"/>
          <w:sz w:val="22"/>
          <w:szCs w:val="22"/>
          <w:lang w:val="es-BO"/>
        </w:rPr>
        <w:t>21.1.2</w:t>
      </w:r>
      <w:r w:rsidRPr="00EE16D2">
        <w:rPr>
          <w:rFonts w:ascii="Tahoma" w:hAnsi="Tahoma" w:cs="Tahoma"/>
          <w:color w:val="004990"/>
          <w:sz w:val="22"/>
          <w:szCs w:val="22"/>
          <w:lang w:val="es-BO"/>
        </w:rPr>
        <w:tab/>
        <w:t>Quiebra declarada del PROVEEDOR.</w:t>
      </w:r>
    </w:p>
    <w:p w14:paraId="229C1E17" w14:textId="77777777" w:rsidR="00486B44" w:rsidRPr="00EE16D2" w:rsidRDefault="00486B44" w:rsidP="00486B44">
      <w:pPr>
        <w:spacing w:before="120"/>
        <w:ind w:left="1418" w:hanging="847"/>
        <w:jc w:val="both"/>
        <w:rPr>
          <w:rFonts w:ascii="Tahoma" w:hAnsi="Tahoma" w:cs="Tahoma"/>
          <w:color w:val="004990"/>
          <w:sz w:val="22"/>
          <w:szCs w:val="22"/>
          <w:lang w:val="es-BO"/>
        </w:rPr>
      </w:pPr>
      <w:r w:rsidRPr="00EE16D2">
        <w:rPr>
          <w:rFonts w:ascii="Tahoma" w:hAnsi="Tahoma" w:cs="Tahoma"/>
          <w:color w:val="004990"/>
          <w:sz w:val="22"/>
          <w:szCs w:val="22"/>
          <w:lang w:val="es-BO"/>
        </w:rPr>
        <w:t>21.1.3</w:t>
      </w:r>
      <w:r w:rsidRPr="00EE16D2">
        <w:rPr>
          <w:rFonts w:ascii="Tahoma" w:hAnsi="Tahoma" w:cs="Tahoma"/>
          <w:color w:val="004990"/>
          <w:sz w:val="22"/>
          <w:szCs w:val="22"/>
          <w:lang w:val="es-BO"/>
        </w:rPr>
        <w:tab/>
        <w:t>Si el PROVEEDOR se disuelve como sociedad.</w:t>
      </w:r>
    </w:p>
    <w:p w14:paraId="5A3B14F9" w14:textId="77777777" w:rsidR="00486B44" w:rsidRPr="00EE16D2" w:rsidRDefault="00486B44" w:rsidP="00486B44">
      <w:pPr>
        <w:spacing w:before="120"/>
        <w:ind w:left="1418" w:hanging="847"/>
        <w:jc w:val="both"/>
        <w:rPr>
          <w:rFonts w:ascii="Tahoma" w:hAnsi="Tahoma" w:cs="Tahoma"/>
          <w:color w:val="004990"/>
          <w:sz w:val="22"/>
          <w:szCs w:val="22"/>
          <w:lang w:val="es-BO"/>
        </w:rPr>
      </w:pPr>
      <w:r w:rsidRPr="00EE16D2">
        <w:rPr>
          <w:rFonts w:ascii="Tahoma" w:hAnsi="Tahoma" w:cs="Tahoma"/>
          <w:color w:val="004990"/>
          <w:sz w:val="22"/>
          <w:szCs w:val="22"/>
          <w:lang w:val="es-BO"/>
        </w:rPr>
        <w:t>21.1.4</w:t>
      </w:r>
      <w:r w:rsidRPr="00EE16D2">
        <w:rPr>
          <w:rFonts w:ascii="Tahoma" w:hAnsi="Tahoma" w:cs="Tahoma"/>
          <w:color w:val="004990"/>
          <w:sz w:val="22"/>
          <w:szCs w:val="22"/>
          <w:lang w:val="es-BO"/>
        </w:rPr>
        <w:tab/>
        <w:t>Facultativamente si la aplicación de sanciones alcanza al porcentaje de multas expresado en el presente contrato.</w:t>
      </w:r>
    </w:p>
    <w:p w14:paraId="27A06C46" w14:textId="77777777" w:rsidR="00486B44" w:rsidRPr="00EE16D2" w:rsidRDefault="00486B44" w:rsidP="00486B44">
      <w:pPr>
        <w:spacing w:before="120"/>
        <w:ind w:left="567" w:hanging="567"/>
        <w:jc w:val="both"/>
        <w:rPr>
          <w:rFonts w:ascii="Tahoma" w:hAnsi="Tahoma" w:cs="Tahoma"/>
          <w:color w:val="004990"/>
          <w:sz w:val="22"/>
          <w:szCs w:val="22"/>
          <w:lang w:val="es-BO"/>
        </w:rPr>
      </w:pPr>
      <w:r w:rsidRPr="00EE16D2">
        <w:rPr>
          <w:rFonts w:ascii="Tahoma" w:hAnsi="Tahoma" w:cs="Tahoma"/>
          <w:color w:val="004990"/>
          <w:sz w:val="22"/>
          <w:szCs w:val="22"/>
          <w:lang w:val="es-BO"/>
        </w:rPr>
        <w:t>21.2</w:t>
      </w:r>
      <w:r w:rsidRPr="00EE16D2">
        <w:rPr>
          <w:rFonts w:ascii="Tahoma" w:hAnsi="Tahoma" w:cs="Tahoma"/>
          <w:color w:val="004990"/>
          <w:sz w:val="22"/>
          <w:szCs w:val="22"/>
          <w:lang w:val="es-BO"/>
        </w:rPr>
        <w:tab/>
        <w:t>Por el PROVEEDOR.</w:t>
      </w:r>
    </w:p>
    <w:p w14:paraId="50668EC6" w14:textId="77777777" w:rsidR="00486B44" w:rsidRPr="00EE16D2" w:rsidRDefault="00486B44" w:rsidP="00486B44">
      <w:pPr>
        <w:autoSpaceDE w:val="0"/>
        <w:autoSpaceDN w:val="0"/>
        <w:adjustRightInd w:val="0"/>
        <w:spacing w:before="120"/>
        <w:ind w:left="1416" w:hanging="850"/>
        <w:jc w:val="both"/>
        <w:rPr>
          <w:rFonts w:ascii="Tahoma" w:hAnsi="Tahoma" w:cs="Tahoma"/>
          <w:bCs/>
          <w:color w:val="004990"/>
          <w:sz w:val="22"/>
          <w:szCs w:val="22"/>
          <w:lang w:val="es-BO"/>
        </w:rPr>
      </w:pPr>
      <w:r w:rsidRPr="00EE16D2">
        <w:rPr>
          <w:rFonts w:ascii="Tahoma" w:hAnsi="Tahoma" w:cs="Tahoma"/>
          <w:bCs/>
          <w:color w:val="004990"/>
          <w:sz w:val="22"/>
          <w:szCs w:val="22"/>
          <w:lang w:val="es-BO"/>
        </w:rPr>
        <w:t>21.2.1</w:t>
      </w:r>
      <w:r w:rsidRPr="00EE16D2">
        <w:rPr>
          <w:rFonts w:ascii="Tahoma" w:hAnsi="Tahoma" w:cs="Tahoma"/>
          <w:bCs/>
          <w:color w:val="004990"/>
          <w:sz w:val="22"/>
          <w:szCs w:val="22"/>
          <w:lang w:val="es-BO"/>
        </w:rPr>
        <w:tab/>
        <w:t>Si ENTEL S.A. demora injustificadamente en los pagos acordados.</w:t>
      </w:r>
    </w:p>
    <w:p w14:paraId="09801780"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12124D9D"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33837C8"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7EC0D2E3"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4667497F"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37B70DF" w14:textId="77777777" w:rsidR="00486B44" w:rsidRPr="00EE16D2" w:rsidRDefault="00486B44" w:rsidP="00486B44">
      <w:pPr>
        <w:spacing w:before="120"/>
        <w:jc w:val="both"/>
        <w:rPr>
          <w:rFonts w:ascii="Tahoma" w:hAnsi="Tahoma" w:cs="Tahoma"/>
          <w:color w:val="004990"/>
          <w:sz w:val="22"/>
          <w:szCs w:val="22"/>
          <w:lang w:val="es-BO" w:eastAsia="es-BO"/>
        </w:rPr>
      </w:pPr>
      <w:r w:rsidRPr="00EE16D2">
        <w:rPr>
          <w:rFonts w:ascii="Tahoma" w:hAnsi="Tahoma" w:cs="Tahoma"/>
          <w:b/>
          <w:bCs/>
          <w:color w:val="004990"/>
          <w:sz w:val="22"/>
          <w:szCs w:val="22"/>
          <w:u w:val="single"/>
        </w:rPr>
        <w:t>VIGÉSIMA SEGUNDA: CONCLUSIÓN ANTICIPADA</w:t>
      </w:r>
      <w:r w:rsidRPr="00EE16D2">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31A5C56C" w14:textId="77777777" w:rsidR="00486B44" w:rsidRPr="00EE16D2" w:rsidRDefault="00486B44" w:rsidP="00486B44">
      <w:pPr>
        <w:spacing w:before="120"/>
        <w:jc w:val="both"/>
        <w:rPr>
          <w:rFonts w:ascii="Tahoma" w:hAnsi="Tahoma" w:cs="Tahoma"/>
          <w:snapToGrid w:val="0"/>
          <w:color w:val="004990"/>
          <w:sz w:val="22"/>
          <w:szCs w:val="22"/>
          <w:lang w:val="es-BO"/>
        </w:rPr>
      </w:pPr>
      <w:r w:rsidRPr="00EE16D2">
        <w:rPr>
          <w:rFonts w:ascii="Tahoma" w:hAnsi="Tahoma" w:cs="Tahoma"/>
          <w:b/>
          <w:bCs/>
          <w:color w:val="004990"/>
          <w:sz w:val="22"/>
          <w:szCs w:val="22"/>
          <w:u w:val="single"/>
          <w:lang w:val="es-BO"/>
        </w:rPr>
        <w:lastRenderedPageBreak/>
        <w:t>VIGÉSIMA TERCERA:</w:t>
      </w:r>
      <w:r w:rsidRPr="00EE16D2">
        <w:rPr>
          <w:rFonts w:ascii="Tahoma" w:hAnsi="Tahoma" w:cs="Tahoma"/>
          <w:b/>
          <w:snapToGrid w:val="0"/>
          <w:color w:val="004990"/>
          <w:sz w:val="22"/>
          <w:szCs w:val="22"/>
          <w:u w:val="single"/>
          <w:lang w:val="es-BO"/>
        </w:rPr>
        <w:t xml:space="preserve"> AUDITAJE</w:t>
      </w:r>
      <w:r w:rsidRPr="00EE16D2">
        <w:rPr>
          <w:rFonts w:ascii="Tahoma" w:hAnsi="Tahoma" w:cs="Tahoma"/>
          <w:b/>
          <w:snapToGrid w:val="0"/>
          <w:color w:val="004990"/>
          <w:sz w:val="22"/>
          <w:szCs w:val="22"/>
          <w:lang w:val="es-BO"/>
        </w:rPr>
        <w:t xml:space="preserve">.- </w:t>
      </w:r>
      <w:r w:rsidRPr="00EE16D2">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F9392BB"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b/>
          <w:color w:val="004990"/>
          <w:sz w:val="22"/>
          <w:szCs w:val="22"/>
          <w:u w:val="single"/>
          <w:lang w:val="es-BO"/>
        </w:rPr>
        <w:t>VIGÉSIMA CUARTA: PROPIEDAD INTELECTUAL</w:t>
      </w:r>
      <w:r w:rsidRPr="00EE16D2">
        <w:rPr>
          <w:rFonts w:ascii="Tahoma" w:hAnsi="Tahoma" w:cs="Tahoma"/>
          <w:b/>
          <w:color w:val="004990"/>
          <w:sz w:val="22"/>
          <w:szCs w:val="22"/>
          <w:lang w:val="es-BO"/>
        </w:rPr>
        <w:t>.-</w:t>
      </w:r>
      <w:r w:rsidRPr="00EE16D2">
        <w:rPr>
          <w:rFonts w:ascii="Tahoma" w:hAnsi="Tahoma" w:cs="Tahoma"/>
          <w:color w:val="004990"/>
          <w:sz w:val="22"/>
          <w:szCs w:val="22"/>
          <w:lang w:val="es-BO"/>
        </w:rPr>
        <w:t xml:space="preserve"> ENTEL S.A. reconoce todos los derechos de propiedad intelectual e industrial en los sistemas, servidores, infraestructura y materiales objeto del presente contrato, del PROVEEDOR. </w:t>
      </w:r>
    </w:p>
    <w:p w14:paraId="1B70E940"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5B10381"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2E0621B"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75204B0C"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72EBEFC3"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b/>
          <w:color w:val="004990"/>
          <w:sz w:val="22"/>
          <w:szCs w:val="22"/>
          <w:u w:val="single"/>
          <w:lang w:val="es-BO"/>
        </w:rPr>
        <w:t>VIGÉSIMA QUINTA: CONFIDENCIALIDAD</w:t>
      </w:r>
      <w:r w:rsidRPr="00EE16D2">
        <w:rPr>
          <w:rFonts w:ascii="Tahoma" w:hAnsi="Tahoma" w:cs="Tahoma"/>
          <w:b/>
          <w:color w:val="004990"/>
          <w:sz w:val="22"/>
          <w:szCs w:val="22"/>
          <w:lang w:val="es-BO"/>
        </w:rPr>
        <w:t xml:space="preserve">.- </w:t>
      </w:r>
      <w:r w:rsidRPr="00EE16D2">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605A0C0A"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La información es de propiedad exclusiva de</w:t>
      </w:r>
      <w:r w:rsidRPr="00EE16D2">
        <w:rPr>
          <w:rFonts w:ascii="Tahoma" w:hAnsi="Tahoma" w:cs="Tahoma"/>
          <w:bCs/>
          <w:color w:val="004990"/>
          <w:sz w:val="22"/>
          <w:szCs w:val="22"/>
          <w:lang w:val="es-BO"/>
        </w:rPr>
        <w:t xml:space="preserve"> ENTEL S.A., </w:t>
      </w:r>
      <w:r w:rsidRPr="00EE16D2">
        <w:rPr>
          <w:rFonts w:ascii="Tahoma" w:hAnsi="Tahoma" w:cs="Tahoma"/>
          <w:color w:val="004990"/>
          <w:sz w:val="22"/>
          <w:szCs w:val="22"/>
          <w:lang w:val="es-BO"/>
        </w:rPr>
        <w:t>razón por la</w:t>
      </w:r>
      <w:r w:rsidRPr="00EE16D2">
        <w:rPr>
          <w:rFonts w:ascii="Tahoma" w:hAnsi="Tahoma" w:cs="Tahoma"/>
          <w:bCs/>
          <w:color w:val="004990"/>
          <w:sz w:val="22"/>
          <w:szCs w:val="22"/>
          <w:lang w:val="es-BO"/>
        </w:rPr>
        <w:t xml:space="preserve"> </w:t>
      </w:r>
      <w:r w:rsidRPr="00EE16D2">
        <w:rPr>
          <w:rFonts w:ascii="Tahoma" w:hAnsi="Tahoma" w:cs="Tahoma"/>
          <w:color w:val="004990"/>
          <w:sz w:val="22"/>
          <w:szCs w:val="22"/>
          <w:lang w:val="es-BO"/>
        </w:rPr>
        <w:t xml:space="preserve">cual el PROVEEDOR está expresamente prohibido de utilizar la misma para fines distintos a los señalados en este contrato. </w:t>
      </w:r>
    </w:p>
    <w:p w14:paraId="798CD3BD"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AA40062" w14:textId="77777777" w:rsidR="00486B44" w:rsidRPr="00EE16D2" w:rsidRDefault="00486B44" w:rsidP="00486B44">
      <w:pPr>
        <w:autoSpaceDE w:val="0"/>
        <w:autoSpaceDN w:val="0"/>
        <w:adjustRightInd w:val="0"/>
        <w:spacing w:before="120"/>
        <w:jc w:val="both"/>
        <w:rPr>
          <w:rFonts w:ascii="Tahoma" w:hAnsi="Tahoma" w:cs="Tahoma"/>
          <w:bCs/>
          <w:color w:val="004990"/>
          <w:sz w:val="22"/>
          <w:szCs w:val="22"/>
        </w:rPr>
      </w:pPr>
      <w:r w:rsidRPr="00EE16D2">
        <w:rPr>
          <w:rFonts w:ascii="Tahoma" w:hAnsi="Tahoma" w:cs="Tahoma"/>
          <w:b/>
          <w:color w:val="004990"/>
          <w:sz w:val="22"/>
          <w:szCs w:val="22"/>
          <w:u w:val="single"/>
          <w:lang w:val="es-BO"/>
        </w:rPr>
        <w:t xml:space="preserve">VIGÉSIMA SEXTA: </w:t>
      </w:r>
      <w:r w:rsidRPr="00EE16D2">
        <w:rPr>
          <w:rFonts w:ascii="Tahoma" w:hAnsi="Tahoma" w:cs="Tahoma"/>
          <w:b/>
          <w:bCs/>
          <w:color w:val="004990"/>
          <w:sz w:val="22"/>
          <w:szCs w:val="22"/>
          <w:u w:val="single"/>
        </w:rPr>
        <w:t>NOTIFICACIONES</w:t>
      </w:r>
      <w:r w:rsidRPr="00EE16D2">
        <w:rPr>
          <w:rFonts w:ascii="Tahoma" w:hAnsi="Tahoma" w:cs="Tahoma"/>
          <w:bCs/>
          <w:color w:val="004990"/>
          <w:sz w:val="22"/>
          <w:szCs w:val="22"/>
        </w:rPr>
        <w:t>.- Toda comunicación entre Partes emergente del presente contrato, deberán ser entregadas en los siguientes domicilios:</w:t>
      </w:r>
    </w:p>
    <w:p w14:paraId="70AF79DA" w14:textId="77777777" w:rsidR="00486B44" w:rsidRPr="00EE16D2" w:rsidRDefault="00486B44" w:rsidP="00486B44">
      <w:pPr>
        <w:autoSpaceDE w:val="0"/>
        <w:autoSpaceDN w:val="0"/>
        <w:adjustRightInd w:val="0"/>
        <w:spacing w:before="120"/>
        <w:ind w:left="567" w:hanging="567"/>
        <w:jc w:val="both"/>
        <w:rPr>
          <w:rFonts w:ascii="Tahoma" w:hAnsi="Tahoma" w:cs="Tahoma"/>
          <w:bCs/>
          <w:color w:val="004990"/>
          <w:sz w:val="22"/>
          <w:szCs w:val="22"/>
        </w:rPr>
      </w:pPr>
      <w:r w:rsidRPr="00EE16D2">
        <w:rPr>
          <w:rFonts w:ascii="Tahoma" w:hAnsi="Tahoma" w:cs="Tahoma"/>
          <w:bCs/>
          <w:iCs/>
          <w:color w:val="004990"/>
          <w:sz w:val="22"/>
          <w:szCs w:val="22"/>
          <w:lang w:val="es-BO"/>
        </w:rPr>
        <w:t>26.1</w:t>
      </w:r>
      <w:r w:rsidRPr="00EE16D2">
        <w:rPr>
          <w:rFonts w:ascii="Tahoma" w:hAnsi="Tahoma" w:cs="Tahoma"/>
          <w:bCs/>
          <w:iCs/>
          <w:color w:val="004990"/>
          <w:sz w:val="22"/>
          <w:szCs w:val="22"/>
          <w:lang w:val="es-BO"/>
        </w:rPr>
        <w:tab/>
      </w:r>
      <w:r w:rsidRPr="00EE16D2">
        <w:rPr>
          <w:rFonts w:ascii="Tahoma" w:hAnsi="Tahoma" w:cs="Tahoma"/>
          <w:color w:val="004990"/>
          <w:sz w:val="22"/>
          <w:szCs w:val="22"/>
          <w:lang w:val="es-BO"/>
        </w:rPr>
        <w:t>El PROVEEDOR:</w:t>
      </w:r>
    </w:p>
    <w:p w14:paraId="16E2A0A0" w14:textId="77777777" w:rsidR="00486B44" w:rsidRPr="00EE16D2" w:rsidRDefault="00486B44" w:rsidP="00486B44">
      <w:pPr>
        <w:ind w:left="567"/>
        <w:jc w:val="both"/>
        <w:rPr>
          <w:rFonts w:ascii="Tahoma" w:hAnsi="Tahoma" w:cs="Tahoma"/>
          <w:color w:val="004990"/>
          <w:sz w:val="22"/>
          <w:szCs w:val="22"/>
          <w:lang w:val="es-BO"/>
        </w:rPr>
      </w:pPr>
      <w:r w:rsidRPr="00EE16D2">
        <w:rPr>
          <w:rFonts w:ascii="Tahoma" w:hAnsi="Tahoma" w:cs="Tahoma"/>
          <w:color w:val="004990"/>
          <w:sz w:val="22"/>
          <w:szCs w:val="22"/>
          <w:lang w:val="es-BO"/>
        </w:rPr>
        <w:t>Dirección: …………………………………………..</w:t>
      </w:r>
    </w:p>
    <w:p w14:paraId="0F38DA7E" w14:textId="77777777" w:rsidR="00486B44" w:rsidRPr="00EE16D2" w:rsidRDefault="00486B44" w:rsidP="00486B44">
      <w:pPr>
        <w:ind w:left="567"/>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Teléfonos: ………………………………. – </w:t>
      </w:r>
      <w:proofErr w:type="gramStart"/>
      <w:r w:rsidRPr="00EE16D2">
        <w:rPr>
          <w:rFonts w:ascii="Tahoma" w:hAnsi="Tahoma" w:cs="Tahoma"/>
          <w:color w:val="004990"/>
          <w:sz w:val="22"/>
          <w:szCs w:val="22"/>
          <w:lang w:val="es-BO"/>
        </w:rPr>
        <w:t>Fax …</w:t>
      </w:r>
      <w:proofErr w:type="gramEnd"/>
      <w:r w:rsidRPr="00EE16D2">
        <w:rPr>
          <w:rFonts w:ascii="Tahoma" w:hAnsi="Tahoma" w:cs="Tahoma"/>
          <w:color w:val="004990"/>
          <w:sz w:val="22"/>
          <w:szCs w:val="22"/>
          <w:lang w:val="es-BO"/>
        </w:rPr>
        <w:t>………………….</w:t>
      </w:r>
    </w:p>
    <w:p w14:paraId="1322C860" w14:textId="77777777" w:rsidR="00486B44" w:rsidRPr="00EE16D2" w:rsidRDefault="00486B44" w:rsidP="00486B44">
      <w:pPr>
        <w:ind w:left="567"/>
        <w:jc w:val="both"/>
        <w:rPr>
          <w:rFonts w:ascii="Tahoma" w:hAnsi="Tahoma" w:cs="Tahoma"/>
          <w:color w:val="004990"/>
          <w:sz w:val="22"/>
          <w:szCs w:val="22"/>
          <w:lang w:val="es-BO"/>
        </w:rPr>
      </w:pPr>
      <w:r w:rsidRPr="00EE16D2">
        <w:rPr>
          <w:rFonts w:ascii="Tahoma" w:hAnsi="Tahoma" w:cs="Tahoma"/>
          <w:color w:val="004990"/>
          <w:sz w:val="22"/>
          <w:szCs w:val="22"/>
          <w:lang w:val="es-BO"/>
        </w:rPr>
        <w:t>Correo electrónico:………………………………………………….</w:t>
      </w:r>
    </w:p>
    <w:p w14:paraId="386DD1FC" w14:textId="77777777" w:rsidR="00486B44" w:rsidRPr="00EE16D2" w:rsidRDefault="00486B44" w:rsidP="00486B44">
      <w:pPr>
        <w:ind w:left="567"/>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La Paz - Bolivia </w:t>
      </w:r>
    </w:p>
    <w:p w14:paraId="681D727B" w14:textId="77777777" w:rsidR="00486B44" w:rsidRPr="00EE16D2" w:rsidRDefault="00486B44" w:rsidP="00486B44">
      <w:pPr>
        <w:spacing w:before="120"/>
        <w:ind w:left="567" w:hanging="567"/>
        <w:jc w:val="both"/>
        <w:rPr>
          <w:rFonts w:ascii="Tahoma" w:hAnsi="Tahoma" w:cs="Tahoma"/>
          <w:color w:val="004990"/>
          <w:sz w:val="22"/>
          <w:szCs w:val="22"/>
          <w:lang w:val="es-BO"/>
        </w:rPr>
      </w:pPr>
      <w:r w:rsidRPr="00EE16D2">
        <w:rPr>
          <w:rFonts w:ascii="Tahoma" w:hAnsi="Tahoma" w:cs="Tahoma"/>
          <w:color w:val="004990"/>
          <w:sz w:val="22"/>
          <w:szCs w:val="22"/>
          <w:lang w:val="es-BO"/>
        </w:rPr>
        <w:t>26.2</w:t>
      </w:r>
      <w:r w:rsidRPr="00EE16D2">
        <w:rPr>
          <w:rFonts w:ascii="Tahoma" w:hAnsi="Tahoma" w:cs="Tahoma"/>
          <w:color w:val="004990"/>
          <w:sz w:val="22"/>
          <w:szCs w:val="22"/>
          <w:lang w:val="es-BO"/>
        </w:rPr>
        <w:tab/>
        <w:t>A  ENTEL S.A.:</w:t>
      </w:r>
      <w:r w:rsidRPr="00EE16D2">
        <w:rPr>
          <w:rFonts w:ascii="Tahoma" w:hAnsi="Tahoma" w:cs="Tahoma"/>
          <w:color w:val="004990"/>
          <w:sz w:val="22"/>
          <w:szCs w:val="22"/>
          <w:lang w:val="es-BO"/>
        </w:rPr>
        <w:tab/>
      </w:r>
    </w:p>
    <w:p w14:paraId="4CBDD2E4" w14:textId="77777777" w:rsidR="00486B44" w:rsidRPr="00EE16D2" w:rsidRDefault="00486B44" w:rsidP="00486B44">
      <w:pPr>
        <w:ind w:left="1701" w:hanging="1134"/>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Dirección: Calle Federico </w:t>
      </w:r>
      <w:proofErr w:type="spellStart"/>
      <w:r w:rsidRPr="00EE16D2">
        <w:rPr>
          <w:rFonts w:ascii="Tahoma" w:hAnsi="Tahoma" w:cs="Tahoma"/>
          <w:color w:val="004990"/>
          <w:sz w:val="22"/>
          <w:szCs w:val="22"/>
          <w:lang w:val="es-BO"/>
        </w:rPr>
        <w:t>Zuazo</w:t>
      </w:r>
      <w:proofErr w:type="spellEnd"/>
      <w:r w:rsidRPr="00EE16D2">
        <w:rPr>
          <w:rFonts w:ascii="Tahoma" w:hAnsi="Tahoma" w:cs="Tahoma"/>
          <w:color w:val="004990"/>
          <w:sz w:val="22"/>
          <w:szCs w:val="22"/>
          <w:lang w:val="es-BO"/>
        </w:rPr>
        <w:t xml:space="preserve"> N° 1771, Edificio Tower.</w:t>
      </w:r>
    </w:p>
    <w:p w14:paraId="2950587C" w14:textId="77777777" w:rsidR="00486B44" w:rsidRPr="00EE16D2" w:rsidRDefault="00486B44" w:rsidP="00486B44">
      <w:pPr>
        <w:ind w:left="1701" w:hanging="1134"/>
        <w:jc w:val="both"/>
        <w:rPr>
          <w:rFonts w:ascii="Tahoma" w:hAnsi="Tahoma" w:cs="Tahoma"/>
          <w:color w:val="004990"/>
          <w:sz w:val="22"/>
          <w:szCs w:val="22"/>
          <w:lang w:val="es-BO"/>
        </w:rPr>
      </w:pPr>
      <w:r w:rsidRPr="00EE16D2">
        <w:rPr>
          <w:rFonts w:ascii="Tahoma" w:hAnsi="Tahoma" w:cs="Tahoma"/>
          <w:color w:val="004990"/>
          <w:sz w:val="22"/>
          <w:szCs w:val="22"/>
          <w:lang w:val="es-BO"/>
        </w:rPr>
        <w:t xml:space="preserve">Teléfono: 2141010 </w:t>
      </w:r>
    </w:p>
    <w:p w14:paraId="0A5F56DB" w14:textId="77777777" w:rsidR="00486B44" w:rsidRPr="00EE16D2" w:rsidRDefault="00486B44" w:rsidP="00486B44">
      <w:pPr>
        <w:ind w:left="567"/>
        <w:jc w:val="both"/>
        <w:rPr>
          <w:rFonts w:ascii="Tahoma" w:hAnsi="Tahoma" w:cs="Tahoma"/>
          <w:color w:val="004990"/>
          <w:sz w:val="22"/>
          <w:szCs w:val="22"/>
          <w:lang w:val="es-BO"/>
        </w:rPr>
      </w:pPr>
      <w:r w:rsidRPr="00EE16D2">
        <w:rPr>
          <w:rFonts w:ascii="Tahoma" w:hAnsi="Tahoma" w:cs="Tahoma"/>
          <w:color w:val="004990"/>
          <w:sz w:val="22"/>
          <w:szCs w:val="22"/>
          <w:lang w:val="es-BO"/>
        </w:rPr>
        <w:t>La Paz – Bolivia</w:t>
      </w:r>
    </w:p>
    <w:p w14:paraId="0693BFD1" w14:textId="77777777" w:rsidR="00486B44" w:rsidRPr="00EE16D2" w:rsidRDefault="00486B44" w:rsidP="00486B44">
      <w:pPr>
        <w:spacing w:before="120"/>
        <w:jc w:val="both"/>
        <w:rPr>
          <w:rFonts w:ascii="Tahoma" w:hAnsi="Tahoma" w:cs="Tahoma"/>
          <w:color w:val="004990"/>
          <w:sz w:val="22"/>
          <w:szCs w:val="22"/>
          <w:lang w:val="es-BO"/>
        </w:rPr>
      </w:pPr>
      <w:r w:rsidRPr="00EE16D2">
        <w:rPr>
          <w:rFonts w:ascii="Tahoma" w:hAnsi="Tahoma" w:cs="Tahoma"/>
          <w:b/>
          <w:bCs/>
          <w:color w:val="004990"/>
          <w:sz w:val="22"/>
          <w:szCs w:val="22"/>
          <w:u w:val="single"/>
          <w:lang w:val="es-BO"/>
        </w:rPr>
        <w:lastRenderedPageBreak/>
        <w:t>VIGÉSIMA SÉPTIMA:</w:t>
      </w:r>
      <w:r w:rsidRPr="00EE16D2">
        <w:rPr>
          <w:rFonts w:ascii="Tahoma" w:hAnsi="Tahoma" w:cs="Tahoma"/>
          <w:b/>
          <w:color w:val="004990"/>
          <w:sz w:val="22"/>
          <w:szCs w:val="22"/>
          <w:u w:val="single"/>
          <w:lang w:val="es-BO"/>
        </w:rPr>
        <w:t xml:space="preserve"> EXONERACIÓN DE RESPONSABILIDADES POR DAÑO A TERCEROS</w:t>
      </w:r>
      <w:r w:rsidRPr="00EE16D2">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6D326780" w14:textId="77777777" w:rsidR="00486B44" w:rsidRPr="00EE16D2" w:rsidRDefault="00486B44" w:rsidP="00486B44">
      <w:pPr>
        <w:autoSpaceDE w:val="0"/>
        <w:autoSpaceDN w:val="0"/>
        <w:adjustRightInd w:val="0"/>
        <w:spacing w:before="120"/>
        <w:jc w:val="both"/>
        <w:rPr>
          <w:rFonts w:ascii="Tahoma" w:hAnsi="Tahoma" w:cs="Tahoma"/>
          <w:color w:val="004990"/>
          <w:sz w:val="22"/>
          <w:szCs w:val="22"/>
          <w:lang w:val="es-BO"/>
        </w:rPr>
      </w:pPr>
      <w:r w:rsidRPr="00EE16D2">
        <w:rPr>
          <w:rFonts w:ascii="Tahoma" w:hAnsi="Tahoma" w:cs="Tahoma"/>
          <w:b/>
          <w:color w:val="004990"/>
          <w:sz w:val="22"/>
          <w:szCs w:val="22"/>
          <w:u w:val="single"/>
          <w:lang w:val="es-BO"/>
        </w:rPr>
        <w:t xml:space="preserve">VIGÉSIMA OCTAVA: </w:t>
      </w:r>
      <w:r w:rsidRPr="00EE16D2">
        <w:rPr>
          <w:rFonts w:ascii="Tahoma" w:hAnsi="Tahoma" w:cs="Tahoma"/>
          <w:b/>
          <w:snapToGrid w:val="0"/>
          <w:color w:val="004990"/>
          <w:sz w:val="22"/>
          <w:szCs w:val="22"/>
          <w:u w:val="single"/>
          <w:lang w:val="es-BO"/>
        </w:rPr>
        <w:t>ACEPTACIÓN Y CONFORMIDAD</w:t>
      </w:r>
      <w:r w:rsidRPr="00EE16D2">
        <w:rPr>
          <w:rFonts w:ascii="Tahoma" w:hAnsi="Tahoma" w:cs="Tahoma"/>
          <w:b/>
          <w:iCs/>
          <w:color w:val="004990"/>
          <w:sz w:val="22"/>
          <w:szCs w:val="22"/>
          <w:lang w:val="es-BO"/>
        </w:rPr>
        <w:t xml:space="preserve">.- </w:t>
      </w:r>
      <w:r w:rsidRPr="00EE16D2">
        <w:rPr>
          <w:rFonts w:ascii="Tahoma" w:hAnsi="Tahoma" w:cs="Tahoma"/>
          <w:color w:val="00499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EE16D2">
        <w:rPr>
          <w:rFonts w:ascii="Tahoma" w:hAnsi="Tahoma" w:cs="Tahoma"/>
          <w:color w:val="004990"/>
          <w:sz w:val="22"/>
          <w:szCs w:val="22"/>
          <w:lang w:val="es-BO"/>
        </w:rPr>
        <w:t>días</w:t>
      </w:r>
      <w:proofErr w:type="gramEnd"/>
      <w:r w:rsidRPr="00EE16D2">
        <w:rPr>
          <w:rFonts w:ascii="Tahoma" w:hAnsi="Tahoma" w:cs="Tahoma"/>
          <w:color w:val="004990"/>
          <w:sz w:val="22"/>
          <w:szCs w:val="22"/>
          <w:lang w:val="es-BO"/>
        </w:rPr>
        <w:t xml:space="preserve"> del mes de ……………….. </w:t>
      </w:r>
      <w:proofErr w:type="gramStart"/>
      <w:r w:rsidRPr="00EE16D2">
        <w:rPr>
          <w:rFonts w:ascii="Tahoma" w:hAnsi="Tahoma" w:cs="Tahoma"/>
          <w:color w:val="004990"/>
          <w:sz w:val="22"/>
          <w:szCs w:val="22"/>
          <w:lang w:val="es-BO"/>
        </w:rPr>
        <w:t>de</w:t>
      </w:r>
      <w:proofErr w:type="gramEnd"/>
      <w:r w:rsidRPr="00EE16D2">
        <w:rPr>
          <w:rFonts w:ascii="Tahoma" w:hAnsi="Tahoma" w:cs="Tahoma"/>
          <w:color w:val="004990"/>
          <w:sz w:val="22"/>
          <w:szCs w:val="22"/>
          <w:lang w:val="es-BO"/>
        </w:rPr>
        <w:t xml:space="preserve"> dos mil ………………. años.</w:t>
      </w:r>
    </w:p>
    <w:p w14:paraId="41B98AA4" w14:textId="77777777" w:rsidR="00486B44" w:rsidRPr="00EE16D2" w:rsidRDefault="00486B44" w:rsidP="00486B44">
      <w:pPr>
        <w:spacing w:before="120"/>
        <w:jc w:val="both"/>
        <w:rPr>
          <w:rFonts w:ascii="Tahoma" w:hAnsi="Tahoma" w:cs="Tahoma"/>
          <w:b/>
          <w:color w:val="004990"/>
          <w:sz w:val="22"/>
          <w:szCs w:val="22"/>
          <w:lang w:val="es-BO"/>
        </w:rPr>
      </w:pPr>
      <w:r w:rsidRPr="00EE16D2">
        <w:rPr>
          <w:rFonts w:ascii="Tahoma" w:hAnsi="Tahoma" w:cs="Tahoma"/>
          <w:color w:val="004990"/>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486B44" w:rsidRPr="00EE16D2" w14:paraId="39730FF0" w14:textId="77777777" w:rsidTr="006D52E7">
        <w:trPr>
          <w:trHeight w:val="463"/>
        </w:trPr>
        <w:tc>
          <w:tcPr>
            <w:tcW w:w="4678" w:type="dxa"/>
          </w:tcPr>
          <w:p w14:paraId="06089A36" w14:textId="77777777" w:rsidR="00486B44" w:rsidRPr="00EE16D2" w:rsidRDefault="00486B44" w:rsidP="006D52E7">
            <w:pPr>
              <w:ind w:right="45"/>
              <w:jc w:val="center"/>
              <w:rPr>
                <w:rFonts w:ascii="Tahoma" w:hAnsi="Tahoma" w:cs="Tahoma"/>
                <w:color w:val="004990"/>
                <w:sz w:val="22"/>
                <w:szCs w:val="22"/>
                <w:lang w:val="es-BO"/>
              </w:rPr>
            </w:pPr>
            <w:r w:rsidRPr="00EE16D2">
              <w:rPr>
                <w:rFonts w:ascii="Tahoma" w:hAnsi="Tahoma" w:cs="Tahoma"/>
                <w:color w:val="004990"/>
                <w:sz w:val="22"/>
                <w:szCs w:val="22"/>
                <w:lang w:val="es-BO"/>
              </w:rPr>
              <w:t>…………………………………….</w:t>
            </w:r>
          </w:p>
          <w:p w14:paraId="1310BAEC" w14:textId="77777777" w:rsidR="00486B44" w:rsidRPr="00EE16D2" w:rsidRDefault="00486B44" w:rsidP="006D52E7">
            <w:pPr>
              <w:ind w:right="45"/>
              <w:jc w:val="center"/>
              <w:rPr>
                <w:rFonts w:ascii="Tahoma" w:hAnsi="Tahoma" w:cs="Tahoma"/>
                <w:b/>
                <w:color w:val="004990"/>
                <w:sz w:val="22"/>
                <w:szCs w:val="22"/>
                <w:lang w:val="es-BO"/>
              </w:rPr>
            </w:pPr>
            <w:r w:rsidRPr="00EE16D2">
              <w:rPr>
                <w:rFonts w:ascii="Tahoma" w:hAnsi="Tahoma" w:cs="Tahoma"/>
                <w:b/>
                <w:color w:val="004990"/>
                <w:sz w:val="22"/>
                <w:szCs w:val="22"/>
                <w:lang w:val="es-BO"/>
              </w:rPr>
              <w:t>Gerente General</w:t>
            </w:r>
          </w:p>
          <w:p w14:paraId="03DFB725" w14:textId="77777777" w:rsidR="00486B44" w:rsidRPr="00EE16D2" w:rsidRDefault="00486B44" w:rsidP="006D52E7">
            <w:pPr>
              <w:ind w:right="45"/>
              <w:jc w:val="center"/>
              <w:rPr>
                <w:rFonts w:ascii="Tahoma" w:hAnsi="Tahoma" w:cs="Tahoma"/>
                <w:bCs/>
                <w:color w:val="004990"/>
                <w:sz w:val="22"/>
                <w:szCs w:val="22"/>
                <w:lang w:val="es-BO"/>
              </w:rPr>
            </w:pPr>
            <w:r w:rsidRPr="00EE16D2">
              <w:rPr>
                <w:rFonts w:ascii="Tahoma" w:hAnsi="Tahoma" w:cs="Tahoma"/>
                <w:b/>
                <w:color w:val="004990"/>
                <w:sz w:val="22"/>
                <w:szCs w:val="22"/>
                <w:lang w:val="es-BO"/>
              </w:rPr>
              <w:t>ENTEL S.A.</w:t>
            </w:r>
          </w:p>
        </w:tc>
        <w:tc>
          <w:tcPr>
            <w:tcW w:w="4868" w:type="dxa"/>
          </w:tcPr>
          <w:p w14:paraId="3881BDE4" w14:textId="77777777" w:rsidR="00486B44" w:rsidRPr="00EE16D2" w:rsidRDefault="00486B44" w:rsidP="006D52E7">
            <w:pPr>
              <w:ind w:right="45"/>
              <w:jc w:val="center"/>
              <w:rPr>
                <w:rFonts w:ascii="Tahoma" w:hAnsi="Tahoma" w:cs="Tahoma"/>
                <w:b/>
                <w:color w:val="004990"/>
                <w:sz w:val="22"/>
                <w:szCs w:val="22"/>
                <w:lang w:val="es-BO"/>
              </w:rPr>
            </w:pPr>
            <w:r w:rsidRPr="00EE16D2">
              <w:rPr>
                <w:rFonts w:ascii="Tahoma" w:hAnsi="Tahoma" w:cs="Tahoma"/>
                <w:color w:val="004990"/>
                <w:sz w:val="22"/>
                <w:szCs w:val="22"/>
                <w:lang w:val="es-BO"/>
              </w:rPr>
              <w:t>……………………………………………</w:t>
            </w:r>
          </w:p>
          <w:p w14:paraId="645E9730" w14:textId="77777777" w:rsidR="00486B44" w:rsidRPr="00EE16D2" w:rsidRDefault="00486B44" w:rsidP="006D52E7">
            <w:pPr>
              <w:ind w:right="45"/>
              <w:jc w:val="center"/>
              <w:rPr>
                <w:rFonts w:ascii="Tahoma" w:hAnsi="Tahoma" w:cs="Tahoma"/>
                <w:b/>
                <w:color w:val="004990"/>
                <w:sz w:val="22"/>
                <w:szCs w:val="22"/>
                <w:lang w:val="es-BO"/>
              </w:rPr>
            </w:pPr>
            <w:r w:rsidRPr="00EE16D2">
              <w:rPr>
                <w:rFonts w:ascii="Tahoma" w:hAnsi="Tahoma" w:cs="Tahoma"/>
                <w:b/>
                <w:color w:val="004990"/>
                <w:sz w:val="22"/>
                <w:szCs w:val="22"/>
                <w:lang w:val="es-BO"/>
              </w:rPr>
              <w:t>Representante Legal</w:t>
            </w:r>
          </w:p>
          <w:p w14:paraId="1BDAF198" w14:textId="77777777" w:rsidR="00486B44" w:rsidRPr="00EE16D2" w:rsidRDefault="00486B44" w:rsidP="006D52E7">
            <w:pPr>
              <w:jc w:val="center"/>
              <w:rPr>
                <w:rFonts w:ascii="Tahoma" w:hAnsi="Tahoma" w:cs="Tahoma"/>
                <w:b/>
                <w:color w:val="004990"/>
                <w:sz w:val="22"/>
                <w:szCs w:val="22"/>
                <w:lang w:val="es-BO"/>
              </w:rPr>
            </w:pPr>
            <w:r w:rsidRPr="00EE16D2">
              <w:rPr>
                <w:rFonts w:ascii="Tahoma" w:hAnsi="Tahoma" w:cs="Tahoma"/>
                <w:b/>
                <w:color w:val="004990"/>
                <w:sz w:val="22"/>
                <w:szCs w:val="22"/>
                <w:lang w:val="es-BO"/>
              </w:rPr>
              <w:t>…………………………………...</w:t>
            </w:r>
          </w:p>
        </w:tc>
      </w:tr>
    </w:tbl>
    <w:p w14:paraId="0E373B1D" w14:textId="77777777" w:rsidR="00486B44" w:rsidRPr="00EE16D2" w:rsidRDefault="00486B44" w:rsidP="00486B44">
      <w:pPr>
        <w:spacing w:before="120"/>
        <w:jc w:val="both"/>
        <w:rPr>
          <w:rFonts w:ascii="Tahoma" w:hAnsi="Tahoma" w:cs="Tahoma"/>
          <w:color w:val="004990"/>
          <w:sz w:val="22"/>
          <w:szCs w:val="22"/>
          <w:lang w:val="es-BO"/>
        </w:rPr>
      </w:pPr>
    </w:p>
    <w:p w14:paraId="77E3819A" w14:textId="77777777" w:rsidR="001A1C0D" w:rsidRPr="00EE16D2" w:rsidRDefault="001A1C0D" w:rsidP="00E008B4">
      <w:pPr>
        <w:rPr>
          <w:rFonts w:ascii="Tahoma" w:hAnsi="Tahoma" w:cs="Tahoma"/>
          <w:color w:val="004990"/>
          <w:sz w:val="22"/>
          <w:szCs w:val="22"/>
          <w:lang w:eastAsia="en-US" w:bidi="en-US"/>
        </w:rPr>
      </w:pPr>
    </w:p>
    <w:p w14:paraId="6DEFE861" w14:textId="77777777" w:rsidR="001A1C0D" w:rsidRPr="00EE16D2" w:rsidRDefault="001A1C0D" w:rsidP="00E008B4">
      <w:pPr>
        <w:rPr>
          <w:rFonts w:ascii="Tahoma" w:hAnsi="Tahoma" w:cs="Tahoma"/>
          <w:color w:val="004990"/>
          <w:sz w:val="22"/>
          <w:szCs w:val="22"/>
          <w:lang w:eastAsia="en-US" w:bidi="en-US"/>
        </w:rPr>
      </w:pPr>
    </w:p>
    <w:bookmarkEnd w:id="14"/>
    <w:bookmarkEnd w:id="15"/>
    <w:p w14:paraId="27B2BFC2" w14:textId="77777777" w:rsidR="00931305" w:rsidRPr="00EE16D2" w:rsidRDefault="00931305">
      <w:pPr>
        <w:rPr>
          <w:rFonts w:ascii="Tahoma" w:hAnsi="Tahoma" w:cs="Tahoma"/>
          <w:sz w:val="22"/>
          <w:szCs w:val="22"/>
          <w:lang w:eastAsia="en-US" w:bidi="en-US"/>
        </w:rPr>
      </w:pPr>
    </w:p>
    <w:sectPr w:rsidR="00931305" w:rsidRPr="00EE16D2" w:rsidSect="00962FE9">
      <w:footerReference w:type="default" r:id="rId21"/>
      <w:pgSz w:w="12240" w:h="15840"/>
      <w:pgMar w:top="238" w:right="1418" w:bottom="244" w:left="1418" w:header="709" w:footer="47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700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1EFE3" w14:textId="77777777" w:rsidR="008F1CEB" w:rsidRDefault="008F1CEB">
      <w:r>
        <w:separator/>
      </w:r>
    </w:p>
  </w:endnote>
  <w:endnote w:type="continuationSeparator" w:id="0">
    <w:p w14:paraId="5A6875EB" w14:textId="77777777" w:rsidR="008F1CEB" w:rsidRDefault="008F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Content>
      <w:sdt>
        <w:sdtPr>
          <w:id w:val="-121540174"/>
          <w:docPartObj>
            <w:docPartGallery w:val="Page Numbers (Top of Page)"/>
            <w:docPartUnique/>
          </w:docPartObj>
        </w:sdtPr>
        <w:sdtContent>
          <w:p w14:paraId="5C54DCDB" w14:textId="77777777" w:rsidR="00F52DA5" w:rsidRDefault="00F52DA5">
            <w:pPr>
              <w:pStyle w:val="Piedepgina"/>
              <w:jc w:val="right"/>
            </w:pPr>
            <w:r>
              <w:rPr>
                <w:noProof/>
                <w:lang w:val="es-BO" w:eastAsia="es-BO"/>
              </w:rPr>
              <mc:AlternateContent>
                <mc:Choice Requires="wps">
                  <w:drawing>
                    <wp:anchor distT="4294967294" distB="4294967294" distL="114300" distR="114300" simplePos="0" relativeHeight="251660800" behindDoc="0" locked="0" layoutInCell="1" allowOverlap="1" wp14:anchorId="1809534E" wp14:editId="38CD8618">
                      <wp:simplePos x="0" y="0"/>
                      <wp:positionH relativeFrom="column">
                        <wp:posOffset>23495</wp:posOffset>
                      </wp:positionH>
                      <wp:positionV relativeFrom="paragraph">
                        <wp:posOffset>77469</wp:posOffset>
                      </wp:positionV>
                      <wp:extent cx="5962650" cy="0"/>
                      <wp:effectExtent l="0" t="0" r="19050" b="19050"/>
                      <wp:wrapNone/>
                      <wp:docPr id="4"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52920E" id="3 Conector recto" o:spid="_x0000_s1026" style="position:absolute;flip:x;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PcwN67KAQAA5QMAAA4AAAAAAAAAAAAA&#10;AAAALgIAAGRycy9lMm9Eb2MueG1sUEsBAi0AFAAGAAgAAAAhAOenYVTYAAAABwEAAA8AAAAAAAAA&#10;AAAAAAAAJAQAAGRycy9kb3ducmV2LnhtbFBLBQYAAAAABAAEAPMAAAApBQAAAAA=&#10;" strokecolor="#4579b8 [3044]">
                      <o:lock v:ext="edit" shapetype="f"/>
                    </v:line>
                  </w:pict>
                </mc:Fallback>
              </mc:AlternateContent>
            </w:r>
            <w:r>
              <w:ptab w:relativeTo="margin" w:alignment="center" w:leader="none"/>
            </w:r>
          </w:p>
          <w:p w14:paraId="3EA9A8B5" w14:textId="77777777" w:rsidR="00F52DA5" w:rsidRDefault="00F52DA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F1A34">
              <w:rPr>
                <w:b/>
                <w:bCs/>
                <w:noProof/>
              </w:rPr>
              <w:t>25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F1A34">
              <w:rPr>
                <w:b/>
                <w:bCs/>
                <w:noProof/>
              </w:rPr>
              <w:t>37</w:t>
            </w:r>
            <w:r>
              <w:rPr>
                <w:b/>
                <w:bCs/>
                <w:sz w:val="24"/>
                <w:szCs w:val="24"/>
              </w:rPr>
              <w:fldChar w:fldCharType="end"/>
            </w:r>
          </w:p>
        </w:sdtContent>
      </w:sdt>
    </w:sdtContent>
  </w:sdt>
  <w:p w14:paraId="0DB9F7DB" w14:textId="77777777" w:rsidR="00F52DA5" w:rsidRDefault="00F52DA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200097"/>
      <w:docPartObj>
        <w:docPartGallery w:val="Page Numbers (Bottom of Page)"/>
        <w:docPartUnique/>
      </w:docPartObj>
    </w:sdtPr>
    <w:sdtContent>
      <w:sdt>
        <w:sdtPr>
          <w:id w:val="860082579"/>
          <w:docPartObj>
            <w:docPartGallery w:val="Page Numbers (Top of Page)"/>
            <w:docPartUnique/>
          </w:docPartObj>
        </w:sdtPr>
        <w:sdtContent>
          <w:p w14:paraId="18B33F6F" w14:textId="77777777" w:rsidR="00F52DA5" w:rsidRDefault="00F52DA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F1A34">
              <w:rPr>
                <w:b/>
                <w:bCs/>
                <w:noProof/>
              </w:rPr>
              <w:t>37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F1A34">
              <w:rPr>
                <w:b/>
                <w:bCs/>
                <w:noProof/>
              </w:rPr>
              <w:t>38</w:t>
            </w:r>
            <w:r>
              <w:rPr>
                <w:b/>
                <w:bCs/>
                <w:sz w:val="24"/>
                <w:szCs w:val="24"/>
              </w:rPr>
              <w:fldChar w:fldCharType="end"/>
            </w:r>
          </w:p>
        </w:sdtContent>
      </w:sdt>
    </w:sdtContent>
  </w:sdt>
  <w:p w14:paraId="2F954936" w14:textId="77777777" w:rsidR="00F52DA5" w:rsidRDefault="00F52DA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BFECA" w14:textId="77777777" w:rsidR="008F1CEB" w:rsidRDefault="008F1CEB">
      <w:r>
        <w:separator/>
      </w:r>
    </w:p>
  </w:footnote>
  <w:footnote w:type="continuationSeparator" w:id="0">
    <w:p w14:paraId="4AF06A9B" w14:textId="77777777" w:rsidR="008F1CEB" w:rsidRDefault="008F1CEB">
      <w:r>
        <w:continuationSeparator/>
      </w:r>
    </w:p>
  </w:footnote>
  <w:footnote w:id="1">
    <w:p w14:paraId="3F9E0762" w14:textId="77777777" w:rsidR="00F52DA5" w:rsidRPr="008D48C8" w:rsidRDefault="00F52DA5" w:rsidP="00891FDA">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C8E0B13" w14:textId="77777777" w:rsidR="00F52DA5" w:rsidRPr="00353B1C" w:rsidRDefault="00F52DA5" w:rsidP="00BB0914">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2B79B" w14:textId="77777777" w:rsidR="00F52DA5" w:rsidRPr="007A11C7" w:rsidRDefault="00F52DA5" w:rsidP="00BB0914">
    <w:pPr>
      <w:pStyle w:val="Encabezado"/>
      <w:pBdr>
        <w:bottom w:val="single" w:sz="4" w:space="1" w:color="auto"/>
      </w:pBdr>
      <w:tabs>
        <w:tab w:val="clear" w:pos="8838"/>
      </w:tabs>
      <w:jc w:val="right"/>
      <w:rPr>
        <w:rFonts w:ascii="Tahoma" w:hAnsi="Tahoma" w:cs="Tahoma"/>
        <w:b/>
        <w:color w:val="365F91"/>
      </w:rPr>
    </w:pPr>
    <w:r>
      <w:rPr>
        <w:rFonts w:ascii="Tahoma" w:hAnsi="Tahoma" w:cs="Tahoma"/>
        <w:b/>
        <w:noProof/>
        <w:color w:val="004990"/>
        <w:lang w:val="es-BO" w:eastAsia="es-BO"/>
      </w:rPr>
      <w:drawing>
        <wp:anchor distT="0" distB="0" distL="114300" distR="114300" simplePos="0" relativeHeight="251658752" behindDoc="0" locked="0" layoutInCell="1" allowOverlap="1" wp14:anchorId="17B71C03" wp14:editId="66BA66DE">
          <wp:simplePos x="0" y="0"/>
          <wp:positionH relativeFrom="column">
            <wp:posOffset>135890</wp:posOffset>
          </wp:positionH>
          <wp:positionV relativeFrom="paragraph">
            <wp:posOffset>-310779</wp:posOffset>
          </wp:positionV>
          <wp:extent cx="822960" cy="555625"/>
          <wp:effectExtent l="0" t="0" r="0" b="0"/>
          <wp:wrapNone/>
          <wp:docPr id="3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9411C8">
      <w:t xml:space="preserve"> </w:t>
    </w:r>
    <w:r w:rsidRPr="009411C8">
      <w:rPr>
        <w:rFonts w:ascii="Tahoma" w:hAnsi="Tahoma" w:cs="Tahoma"/>
        <w:b/>
        <w:color w:val="365F91"/>
      </w:rPr>
      <w:t>LICITACIÓN PUBLICA N</w:t>
    </w:r>
    <w:r>
      <w:rPr>
        <w:rFonts w:ascii="Tahoma" w:hAnsi="Tahoma" w:cs="Tahoma"/>
        <w:b/>
        <w:color w:val="365F91"/>
      </w:rPr>
      <w:t>°098</w:t>
    </w:r>
    <w:r w:rsidRPr="009411C8">
      <w:rPr>
        <w:rFonts w:ascii="Tahoma" w:hAnsi="Tahoma" w:cs="Tahoma"/>
        <w:b/>
        <w:color w:val="365F91"/>
      </w:rPr>
      <w:t>/2015</w:t>
    </w:r>
    <w:r w:rsidRPr="007A11C7">
      <w:rPr>
        <w:rFonts w:ascii="Tahoma" w:hAnsi="Tahoma" w:cs="Tahoma"/>
        <w:b/>
        <w:color w:val="365F91"/>
      </w:rPr>
      <w:t xml:space="preserve"> </w:t>
    </w:r>
  </w:p>
  <w:p w14:paraId="5EFA7DEA" w14:textId="77777777" w:rsidR="00F52DA5" w:rsidRPr="001A7100" w:rsidRDefault="00F52DA5" w:rsidP="00355D57">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ab/>
      <w:t xml:space="preserve">                                                          </w:t>
    </w:r>
    <w:r w:rsidRPr="009411C8">
      <w:rPr>
        <w:rFonts w:ascii="Tahoma" w:hAnsi="Tahoma" w:cs="Tahoma"/>
        <w:b/>
        <w:color w:val="004990"/>
        <w:lang w:val="es-BO"/>
      </w:rPr>
      <w:t>“</w:t>
    </w:r>
    <w:r w:rsidRPr="00355D57">
      <w:rPr>
        <w:rFonts w:ascii="Tahoma" w:hAnsi="Tahoma" w:cs="Tahoma"/>
        <w:b/>
        <w:color w:val="004990"/>
        <w:lang w:val="es-BO"/>
      </w:rPr>
      <w:t>ADQUISICIÓN DE SISTEMAS DE ENERGIA FOTOVOLTAICOS</w:t>
    </w:r>
    <w:r w:rsidRPr="009411C8">
      <w:rPr>
        <w:rFonts w:ascii="Tahoma" w:hAnsi="Tahoma" w:cs="Tahoma"/>
        <w:b/>
        <w:color w:val="004990"/>
        <w:lang w:val="es-B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ECB"/>
    <w:multiLevelType w:val="multilevel"/>
    <w:tmpl w:val="21EE0C6E"/>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bullet"/>
      <w:lvlText w:val="o"/>
      <w:lvlJc w:val="left"/>
      <w:pPr>
        <w:ind w:left="1996" w:hanging="720"/>
      </w:pPr>
      <w:rPr>
        <w:rFonts w:ascii="Courier New" w:hAnsi="Courier New" w:cs="Courier New"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13FF0"/>
    <w:multiLevelType w:val="hybridMultilevel"/>
    <w:tmpl w:val="318C1C4E"/>
    <w:lvl w:ilvl="0" w:tplc="400A0003">
      <w:start w:val="1"/>
      <w:numFmt w:val="bullet"/>
      <w:lvlText w:val="o"/>
      <w:lvlJc w:val="left"/>
      <w:pPr>
        <w:ind w:left="720" w:hanging="360"/>
      </w:pPr>
      <w:rPr>
        <w:rFonts w:ascii="Courier New" w:hAnsi="Courier New" w:cs="Courier New" w:hint="default"/>
      </w:rPr>
    </w:lvl>
    <w:lvl w:ilvl="1" w:tplc="44A03CE8">
      <w:start w:val="7"/>
      <w:numFmt w:val="bullet"/>
      <w:lvlText w:val="-"/>
      <w:lvlJc w:val="left"/>
      <w:pPr>
        <w:ind w:left="1440"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2A4F647A"/>
    <w:multiLevelType w:val="hybridMultilevel"/>
    <w:tmpl w:val="E080106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3B30DD5"/>
    <w:multiLevelType w:val="hybridMultilevel"/>
    <w:tmpl w:val="CC7E75C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BAC087A"/>
    <w:multiLevelType w:val="multilevel"/>
    <w:tmpl w:val="E550B9CE"/>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7">
    <w:nsid w:val="487C7EF6"/>
    <w:multiLevelType w:val="hybridMultilevel"/>
    <w:tmpl w:val="DCA06B4A"/>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49061EBF"/>
    <w:multiLevelType w:val="hybridMultilevel"/>
    <w:tmpl w:val="6C185AE8"/>
    <w:lvl w:ilvl="0" w:tplc="CCE044D2">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0BF6F0D"/>
    <w:multiLevelType w:val="hybridMultilevel"/>
    <w:tmpl w:val="1B9C88E2"/>
    <w:lvl w:ilvl="0" w:tplc="44A03CE8">
      <w:start w:val="7"/>
      <w:numFmt w:val="bullet"/>
      <w:lvlText w:val="-"/>
      <w:lvlJc w:val="left"/>
      <w:pPr>
        <w:ind w:left="1003" w:hanging="360"/>
      </w:pPr>
      <w:rPr>
        <w:rFonts w:ascii="Tahoma" w:eastAsia="Times New Roman" w:hAnsi="Tahoma" w:cs="Tahoma"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34">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6">
    <w:nsid w:val="537745C5"/>
    <w:multiLevelType w:val="hybridMultilevel"/>
    <w:tmpl w:val="9D52DE1C"/>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8">
    <w:nsid w:val="5870195F"/>
    <w:multiLevelType w:val="singleLevel"/>
    <w:tmpl w:val="38C2B268"/>
    <w:lvl w:ilvl="0">
      <w:numFmt w:val="decimal"/>
      <w:pStyle w:val="Ttulo9"/>
      <w:lvlText w:val=""/>
      <w:lvlJc w:val="left"/>
    </w:lvl>
  </w:abstractNum>
  <w:abstractNum w:abstractNumId="39">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4">
    <w:nsid w:val="64D46DF7"/>
    <w:multiLevelType w:val="hybridMultilevel"/>
    <w:tmpl w:val="BA2A5EB2"/>
    <w:lvl w:ilvl="0" w:tplc="562EA22A">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nsid w:val="6D5241C0"/>
    <w:multiLevelType w:val="hybridMultilevel"/>
    <w:tmpl w:val="FA681898"/>
    <w:lvl w:ilvl="0" w:tplc="528C454C">
      <w:start w:val="1"/>
      <w:numFmt w:val="lowerLetter"/>
      <w:lvlText w:val="%1)"/>
      <w:lvlJc w:val="left"/>
      <w:pPr>
        <w:ind w:left="750" w:hanging="39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nsid w:val="6E2B322D"/>
    <w:multiLevelType w:val="multilevel"/>
    <w:tmpl w:val="6E98374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sz w:val="22"/>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0">
    <w:nsid w:val="708F7F18"/>
    <w:multiLevelType w:val="hybridMultilevel"/>
    <w:tmpl w:val="1384F332"/>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3">
    <w:nsid w:val="74B6367F"/>
    <w:multiLevelType w:val="hybridMultilevel"/>
    <w:tmpl w:val="A6909480"/>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nsid w:val="75D23E38"/>
    <w:multiLevelType w:val="hybridMultilevel"/>
    <w:tmpl w:val="5DAE4A1C"/>
    <w:lvl w:ilvl="0" w:tplc="BDD6365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7">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5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61">
    <w:nsid w:val="7C7729C6"/>
    <w:multiLevelType w:val="hybridMultilevel"/>
    <w:tmpl w:val="A29A669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6"/>
  </w:num>
  <w:num w:numId="2">
    <w:abstractNumId w:val="20"/>
  </w:num>
  <w:num w:numId="3">
    <w:abstractNumId w:val="40"/>
  </w:num>
  <w:num w:numId="4">
    <w:abstractNumId w:val="38"/>
  </w:num>
  <w:num w:numId="5">
    <w:abstractNumId w:val="5"/>
  </w:num>
  <w:num w:numId="6">
    <w:abstractNumId w:val="48"/>
  </w:num>
  <w:num w:numId="7">
    <w:abstractNumId w:val="22"/>
  </w:num>
  <w:num w:numId="8">
    <w:abstractNumId w:val="30"/>
  </w:num>
  <w:num w:numId="9">
    <w:abstractNumId w:val="39"/>
  </w:num>
  <w:num w:numId="10">
    <w:abstractNumId w:val="42"/>
  </w:num>
  <w:num w:numId="11">
    <w:abstractNumId w:val="29"/>
  </w:num>
  <w:num w:numId="12">
    <w:abstractNumId w:val="8"/>
  </w:num>
  <w:num w:numId="13">
    <w:abstractNumId w:val="51"/>
  </w:num>
  <w:num w:numId="14">
    <w:abstractNumId w:val="26"/>
  </w:num>
  <w:num w:numId="15">
    <w:abstractNumId w:val="15"/>
  </w:num>
  <w:num w:numId="16">
    <w:abstractNumId w:val="25"/>
  </w:num>
  <w:num w:numId="17">
    <w:abstractNumId w:val="10"/>
  </w:num>
  <w:num w:numId="18">
    <w:abstractNumId w:val="4"/>
  </w:num>
  <w:num w:numId="19">
    <w:abstractNumId w:val="9"/>
  </w:num>
  <w:num w:numId="20">
    <w:abstractNumId w:val="37"/>
  </w:num>
  <w:num w:numId="21">
    <w:abstractNumId w:val="41"/>
  </w:num>
  <w:num w:numId="22">
    <w:abstractNumId w:val="46"/>
  </w:num>
  <w:num w:numId="23">
    <w:abstractNumId w:val="35"/>
  </w:num>
  <w:num w:numId="24">
    <w:abstractNumId w:val="23"/>
  </w:num>
  <w:num w:numId="25">
    <w:abstractNumId w:val="7"/>
  </w:num>
  <w:num w:numId="26">
    <w:abstractNumId w:val="49"/>
  </w:num>
  <w:num w:numId="27">
    <w:abstractNumId w:val="52"/>
  </w:num>
  <w:num w:numId="28">
    <w:abstractNumId w:val="56"/>
  </w:num>
  <w:num w:numId="29">
    <w:abstractNumId w:val="60"/>
  </w:num>
  <w:num w:numId="30">
    <w:abstractNumId w:val="1"/>
  </w:num>
  <w:num w:numId="31">
    <w:abstractNumId w:val="24"/>
  </w:num>
  <w:num w:numId="32">
    <w:abstractNumId w:val="43"/>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8"/>
  </w:num>
  <w:num w:numId="35">
    <w:abstractNumId w:val="18"/>
  </w:num>
  <w:num w:numId="36">
    <w:abstractNumId w:val="45"/>
  </w:num>
  <w:num w:numId="37">
    <w:abstractNumId w:val="59"/>
  </w:num>
  <w:num w:numId="38">
    <w:abstractNumId w:val="11"/>
  </w:num>
  <w:num w:numId="39">
    <w:abstractNumId w:val="17"/>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44"/>
  </w:num>
  <w:num w:numId="44">
    <w:abstractNumId w:val="36"/>
  </w:num>
  <w:num w:numId="45">
    <w:abstractNumId w:val="16"/>
  </w:num>
  <w:num w:numId="46">
    <w:abstractNumId w:val="47"/>
  </w:num>
  <w:num w:numId="47">
    <w:abstractNumId w:val="28"/>
  </w:num>
  <w:num w:numId="48">
    <w:abstractNumId w:val="13"/>
  </w:num>
  <w:num w:numId="49">
    <w:abstractNumId w:val="54"/>
  </w:num>
  <w:num w:numId="50">
    <w:abstractNumId w:val="55"/>
  </w:num>
  <w:num w:numId="51">
    <w:abstractNumId w:val="50"/>
  </w:num>
  <w:num w:numId="52">
    <w:abstractNumId w:val="53"/>
  </w:num>
  <w:num w:numId="53">
    <w:abstractNumId w:val="19"/>
  </w:num>
  <w:num w:numId="54">
    <w:abstractNumId w:val="61"/>
  </w:num>
  <w:num w:numId="55">
    <w:abstractNumId w:val="12"/>
  </w:num>
  <w:num w:numId="56">
    <w:abstractNumId w:val="21"/>
  </w:num>
  <w:num w:numId="57">
    <w:abstractNumId w:val="3"/>
  </w:num>
  <w:num w:numId="58">
    <w:abstractNumId w:val="33"/>
  </w:num>
  <w:num w:numId="59">
    <w:abstractNumId w:val="27"/>
  </w:num>
  <w:num w:numId="60">
    <w:abstractNumId w:val="32"/>
  </w:num>
  <w:num w:numId="61">
    <w:abstractNumId w:val="14"/>
  </w:num>
  <w:num w:numId="62">
    <w:abstractNumId w:val="31"/>
  </w:num>
  <w:num w:numId="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001F"/>
    <w:rsid w:val="00011227"/>
    <w:rsid w:val="00013010"/>
    <w:rsid w:val="00014137"/>
    <w:rsid w:val="000151EB"/>
    <w:rsid w:val="00015338"/>
    <w:rsid w:val="00015AEC"/>
    <w:rsid w:val="00015B6E"/>
    <w:rsid w:val="00015FF7"/>
    <w:rsid w:val="000162CE"/>
    <w:rsid w:val="00021953"/>
    <w:rsid w:val="00021992"/>
    <w:rsid w:val="00021AC2"/>
    <w:rsid w:val="00022506"/>
    <w:rsid w:val="000236F6"/>
    <w:rsid w:val="000251FF"/>
    <w:rsid w:val="00025D3A"/>
    <w:rsid w:val="00026331"/>
    <w:rsid w:val="00026391"/>
    <w:rsid w:val="00027102"/>
    <w:rsid w:val="00027666"/>
    <w:rsid w:val="000314C5"/>
    <w:rsid w:val="00031D69"/>
    <w:rsid w:val="00034AFB"/>
    <w:rsid w:val="00035BF8"/>
    <w:rsid w:val="000368BB"/>
    <w:rsid w:val="00037C93"/>
    <w:rsid w:val="00037EBE"/>
    <w:rsid w:val="00040C84"/>
    <w:rsid w:val="00041264"/>
    <w:rsid w:val="00042DD3"/>
    <w:rsid w:val="00043B59"/>
    <w:rsid w:val="00045B17"/>
    <w:rsid w:val="00045D12"/>
    <w:rsid w:val="00047636"/>
    <w:rsid w:val="0004797A"/>
    <w:rsid w:val="00047E87"/>
    <w:rsid w:val="00050043"/>
    <w:rsid w:val="00051A25"/>
    <w:rsid w:val="00052B8A"/>
    <w:rsid w:val="000532F4"/>
    <w:rsid w:val="00055485"/>
    <w:rsid w:val="000555D2"/>
    <w:rsid w:val="00055878"/>
    <w:rsid w:val="0005673B"/>
    <w:rsid w:val="0005679E"/>
    <w:rsid w:val="0005682F"/>
    <w:rsid w:val="00057B37"/>
    <w:rsid w:val="000639F8"/>
    <w:rsid w:val="00063BE9"/>
    <w:rsid w:val="00063E9B"/>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1974"/>
    <w:rsid w:val="000923AE"/>
    <w:rsid w:val="00092DB9"/>
    <w:rsid w:val="00095847"/>
    <w:rsid w:val="00096B39"/>
    <w:rsid w:val="00096ED3"/>
    <w:rsid w:val="000A09C9"/>
    <w:rsid w:val="000A154A"/>
    <w:rsid w:val="000A2412"/>
    <w:rsid w:val="000A3408"/>
    <w:rsid w:val="000A3A66"/>
    <w:rsid w:val="000A3ACD"/>
    <w:rsid w:val="000A4123"/>
    <w:rsid w:val="000A5641"/>
    <w:rsid w:val="000A56CF"/>
    <w:rsid w:val="000A7739"/>
    <w:rsid w:val="000A7922"/>
    <w:rsid w:val="000A7BB0"/>
    <w:rsid w:val="000A7E63"/>
    <w:rsid w:val="000B0A96"/>
    <w:rsid w:val="000B21DF"/>
    <w:rsid w:val="000B2336"/>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4FF9"/>
    <w:rsid w:val="000E6A93"/>
    <w:rsid w:val="000E73C4"/>
    <w:rsid w:val="000E7798"/>
    <w:rsid w:val="000F3785"/>
    <w:rsid w:val="000F3A2A"/>
    <w:rsid w:val="000F3D11"/>
    <w:rsid w:val="000F41EA"/>
    <w:rsid w:val="000F63F5"/>
    <w:rsid w:val="000F6B8C"/>
    <w:rsid w:val="000F751E"/>
    <w:rsid w:val="0010093A"/>
    <w:rsid w:val="00100FD0"/>
    <w:rsid w:val="00101E78"/>
    <w:rsid w:val="001040A5"/>
    <w:rsid w:val="0010467B"/>
    <w:rsid w:val="00106EE7"/>
    <w:rsid w:val="00107538"/>
    <w:rsid w:val="00107965"/>
    <w:rsid w:val="001109C9"/>
    <w:rsid w:val="00110DD5"/>
    <w:rsid w:val="001119BF"/>
    <w:rsid w:val="00112DD9"/>
    <w:rsid w:val="00113181"/>
    <w:rsid w:val="00114F28"/>
    <w:rsid w:val="0011558D"/>
    <w:rsid w:val="001155EC"/>
    <w:rsid w:val="00115A98"/>
    <w:rsid w:val="00120FE8"/>
    <w:rsid w:val="001210D2"/>
    <w:rsid w:val="00121FFE"/>
    <w:rsid w:val="001226FB"/>
    <w:rsid w:val="00124649"/>
    <w:rsid w:val="00125C7E"/>
    <w:rsid w:val="00125CF7"/>
    <w:rsid w:val="0013208E"/>
    <w:rsid w:val="001337B5"/>
    <w:rsid w:val="00133B03"/>
    <w:rsid w:val="0013468D"/>
    <w:rsid w:val="00136EFB"/>
    <w:rsid w:val="00137227"/>
    <w:rsid w:val="00137B85"/>
    <w:rsid w:val="00140BA9"/>
    <w:rsid w:val="0014101D"/>
    <w:rsid w:val="00141FB3"/>
    <w:rsid w:val="0014253D"/>
    <w:rsid w:val="00143AE4"/>
    <w:rsid w:val="001459A3"/>
    <w:rsid w:val="0014613B"/>
    <w:rsid w:val="00146FA4"/>
    <w:rsid w:val="0014721A"/>
    <w:rsid w:val="00147AAA"/>
    <w:rsid w:val="001523F6"/>
    <w:rsid w:val="00152E5F"/>
    <w:rsid w:val="00152F37"/>
    <w:rsid w:val="001532B8"/>
    <w:rsid w:val="00154463"/>
    <w:rsid w:val="00154B7C"/>
    <w:rsid w:val="00154F2A"/>
    <w:rsid w:val="00155312"/>
    <w:rsid w:val="0016265C"/>
    <w:rsid w:val="0016265F"/>
    <w:rsid w:val="00163803"/>
    <w:rsid w:val="00163D65"/>
    <w:rsid w:val="0016534F"/>
    <w:rsid w:val="00165D53"/>
    <w:rsid w:val="001702A0"/>
    <w:rsid w:val="0017096C"/>
    <w:rsid w:val="001710F9"/>
    <w:rsid w:val="0017113F"/>
    <w:rsid w:val="0017367B"/>
    <w:rsid w:val="00175230"/>
    <w:rsid w:val="001754B0"/>
    <w:rsid w:val="001769FA"/>
    <w:rsid w:val="00176F67"/>
    <w:rsid w:val="00177CD7"/>
    <w:rsid w:val="001809C6"/>
    <w:rsid w:val="00182185"/>
    <w:rsid w:val="0018321A"/>
    <w:rsid w:val="0018343D"/>
    <w:rsid w:val="00183589"/>
    <w:rsid w:val="001852DA"/>
    <w:rsid w:val="0018564F"/>
    <w:rsid w:val="0018613B"/>
    <w:rsid w:val="00186641"/>
    <w:rsid w:val="001866E8"/>
    <w:rsid w:val="00186F2B"/>
    <w:rsid w:val="00187444"/>
    <w:rsid w:val="001911F5"/>
    <w:rsid w:val="0019128F"/>
    <w:rsid w:val="00192B92"/>
    <w:rsid w:val="001930F5"/>
    <w:rsid w:val="001947D3"/>
    <w:rsid w:val="00194FB5"/>
    <w:rsid w:val="00195105"/>
    <w:rsid w:val="00195DA8"/>
    <w:rsid w:val="00195ED9"/>
    <w:rsid w:val="00196127"/>
    <w:rsid w:val="001A0018"/>
    <w:rsid w:val="001A017B"/>
    <w:rsid w:val="001A1C0D"/>
    <w:rsid w:val="001A210F"/>
    <w:rsid w:val="001A2224"/>
    <w:rsid w:val="001A239E"/>
    <w:rsid w:val="001A3959"/>
    <w:rsid w:val="001A395E"/>
    <w:rsid w:val="001A4A8C"/>
    <w:rsid w:val="001A5795"/>
    <w:rsid w:val="001A7715"/>
    <w:rsid w:val="001B0229"/>
    <w:rsid w:val="001B09B0"/>
    <w:rsid w:val="001B1ECC"/>
    <w:rsid w:val="001B1EDA"/>
    <w:rsid w:val="001B1FA8"/>
    <w:rsid w:val="001B20E2"/>
    <w:rsid w:val="001B2591"/>
    <w:rsid w:val="001B4344"/>
    <w:rsid w:val="001B53E3"/>
    <w:rsid w:val="001B66CE"/>
    <w:rsid w:val="001C1453"/>
    <w:rsid w:val="001C3239"/>
    <w:rsid w:val="001C35BD"/>
    <w:rsid w:val="001C3F80"/>
    <w:rsid w:val="001C415B"/>
    <w:rsid w:val="001C4C55"/>
    <w:rsid w:val="001C5772"/>
    <w:rsid w:val="001C59DE"/>
    <w:rsid w:val="001C6005"/>
    <w:rsid w:val="001C69A4"/>
    <w:rsid w:val="001C703A"/>
    <w:rsid w:val="001C7E97"/>
    <w:rsid w:val="001C7F9D"/>
    <w:rsid w:val="001D0EC2"/>
    <w:rsid w:val="001D136F"/>
    <w:rsid w:val="001D22C4"/>
    <w:rsid w:val="001D2E1C"/>
    <w:rsid w:val="001E0E4F"/>
    <w:rsid w:val="001E147E"/>
    <w:rsid w:val="001E1A47"/>
    <w:rsid w:val="001E2430"/>
    <w:rsid w:val="001E2FC8"/>
    <w:rsid w:val="001E3784"/>
    <w:rsid w:val="001E41E0"/>
    <w:rsid w:val="001E4F0B"/>
    <w:rsid w:val="001E6626"/>
    <w:rsid w:val="001E6985"/>
    <w:rsid w:val="001E7243"/>
    <w:rsid w:val="001E7518"/>
    <w:rsid w:val="001F0765"/>
    <w:rsid w:val="001F0BCF"/>
    <w:rsid w:val="001F1952"/>
    <w:rsid w:val="001F1B62"/>
    <w:rsid w:val="001F1D70"/>
    <w:rsid w:val="001F2859"/>
    <w:rsid w:val="001F286C"/>
    <w:rsid w:val="001F48A7"/>
    <w:rsid w:val="001F6474"/>
    <w:rsid w:val="001F674B"/>
    <w:rsid w:val="001F77B1"/>
    <w:rsid w:val="00201070"/>
    <w:rsid w:val="0020113D"/>
    <w:rsid w:val="002011F5"/>
    <w:rsid w:val="002014A5"/>
    <w:rsid w:val="00202D5F"/>
    <w:rsid w:val="0020352C"/>
    <w:rsid w:val="00203D00"/>
    <w:rsid w:val="00204080"/>
    <w:rsid w:val="002041AD"/>
    <w:rsid w:val="00206727"/>
    <w:rsid w:val="002068AF"/>
    <w:rsid w:val="00207348"/>
    <w:rsid w:val="002076E7"/>
    <w:rsid w:val="0021004D"/>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5E97"/>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19CD"/>
    <w:rsid w:val="0024258D"/>
    <w:rsid w:val="00242C43"/>
    <w:rsid w:val="002430AD"/>
    <w:rsid w:val="00243D58"/>
    <w:rsid w:val="00244FF2"/>
    <w:rsid w:val="00246345"/>
    <w:rsid w:val="00246FB3"/>
    <w:rsid w:val="00247013"/>
    <w:rsid w:val="0024773A"/>
    <w:rsid w:val="00247F8A"/>
    <w:rsid w:val="00247FFD"/>
    <w:rsid w:val="00250581"/>
    <w:rsid w:val="00251730"/>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5B04"/>
    <w:rsid w:val="00276214"/>
    <w:rsid w:val="00276482"/>
    <w:rsid w:val="00276748"/>
    <w:rsid w:val="00277704"/>
    <w:rsid w:val="00280736"/>
    <w:rsid w:val="0028113B"/>
    <w:rsid w:val="00281269"/>
    <w:rsid w:val="0028188C"/>
    <w:rsid w:val="002837F3"/>
    <w:rsid w:val="0028399F"/>
    <w:rsid w:val="00283D61"/>
    <w:rsid w:val="00283F3C"/>
    <w:rsid w:val="002840CB"/>
    <w:rsid w:val="00284E85"/>
    <w:rsid w:val="002850BC"/>
    <w:rsid w:val="00285E9F"/>
    <w:rsid w:val="0028627D"/>
    <w:rsid w:val="00286A9F"/>
    <w:rsid w:val="00287450"/>
    <w:rsid w:val="0028755C"/>
    <w:rsid w:val="0029051B"/>
    <w:rsid w:val="00291BC9"/>
    <w:rsid w:val="0029220E"/>
    <w:rsid w:val="002927FA"/>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2A6"/>
    <w:rsid w:val="002B074E"/>
    <w:rsid w:val="002B1022"/>
    <w:rsid w:val="002B1776"/>
    <w:rsid w:val="002B1CA5"/>
    <w:rsid w:val="002B2462"/>
    <w:rsid w:val="002B25F1"/>
    <w:rsid w:val="002B2DFE"/>
    <w:rsid w:val="002B4120"/>
    <w:rsid w:val="002B4CDF"/>
    <w:rsid w:val="002B51D8"/>
    <w:rsid w:val="002B5B87"/>
    <w:rsid w:val="002B5B9F"/>
    <w:rsid w:val="002B5F20"/>
    <w:rsid w:val="002B5F24"/>
    <w:rsid w:val="002B6281"/>
    <w:rsid w:val="002B6837"/>
    <w:rsid w:val="002B6F66"/>
    <w:rsid w:val="002B766C"/>
    <w:rsid w:val="002B7C8B"/>
    <w:rsid w:val="002C084B"/>
    <w:rsid w:val="002C0B3A"/>
    <w:rsid w:val="002C1074"/>
    <w:rsid w:val="002C1093"/>
    <w:rsid w:val="002C1968"/>
    <w:rsid w:val="002C1A37"/>
    <w:rsid w:val="002C2677"/>
    <w:rsid w:val="002C3226"/>
    <w:rsid w:val="002C3600"/>
    <w:rsid w:val="002C4720"/>
    <w:rsid w:val="002C47C9"/>
    <w:rsid w:val="002C4F09"/>
    <w:rsid w:val="002C624B"/>
    <w:rsid w:val="002C6F25"/>
    <w:rsid w:val="002D142A"/>
    <w:rsid w:val="002D1F5D"/>
    <w:rsid w:val="002D21CB"/>
    <w:rsid w:val="002D24A2"/>
    <w:rsid w:val="002D2C61"/>
    <w:rsid w:val="002D3CC0"/>
    <w:rsid w:val="002D3D46"/>
    <w:rsid w:val="002D5002"/>
    <w:rsid w:val="002D528E"/>
    <w:rsid w:val="002D622B"/>
    <w:rsid w:val="002E1ABE"/>
    <w:rsid w:val="002E35E6"/>
    <w:rsid w:val="002E3EFD"/>
    <w:rsid w:val="002E4FE5"/>
    <w:rsid w:val="002E5AF0"/>
    <w:rsid w:val="002E5E24"/>
    <w:rsid w:val="002E6AC5"/>
    <w:rsid w:val="002E7001"/>
    <w:rsid w:val="002E7498"/>
    <w:rsid w:val="002E7EE7"/>
    <w:rsid w:val="002F1204"/>
    <w:rsid w:val="002F1A34"/>
    <w:rsid w:val="002F2C2C"/>
    <w:rsid w:val="002F2E1E"/>
    <w:rsid w:val="002F3248"/>
    <w:rsid w:val="002F3600"/>
    <w:rsid w:val="002F5046"/>
    <w:rsid w:val="002F64AB"/>
    <w:rsid w:val="002F7623"/>
    <w:rsid w:val="002F78D2"/>
    <w:rsid w:val="002F7EC9"/>
    <w:rsid w:val="0030079D"/>
    <w:rsid w:val="00301381"/>
    <w:rsid w:val="003019C3"/>
    <w:rsid w:val="00301A70"/>
    <w:rsid w:val="00301C2A"/>
    <w:rsid w:val="00302C73"/>
    <w:rsid w:val="00306913"/>
    <w:rsid w:val="00307FFC"/>
    <w:rsid w:val="003100E7"/>
    <w:rsid w:val="00310459"/>
    <w:rsid w:val="003104A7"/>
    <w:rsid w:val="00310AE9"/>
    <w:rsid w:val="0031204A"/>
    <w:rsid w:val="003128ED"/>
    <w:rsid w:val="00314170"/>
    <w:rsid w:val="00314593"/>
    <w:rsid w:val="00314EE1"/>
    <w:rsid w:val="0031620D"/>
    <w:rsid w:val="00316D82"/>
    <w:rsid w:val="003171B4"/>
    <w:rsid w:val="00317317"/>
    <w:rsid w:val="003207EE"/>
    <w:rsid w:val="00321289"/>
    <w:rsid w:val="0032182A"/>
    <w:rsid w:val="00321867"/>
    <w:rsid w:val="00322321"/>
    <w:rsid w:val="00322465"/>
    <w:rsid w:val="00322FCC"/>
    <w:rsid w:val="00323778"/>
    <w:rsid w:val="00324A22"/>
    <w:rsid w:val="00324D61"/>
    <w:rsid w:val="0032537F"/>
    <w:rsid w:val="00325F91"/>
    <w:rsid w:val="003261EF"/>
    <w:rsid w:val="003274F7"/>
    <w:rsid w:val="00327DA0"/>
    <w:rsid w:val="0033014D"/>
    <w:rsid w:val="00330AF0"/>
    <w:rsid w:val="0033141A"/>
    <w:rsid w:val="00332389"/>
    <w:rsid w:val="00332F70"/>
    <w:rsid w:val="00333C6F"/>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3FE"/>
    <w:rsid w:val="00353AD0"/>
    <w:rsid w:val="00354948"/>
    <w:rsid w:val="00355D57"/>
    <w:rsid w:val="00356C71"/>
    <w:rsid w:val="0035789A"/>
    <w:rsid w:val="003578A9"/>
    <w:rsid w:val="00360F7A"/>
    <w:rsid w:val="00360FA9"/>
    <w:rsid w:val="003637E8"/>
    <w:rsid w:val="0036430B"/>
    <w:rsid w:val="00364D37"/>
    <w:rsid w:val="00365802"/>
    <w:rsid w:val="00365F48"/>
    <w:rsid w:val="0036608C"/>
    <w:rsid w:val="003678EB"/>
    <w:rsid w:val="00370506"/>
    <w:rsid w:val="00370549"/>
    <w:rsid w:val="00373C1B"/>
    <w:rsid w:val="00374780"/>
    <w:rsid w:val="00374B59"/>
    <w:rsid w:val="003758CC"/>
    <w:rsid w:val="00376526"/>
    <w:rsid w:val="00380F9D"/>
    <w:rsid w:val="003818ED"/>
    <w:rsid w:val="00382D6C"/>
    <w:rsid w:val="00383C44"/>
    <w:rsid w:val="00384652"/>
    <w:rsid w:val="00384EEF"/>
    <w:rsid w:val="00384F93"/>
    <w:rsid w:val="00385560"/>
    <w:rsid w:val="00386430"/>
    <w:rsid w:val="00386738"/>
    <w:rsid w:val="00387450"/>
    <w:rsid w:val="003877F5"/>
    <w:rsid w:val="003908E5"/>
    <w:rsid w:val="00391F87"/>
    <w:rsid w:val="00393E79"/>
    <w:rsid w:val="00393ED2"/>
    <w:rsid w:val="003955C3"/>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BBA"/>
    <w:rsid w:val="003D0298"/>
    <w:rsid w:val="003D06E1"/>
    <w:rsid w:val="003D0C75"/>
    <w:rsid w:val="003D155E"/>
    <w:rsid w:val="003D2D05"/>
    <w:rsid w:val="003D5156"/>
    <w:rsid w:val="003D6A8F"/>
    <w:rsid w:val="003D6CA2"/>
    <w:rsid w:val="003D6DBE"/>
    <w:rsid w:val="003E28C5"/>
    <w:rsid w:val="003E36AA"/>
    <w:rsid w:val="003E41B7"/>
    <w:rsid w:val="003E4222"/>
    <w:rsid w:val="003E5690"/>
    <w:rsid w:val="003E5808"/>
    <w:rsid w:val="003E605A"/>
    <w:rsid w:val="003E6D1F"/>
    <w:rsid w:val="003E7DE2"/>
    <w:rsid w:val="003F0416"/>
    <w:rsid w:val="003F1DA3"/>
    <w:rsid w:val="003F3151"/>
    <w:rsid w:val="003F3499"/>
    <w:rsid w:val="003F5BCD"/>
    <w:rsid w:val="003F5F0D"/>
    <w:rsid w:val="003F6242"/>
    <w:rsid w:val="003F7E9B"/>
    <w:rsid w:val="0040172C"/>
    <w:rsid w:val="004023C1"/>
    <w:rsid w:val="004026CC"/>
    <w:rsid w:val="004026DA"/>
    <w:rsid w:val="00402C68"/>
    <w:rsid w:val="00402F7D"/>
    <w:rsid w:val="004030F7"/>
    <w:rsid w:val="00403334"/>
    <w:rsid w:val="00403768"/>
    <w:rsid w:val="0040384C"/>
    <w:rsid w:val="004038C5"/>
    <w:rsid w:val="004038D5"/>
    <w:rsid w:val="004066AB"/>
    <w:rsid w:val="00406B52"/>
    <w:rsid w:val="00406CE5"/>
    <w:rsid w:val="0040715F"/>
    <w:rsid w:val="0040736A"/>
    <w:rsid w:val="00407967"/>
    <w:rsid w:val="00407DA3"/>
    <w:rsid w:val="0041090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927"/>
    <w:rsid w:val="00423C91"/>
    <w:rsid w:val="00423D46"/>
    <w:rsid w:val="0042492C"/>
    <w:rsid w:val="00425049"/>
    <w:rsid w:val="004251E1"/>
    <w:rsid w:val="00426F58"/>
    <w:rsid w:val="00426FCD"/>
    <w:rsid w:val="00433ABB"/>
    <w:rsid w:val="00434A63"/>
    <w:rsid w:val="00435402"/>
    <w:rsid w:val="004357FE"/>
    <w:rsid w:val="004362FB"/>
    <w:rsid w:val="004371C0"/>
    <w:rsid w:val="0043727C"/>
    <w:rsid w:val="00437C15"/>
    <w:rsid w:val="00440018"/>
    <w:rsid w:val="00440C9C"/>
    <w:rsid w:val="004413F0"/>
    <w:rsid w:val="00442110"/>
    <w:rsid w:val="004431BD"/>
    <w:rsid w:val="00443AA3"/>
    <w:rsid w:val="00443F49"/>
    <w:rsid w:val="0044423C"/>
    <w:rsid w:val="00444482"/>
    <w:rsid w:val="00444A4F"/>
    <w:rsid w:val="00445725"/>
    <w:rsid w:val="00445C59"/>
    <w:rsid w:val="0044702A"/>
    <w:rsid w:val="00447A35"/>
    <w:rsid w:val="00447E82"/>
    <w:rsid w:val="004502C6"/>
    <w:rsid w:val="00450A1E"/>
    <w:rsid w:val="00450A90"/>
    <w:rsid w:val="00452411"/>
    <w:rsid w:val="00453F41"/>
    <w:rsid w:val="00454933"/>
    <w:rsid w:val="00454EDF"/>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47D4"/>
    <w:rsid w:val="004757D0"/>
    <w:rsid w:val="00475878"/>
    <w:rsid w:val="0047732E"/>
    <w:rsid w:val="00477DB8"/>
    <w:rsid w:val="004800D9"/>
    <w:rsid w:val="00480BCB"/>
    <w:rsid w:val="0048285E"/>
    <w:rsid w:val="00484F93"/>
    <w:rsid w:val="004860DA"/>
    <w:rsid w:val="0048638F"/>
    <w:rsid w:val="00486B44"/>
    <w:rsid w:val="00486C13"/>
    <w:rsid w:val="00487246"/>
    <w:rsid w:val="00491051"/>
    <w:rsid w:val="00491818"/>
    <w:rsid w:val="00492001"/>
    <w:rsid w:val="004921BA"/>
    <w:rsid w:val="004933D3"/>
    <w:rsid w:val="00494F13"/>
    <w:rsid w:val="00496252"/>
    <w:rsid w:val="00497FEA"/>
    <w:rsid w:val="004A168A"/>
    <w:rsid w:val="004A347C"/>
    <w:rsid w:val="004A6811"/>
    <w:rsid w:val="004A6DE3"/>
    <w:rsid w:val="004A7131"/>
    <w:rsid w:val="004B1682"/>
    <w:rsid w:val="004B2377"/>
    <w:rsid w:val="004B423D"/>
    <w:rsid w:val="004B5906"/>
    <w:rsid w:val="004B602A"/>
    <w:rsid w:val="004B66B2"/>
    <w:rsid w:val="004B70E0"/>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4971"/>
    <w:rsid w:val="004D5185"/>
    <w:rsid w:val="004D65B6"/>
    <w:rsid w:val="004D6D11"/>
    <w:rsid w:val="004D7985"/>
    <w:rsid w:val="004D7AEE"/>
    <w:rsid w:val="004E0741"/>
    <w:rsid w:val="004E253C"/>
    <w:rsid w:val="004E25B1"/>
    <w:rsid w:val="004E3D16"/>
    <w:rsid w:val="004E54D9"/>
    <w:rsid w:val="004E619C"/>
    <w:rsid w:val="004E70ED"/>
    <w:rsid w:val="004E77E7"/>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A0E"/>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278F"/>
    <w:rsid w:val="0053282D"/>
    <w:rsid w:val="0053296E"/>
    <w:rsid w:val="0053434D"/>
    <w:rsid w:val="00534B9B"/>
    <w:rsid w:val="00534DE3"/>
    <w:rsid w:val="005357A0"/>
    <w:rsid w:val="00535F38"/>
    <w:rsid w:val="00537851"/>
    <w:rsid w:val="00540364"/>
    <w:rsid w:val="005416F3"/>
    <w:rsid w:val="00543BFD"/>
    <w:rsid w:val="00544065"/>
    <w:rsid w:val="0054499A"/>
    <w:rsid w:val="0054591C"/>
    <w:rsid w:val="00545E6C"/>
    <w:rsid w:val="0054600E"/>
    <w:rsid w:val="00546251"/>
    <w:rsid w:val="00547972"/>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4965"/>
    <w:rsid w:val="00575C0F"/>
    <w:rsid w:val="005772F6"/>
    <w:rsid w:val="00577B3B"/>
    <w:rsid w:val="005817F3"/>
    <w:rsid w:val="005822A1"/>
    <w:rsid w:val="0058313F"/>
    <w:rsid w:val="00583B9B"/>
    <w:rsid w:val="005846C2"/>
    <w:rsid w:val="00585C3A"/>
    <w:rsid w:val="00585F07"/>
    <w:rsid w:val="00586013"/>
    <w:rsid w:val="00590319"/>
    <w:rsid w:val="00590CD8"/>
    <w:rsid w:val="00591092"/>
    <w:rsid w:val="005911CF"/>
    <w:rsid w:val="00593371"/>
    <w:rsid w:val="0059447A"/>
    <w:rsid w:val="00594D44"/>
    <w:rsid w:val="005962C1"/>
    <w:rsid w:val="00596780"/>
    <w:rsid w:val="005A0309"/>
    <w:rsid w:val="005A05E5"/>
    <w:rsid w:val="005A0C3D"/>
    <w:rsid w:val="005A1818"/>
    <w:rsid w:val="005A377E"/>
    <w:rsid w:val="005A377F"/>
    <w:rsid w:val="005A5080"/>
    <w:rsid w:val="005A567A"/>
    <w:rsid w:val="005A5AC7"/>
    <w:rsid w:val="005A6A76"/>
    <w:rsid w:val="005B068E"/>
    <w:rsid w:val="005B07A5"/>
    <w:rsid w:val="005B098A"/>
    <w:rsid w:val="005B40EA"/>
    <w:rsid w:val="005B4B68"/>
    <w:rsid w:val="005B59B3"/>
    <w:rsid w:val="005B5FE9"/>
    <w:rsid w:val="005B6346"/>
    <w:rsid w:val="005B7705"/>
    <w:rsid w:val="005B7D4B"/>
    <w:rsid w:val="005C0D9C"/>
    <w:rsid w:val="005C0E5F"/>
    <w:rsid w:val="005C1576"/>
    <w:rsid w:val="005C1E77"/>
    <w:rsid w:val="005C22F5"/>
    <w:rsid w:val="005C27C5"/>
    <w:rsid w:val="005C38E7"/>
    <w:rsid w:val="005C4591"/>
    <w:rsid w:val="005D05CF"/>
    <w:rsid w:val="005D06B6"/>
    <w:rsid w:val="005D1904"/>
    <w:rsid w:val="005D2494"/>
    <w:rsid w:val="005D3C3E"/>
    <w:rsid w:val="005D5DB1"/>
    <w:rsid w:val="005D633F"/>
    <w:rsid w:val="005D6CD8"/>
    <w:rsid w:val="005E1529"/>
    <w:rsid w:val="005E2A61"/>
    <w:rsid w:val="005E2C74"/>
    <w:rsid w:val="005E69DA"/>
    <w:rsid w:val="005F2502"/>
    <w:rsid w:val="005F3973"/>
    <w:rsid w:val="005F3F98"/>
    <w:rsid w:val="005F7485"/>
    <w:rsid w:val="005F7AA6"/>
    <w:rsid w:val="006019F4"/>
    <w:rsid w:val="0060236A"/>
    <w:rsid w:val="006027BE"/>
    <w:rsid w:val="0060351D"/>
    <w:rsid w:val="00604226"/>
    <w:rsid w:val="00605AC0"/>
    <w:rsid w:val="0060663F"/>
    <w:rsid w:val="00607F4F"/>
    <w:rsid w:val="006117DC"/>
    <w:rsid w:val="00612356"/>
    <w:rsid w:val="00612992"/>
    <w:rsid w:val="006136EC"/>
    <w:rsid w:val="00613A0F"/>
    <w:rsid w:val="00614477"/>
    <w:rsid w:val="00614FDE"/>
    <w:rsid w:val="006155DF"/>
    <w:rsid w:val="0061584C"/>
    <w:rsid w:val="00615D19"/>
    <w:rsid w:val="00616689"/>
    <w:rsid w:val="006216A0"/>
    <w:rsid w:val="006221F5"/>
    <w:rsid w:val="00622B65"/>
    <w:rsid w:val="00623A1D"/>
    <w:rsid w:val="006243B0"/>
    <w:rsid w:val="0062492A"/>
    <w:rsid w:val="00625135"/>
    <w:rsid w:val="00626B2D"/>
    <w:rsid w:val="00627972"/>
    <w:rsid w:val="00627D7C"/>
    <w:rsid w:val="00627EFB"/>
    <w:rsid w:val="00630560"/>
    <w:rsid w:val="00631D85"/>
    <w:rsid w:val="00632698"/>
    <w:rsid w:val="00632E3E"/>
    <w:rsid w:val="006338A6"/>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01BB"/>
    <w:rsid w:val="006523D3"/>
    <w:rsid w:val="00652C4A"/>
    <w:rsid w:val="00653147"/>
    <w:rsid w:val="00653896"/>
    <w:rsid w:val="00654BEB"/>
    <w:rsid w:val="00654E08"/>
    <w:rsid w:val="006557C5"/>
    <w:rsid w:val="00655D39"/>
    <w:rsid w:val="0065690E"/>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05B"/>
    <w:rsid w:val="00674D93"/>
    <w:rsid w:val="00675A11"/>
    <w:rsid w:val="006768BD"/>
    <w:rsid w:val="00676D63"/>
    <w:rsid w:val="00677CF5"/>
    <w:rsid w:val="006800F2"/>
    <w:rsid w:val="006802DD"/>
    <w:rsid w:val="006831DD"/>
    <w:rsid w:val="00684991"/>
    <w:rsid w:val="00685531"/>
    <w:rsid w:val="00686FCC"/>
    <w:rsid w:val="0068764A"/>
    <w:rsid w:val="00690372"/>
    <w:rsid w:val="00692508"/>
    <w:rsid w:val="0069280E"/>
    <w:rsid w:val="00693264"/>
    <w:rsid w:val="00693801"/>
    <w:rsid w:val="00696B12"/>
    <w:rsid w:val="00696DDC"/>
    <w:rsid w:val="0069719F"/>
    <w:rsid w:val="006971A7"/>
    <w:rsid w:val="006A1827"/>
    <w:rsid w:val="006A2722"/>
    <w:rsid w:val="006A2BE5"/>
    <w:rsid w:val="006A4381"/>
    <w:rsid w:val="006A45B7"/>
    <w:rsid w:val="006A4B9B"/>
    <w:rsid w:val="006A4E15"/>
    <w:rsid w:val="006A514B"/>
    <w:rsid w:val="006A51C1"/>
    <w:rsid w:val="006A52BA"/>
    <w:rsid w:val="006A5A07"/>
    <w:rsid w:val="006A5DE6"/>
    <w:rsid w:val="006B0B25"/>
    <w:rsid w:val="006B390A"/>
    <w:rsid w:val="006B421C"/>
    <w:rsid w:val="006C0C0B"/>
    <w:rsid w:val="006C194C"/>
    <w:rsid w:val="006C292F"/>
    <w:rsid w:val="006C50B8"/>
    <w:rsid w:val="006C59BB"/>
    <w:rsid w:val="006C5ED5"/>
    <w:rsid w:val="006D08CE"/>
    <w:rsid w:val="006D0D8C"/>
    <w:rsid w:val="006D25D2"/>
    <w:rsid w:val="006D2CFF"/>
    <w:rsid w:val="006D2E44"/>
    <w:rsid w:val="006D497E"/>
    <w:rsid w:val="006D4B1C"/>
    <w:rsid w:val="006D4E20"/>
    <w:rsid w:val="006D52E7"/>
    <w:rsid w:val="006D5CA7"/>
    <w:rsid w:val="006D693B"/>
    <w:rsid w:val="006E1FF1"/>
    <w:rsid w:val="006E3367"/>
    <w:rsid w:val="006E40F9"/>
    <w:rsid w:val="006E5C4C"/>
    <w:rsid w:val="006E612B"/>
    <w:rsid w:val="006E648D"/>
    <w:rsid w:val="006E69A4"/>
    <w:rsid w:val="006E7349"/>
    <w:rsid w:val="006F0391"/>
    <w:rsid w:val="006F0C5C"/>
    <w:rsid w:val="006F2527"/>
    <w:rsid w:val="006F30EC"/>
    <w:rsid w:val="006F40FC"/>
    <w:rsid w:val="006F5694"/>
    <w:rsid w:val="006F6797"/>
    <w:rsid w:val="006F68F7"/>
    <w:rsid w:val="006F69E0"/>
    <w:rsid w:val="00700025"/>
    <w:rsid w:val="00700291"/>
    <w:rsid w:val="00700A64"/>
    <w:rsid w:val="00702610"/>
    <w:rsid w:val="00702DD1"/>
    <w:rsid w:val="00703056"/>
    <w:rsid w:val="00704122"/>
    <w:rsid w:val="00705A2D"/>
    <w:rsid w:val="007066FB"/>
    <w:rsid w:val="00711F62"/>
    <w:rsid w:val="00716D0C"/>
    <w:rsid w:val="00717F3C"/>
    <w:rsid w:val="007204B8"/>
    <w:rsid w:val="00721940"/>
    <w:rsid w:val="00721A68"/>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6FF1"/>
    <w:rsid w:val="007420AF"/>
    <w:rsid w:val="007468F9"/>
    <w:rsid w:val="0075046B"/>
    <w:rsid w:val="0075229C"/>
    <w:rsid w:val="007526DE"/>
    <w:rsid w:val="00753655"/>
    <w:rsid w:val="00755B71"/>
    <w:rsid w:val="00755EF4"/>
    <w:rsid w:val="00757365"/>
    <w:rsid w:val="00761854"/>
    <w:rsid w:val="00761A15"/>
    <w:rsid w:val="00761A2D"/>
    <w:rsid w:val="00762D7F"/>
    <w:rsid w:val="00763500"/>
    <w:rsid w:val="0076350C"/>
    <w:rsid w:val="00763D74"/>
    <w:rsid w:val="007707E6"/>
    <w:rsid w:val="007716B7"/>
    <w:rsid w:val="00771A79"/>
    <w:rsid w:val="00771CAC"/>
    <w:rsid w:val="007726D7"/>
    <w:rsid w:val="00772EEA"/>
    <w:rsid w:val="00775008"/>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7CA"/>
    <w:rsid w:val="007978DB"/>
    <w:rsid w:val="007978E4"/>
    <w:rsid w:val="007A11C7"/>
    <w:rsid w:val="007A18C4"/>
    <w:rsid w:val="007A2C09"/>
    <w:rsid w:val="007A2F93"/>
    <w:rsid w:val="007A359D"/>
    <w:rsid w:val="007A3C6B"/>
    <w:rsid w:val="007A3E4E"/>
    <w:rsid w:val="007A5D61"/>
    <w:rsid w:val="007A601D"/>
    <w:rsid w:val="007A6236"/>
    <w:rsid w:val="007A6822"/>
    <w:rsid w:val="007B011B"/>
    <w:rsid w:val="007B08FD"/>
    <w:rsid w:val="007B1933"/>
    <w:rsid w:val="007B4D77"/>
    <w:rsid w:val="007B52C6"/>
    <w:rsid w:val="007B60A3"/>
    <w:rsid w:val="007B677C"/>
    <w:rsid w:val="007B6DB1"/>
    <w:rsid w:val="007B707B"/>
    <w:rsid w:val="007B752D"/>
    <w:rsid w:val="007B75FB"/>
    <w:rsid w:val="007B7AC2"/>
    <w:rsid w:val="007B7E2B"/>
    <w:rsid w:val="007C063F"/>
    <w:rsid w:val="007C11C2"/>
    <w:rsid w:val="007C1445"/>
    <w:rsid w:val="007C1A0C"/>
    <w:rsid w:val="007C3B60"/>
    <w:rsid w:val="007C412A"/>
    <w:rsid w:val="007C491B"/>
    <w:rsid w:val="007D0A76"/>
    <w:rsid w:val="007D1257"/>
    <w:rsid w:val="007D4798"/>
    <w:rsid w:val="007D640D"/>
    <w:rsid w:val="007D71A2"/>
    <w:rsid w:val="007E0512"/>
    <w:rsid w:val="007E0A55"/>
    <w:rsid w:val="007E2133"/>
    <w:rsid w:val="007E317F"/>
    <w:rsid w:val="007E36CF"/>
    <w:rsid w:val="007E5AA1"/>
    <w:rsid w:val="007F25CF"/>
    <w:rsid w:val="007F2C70"/>
    <w:rsid w:val="007F4229"/>
    <w:rsid w:val="007F4A49"/>
    <w:rsid w:val="007F6D60"/>
    <w:rsid w:val="008009F9"/>
    <w:rsid w:val="00800B71"/>
    <w:rsid w:val="00801814"/>
    <w:rsid w:val="00801B09"/>
    <w:rsid w:val="00801C8B"/>
    <w:rsid w:val="008026A5"/>
    <w:rsid w:val="00802CBF"/>
    <w:rsid w:val="008055F7"/>
    <w:rsid w:val="008058B9"/>
    <w:rsid w:val="00806B53"/>
    <w:rsid w:val="00806FAA"/>
    <w:rsid w:val="00807054"/>
    <w:rsid w:val="0080722E"/>
    <w:rsid w:val="00810400"/>
    <w:rsid w:val="00811375"/>
    <w:rsid w:val="008117E2"/>
    <w:rsid w:val="00811D9B"/>
    <w:rsid w:val="0081353D"/>
    <w:rsid w:val="0081384E"/>
    <w:rsid w:val="00813D48"/>
    <w:rsid w:val="008148AA"/>
    <w:rsid w:val="00815047"/>
    <w:rsid w:val="00815BAD"/>
    <w:rsid w:val="00817357"/>
    <w:rsid w:val="00817471"/>
    <w:rsid w:val="008206BF"/>
    <w:rsid w:val="00820D5D"/>
    <w:rsid w:val="008217E8"/>
    <w:rsid w:val="0082290D"/>
    <w:rsid w:val="0082396D"/>
    <w:rsid w:val="008243E6"/>
    <w:rsid w:val="00824835"/>
    <w:rsid w:val="00824E01"/>
    <w:rsid w:val="008251E1"/>
    <w:rsid w:val="00825C7C"/>
    <w:rsid w:val="00825EBC"/>
    <w:rsid w:val="00826FE8"/>
    <w:rsid w:val="00827BC5"/>
    <w:rsid w:val="00827EAF"/>
    <w:rsid w:val="00830E16"/>
    <w:rsid w:val="00831091"/>
    <w:rsid w:val="00831199"/>
    <w:rsid w:val="008319C9"/>
    <w:rsid w:val="00831DFD"/>
    <w:rsid w:val="00831EF4"/>
    <w:rsid w:val="00831F1B"/>
    <w:rsid w:val="008323ED"/>
    <w:rsid w:val="00832A1C"/>
    <w:rsid w:val="00833AD9"/>
    <w:rsid w:val="0083432A"/>
    <w:rsid w:val="00834D3C"/>
    <w:rsid w:val="008358BD"/>
    <w:rsid w:val="008358CB"/>
    <w:rsid w:val="00837B8A"/>
    <w:rsid w:val="0084027C"/>
    <w:rsid w:val="00841A1D"/>
    <w:rsid w:val="00841A52"/>
    <w:rsid w:val="0084401D"/>
    <w:rsid w:val="0084599A"/>
    <w:rsid w:val="00845F97"/>
    <w:rsid w:val="008463D3"/>
    <w:rsid w:val="00846A8A"/>
    <w:rsid w:val="00852656"/>
    <w:rsid w:val="00852BE5"/>
    <w:rsid w:val="00853AF8"/>
    <w:rsid w:val="008555F4"/>
    <w:rsid w:val="00855B40"/>
    <w:rsid w:val="00855BA3"/>
    <w:rsid w:val="008564B5"/>
    <w:rsid w:val="00860574"/>
    <w:rsid w:val="00860F34"/>
    <w:rsid w:val="00861354"/>
    <w:rsid w:val="00861B0C"/>
    <w:rsid w:val="008628E2"/>
    <w:rsid w:val="00862BEA"/>
    <w:rsid w:val="0086302F"/>
    <w:rsid w:val="00863B8E"/>
    <w:rsid w:val="00865ADB"/>
    <w:rsid w:val="0086626A"/>
    <w:rsid w:val="00866814"/>
    <w:rsid w:val="0086787F"/>
    <w:rsid w:val="00870992"/>
    <w:rsid w:val="00870CAD"/>
    <w:rsid w:val="008720F2"/>
    <w:rsid w:val="0087448E"/>
    <w:rsid w:val="008748A7"/>
    <w:rsid w:val="00874CD7"/>
    <w:rsid w:val="0087522C"/>
    <w:rsid w:val="008759D9"/>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1FDA"/>
    <w:rsid w:val="008944C5"/>
    <w:rsid w:val="00895377"/>
    <w:rsid w:val="00895E25"/>
    <w:rsid w:val="00896D66"/>
    <w:rsid w:val="00897697"/>
    <w:rsid w:val="00897DF6"/>
    <w:rsid w:val="008A0911"/>
    <w:rsid w:val="008A0BB8"/>
    <w:rsid w:val="008A1C6E"/>
    <w:rsid w:val="008A2D94"/>
    <w:rsid w:val="008A59F0"/>
    <w:rsid w:val="008A5F37"/>
    <w:rsid w:val="008A79A9"/>
    <w:rsid w:val="008B0604"/>
    <w:rsid w:val="008B301F"/>
    <w:rsid w:val="008B3986"/>
    <w:rsid w:val="008B4DF8"/>
    <w:rsid w:val="008C057E"/>
    <w:rsid w:val="008C1E4E"/>
    <w:rsid w:val="008C4000"/>
    <w:rsid w:val="008C40E5"/>
    <w:rsid w:val="008C4839"/>
    <w:rsid w:val="008C5004"/>
    <w:rsid w:val="008C5048"/>
    <w:rsid w:val="008C5C1C"/>
    <w:rsid w:val="008C5CFC"/>
    <w:rsid w:val="008C6088"/>
    <w:rsid w:val="008C77FA"/>
    <w:rsid w:val="008C784B"/>
    <w:rsid w:val="008D0E9A"/>
    <w:rsid w:val="008D14D7"/>
    <w:rsid w:val="008D17CB"/>
    <w:rsid w:val="008D45ED"/>
    <w:rsid w:val="008D4890"/>
    <w:rsid w:val="008D62BC"/>
    <w:rsid w:val="008E06EA"/>
    <w:rsid w:val="008E2584"/>
    <w:rsid w:val="008E25B2"/>
    <w:rsid w:val="008E3303"/>
    <w:rsid w:val="008E403D"/>
    <w:rsid w:val="008E4545"/>
    <w:rsid w:val="008E57ED"/>
    <w:rsid w:val="008E5C28"/>
    <w:rsid w:val="008E61C9"/>
    <w:rsid w:val="008E6EFC"/>
    <w:rsid w:val="008E6FBA"/>
    <w:rsid w:val="008E7DBF"/>
    <w:rsid w:val="008F1455"/>
    <w:rsid w:val="008F1CEB"/>
    <w:rsid w:val="008F291D"/>
    <w:rsid w:val="008F3298"/>
    <w:rsid w:val="009003EE"/>
    <w:rsid w:val="00900DAD"/>
    <w:rsid w:val="00900ED5"/>
    <w:rsid w:val="00900FF1"/>
    <w:rsid w:val="00901AFA"/>
    <w:rsid w:val="00903D68"/>
    <w:rsid w:val="0090438E"/>
    <w:rsid w:val="00905C6A"/>
    <w:rsid w:val="009078BC"/>
    <w:rsid w:val="00910732"/>
    <w:rsid w:val="009115BC"/>
    <w:rsid w:val="00912854"/>
    <w:rsid w:val="00913DE4"/>
    <w:rsid w:val="009142AC"/>
    <w:rsid w:val="00914E9D"/>
    <w:rsid w:val="0091709B"/>
    <w:rsid w:val="009170E5"/>
    <w:rsid w:val="00917233"/>
    <w:rsid w:val="00920458"/>
    <w:rsid w:val="00920582"/>
    <w:rsid w:val="009213B1"/>
    <w:rsid w:val="009215BF"/>
    <w:rsid w:val="00921E2F"/>
    <w:rsid w:val="00921FF9"/>
    <w:rsid w:val="009233B1"/>
    <w:rsid w:val="0092418A"/>
    <w:rsid w:val="00925AE3"/>
    <w:rsid w:val="00925C3A"/>
    <w:rsid w:val="00926299"/>
    <w:rsid w:val="0092720E"/>
    <w:rsid w:val="00931305"/>
    <w:rsid w:val="0093172A"/>
    <w:rsid w:val="00931AC0"/>
    <w:rsid w:val="00932580"/>
    <w:rsid w:val="00933175"/>
    <w:rsid w:val="009334D9"/>
    <w:rsid w:val="00935047"/>
    <w:rsid w:val="00935E01"/>
    <w:rsid w:val="00935EB6"/>
    <w:rsid w:val="00937E95"/>
    <w:rsid w:val="0094086B"/>
    <w:rsid w:val="009411C8"/>
    <w:rsid w:val="0094162E"/>
    <w:rsid w:val="00942440"/>
    <w:rsid w:val="00942814"/>
    <w:rsid w:val="00942E68"/>
    <w:rsid w:val="00944038"/>
    <w:rsid w:val="00944F79"/>
    <w:rsid w:val="00945546"/>
    <w:rsid w:val="009503B6"/>
    <w:rsid w:val="0095040D"/>
    <w:rsid w:val="009508F2"/>
    <w:rsid w:val="00950E42"/>
    <w:rsid w:val="009524A4"/>
    <w:rsid w:val="00953EB4"/>
    <w:rsid w:val="00956ADB"/>
    <w:rsid w:val="00957EFB"/>
    <w:rsid w:val="009604A3"/>
    <w:rsid w:val="009613CF"/>
    <w:rsid w:val="0096147E"/>
    <w:rsid w:val="009620EF"/>
    <w:rsid w:val="00962FE9"/>
    <w:rsid w:val="009647FF"/>
    <w:rsid w:val="00964EAF"/>
    <w:rsid w:val="00965CD6"/>
    <w:rsid w:val="0096600F"/>
    <w:rsid w:val="0097059D"/>
    <w:rsid w:val="00970BC3"/>
    <w:rsid w:val="00971338"/>
    <w:rsid w:val="0097268F"/>
    <w:rsid w:val="00972CF9"/>
    <w:rsid w:val="00973258"/>
    <w:rsid w:val="00973758"/>
    <w:rsid w:val="009747D1"/>
    <w:rsid w:val="0097530C"/>
    <w:rsid w:val="00975CFE"/>
    <w:rsid w:val="00977799"/>
    <w:rsid w:val="00977A04"/>
    <w:rsid w:val="00977AD7"/>
    <w:rsid w:val="00977F8E"/>
    <w:rsid w:val="00980D30"/>
    <w:rsid w:val="00981695"/>
    <w:rsid w:val="0098237D"/>
    <w:rsid w:val="009825D5"/>
    <w:rsid w:val="00982AC2"/>
    <w:rsid w:val="0098365D"/>
    <w:rsid w:val="00984E37"/>
    <w:rsid w:val="00984E48"/>
    <w:rsid w:val="00985D62"/>
    <w:rsid w:val="009879D5"/>
    <w:rsid w:val="0099026D"/>
    <w:rsid w:val="009903CB"/>
    <w:rsid w:val="009913BD"/>
    <w:rsid w:val="009928FC"/>
    <w:rsid w:val="00992A93"/>
    <w:rsid w:val="00992BDC"/>
    <w:rsid w:val="00992E3F"/>
    <w:rsid w:val="00992EBC"/>
    <w:rsid w:val="00993F4C"/>
    <w:rsid w:val="00994475"/>
    <w:rsid w:val="0099545F"/>
    <w:rsid w:val="0099733C"/>
    <w:rsid w:val="00997AB9"/>
    <w:rsid w:val="009A06AB"/>
    <w:rsid w:val="009A0852"/>
    <w:rsid w:val="009A0F12"/>
    <w:rsid w:val="009A1022"/>
    <w:rsid w:val="009A1030"/>
    <w:rsid w:val="009A1B1F"/>
    <w:rsid w:val="009A1D89"/>
    <w:rsid w:val="009A215B"/>
    <w:rsid w:val="009A363D"/>
    <w:rsid w:val="009A498F"/>
    <w:rsid w:val="009A5B0E"/>
    <w:rsid w:val="009A6942"/>
    <w:rsid w:val="009A7A48"/>
    <w:rsid w:val="009A7B3A"/>
    <w:rsid w:val="009A7B46"/>
    <w:rsid w:val="009B0729"/>
    <w:rsid w:val="009B28F4"/>
    <w:rsid w:val="009B44C5"/>
    <w:rsid w:val="009B4786"/>
    <w:rsid w:val="009B71CC"/>
    <w:rsid w:val="009B7901"/>
    <w:rsid w:val="009C011A"/>
    <w:rsid w:val="009C090F"/>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2E31"/>
    <w:rsid w:val="009E432D"/>
    <w:rsid w:val="009E6BAE"/>
    <w:rsid w:val="009E7794"/>
    <w:rsid w:val="009E7A8A"/>
    <w:rsid w:val="009E7D8F"/>
    <w:rsid w:val="009F05FD"/>
    <w:rsid w:val="009F0E4A"/>
    <w:rsid w:val="009F27AB"/>
    <w:rsid w:val="009F2940"/>
    <w:rsid w:val="009F369F"/>
    <w:rsid w:val="009F4713"/>
    <w:rsid w:val="009F5015"/>
    <w:rsid w:val="009F605D"/>
    <w:rsid w:val="009F6923"/>
    <w:rsid w:val="009F7BF3"/>
    <w:rsid w:val="00A00635"/>
    <w:rsid w:val="00A02257"/>
    <w:rsid w:val="00A02BEC"/>
    <w:rsid w:val="00A032A9"/>
    <w:rsid w:val="00A053A8"/>
    <w:rsid w:val="00A0713C"/>
    <w:rsid w:val="00A07A3C"/>
    <w:rsid w:val="00A108EB"/>
    <w:rsid w:val="00A10D5A"/>
    <w:rsid w:val="00A112FF"/>
    <w:rsid w:val="00A136C6"/>
    <w:rsid w:val="00A140C1"/>
    <w:rsid w:val="00A146CB"/>
    <w:rsid w:val="00A15478"/>
    <w:rsid w:val="00A16471"/>
    <w:rsid w:val="00A16A17"/>
    <w:rsid w:val="00A20AF1"/>
    <w:rsid w:val="00A27303"/>
    <w:rsid w:val="00A277CD"/>
    <w:rsid w:val="00A30625"/>
    <w:rsid w:val="00A30770"/>
    <w:rsid w:val="00A31392"/>
    <w:rsid w:val="00A31DC4"/>
    <w:rsid w:val="00A324DA"/>
    <w:rsid w:val="00A32681"/>
    <w:rsid w:val="00A338C1"/>
    <w:rsid w:val="00A34747"/>
    <w:rsid w:val="00A34B80"/>
    <w:rsid w:val="00A3554B"/>
    <w:rsid w:val="00A37B74"/>
    <w:rsid w:val="00A400FC"/>
    <w:rsid w:val="00A40D92"/>
    <w:rsid w:val="00A44C5B"/>
    <w:rsid w:val="00A455A3"/>
    <w:rsid w:val="00A45828"/>
    <w:rsid w:val="00A45E1C"/>
    <w:rsid w:val="00A465B9"/>
    <w:rsid w:val="00A4722F"/>
    <w:rsid w:val="00A47AC1"/>
    <w:rsid w:val="00A50783"/>
    <w:rsid w:val="00A509A8"/>
    <w:rsid w:val="00A51BE9"/>
    <w:rsid w:val="00A52FDB"/>
    <w:rsid w:val="00A536F0"/>
    <w:rsid w:val="00A540A5"/>
    <w:rsid w:val="00A541FD"/>
    <w:rsid w:val="00A55784"/>
    <w:rsid w:val="00A55D15"/>
    <w:rsid w:val="00A567C9"/>
    <w:rsid w:val="00A568D4"/>
    <w:rsid w:val="00A60E94"/>
    <w:rsid w:val="00A61175"/>
    <w:rsid w:val="00A6145F"/>
    <w:rsid w:val="00A61A0C"/>
    <w:rsid w:val="00A61BBA"/>
    <w:rsid w:val="00A6217C"/>
    <w:rsid w:val="00A67282"/>
    <w:rsid w:val="00A706F3"/>
    <w:rsid w:val="00A71687"/>
    <w:rsid w:val="00A71D08"/>
    <w:rsid w:val="00A72354"/>
    <w:rsid w:val="00A72FB0"/>
    <w:rsid w:val="00A7316B"/>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1A9"/>
    <w:rsid w:val="00AB5C36"/>
    <w:rsid w:val="00AB5C9D"/>
    <w:rsid w:val="00AB686C"/>
    <w:rsid w:val="00AB6BA2"/>
    <w:rsid w:val="00AB7024"/>
    <w:rsid w:val="00AB7243"/>
    <w:rsid w:val="00AC1A9E"/>
    <w:rsid w:val="00AC2155"/>
    <w:rsid w:val="00AC2AC0"/>
    <w:rsid w:val="00AC30FC"/>
    <w:rsid w:val="00AC3EB1"/>
    <w:rsid w:val="00AC420E"/>
    <w:rsid w:val="00AC5BC0"/>
    <w:rsid w:val="00AC6CC0"/>
    <w:rsid w:val="00AC7B0D"/>
    <w:rsid w:val="00AD07E8"/>
    <w:rsid w:val="00AD0DC9"/>
    <w:rsid w:val="00AD315C"/>
    <w:rsid w:val="00AD3943"/>
    <w:rsid w:val="00AD3CD4"/>
    <w:rsid w:val="00AD3EED"/>
    <w:rsid w:val="00AD494F"/>
    <w:rsid w:val="00AD4AF1"/>
    <w:rsid w:val="00AD6237"/>
    <w:rsid w:val="00AD6296"/>
    <w:rsid w:val="00AD778F"/>
    <w:rsid w:val="00AD7D96"/>
    <w:rsid w:val="00AD7FDF"/>
    <w:rsid w:val="00AE08A9"/>
    <w:rsid w:val="00AE09C0"/>
    <w:rsid w:val="00AE0EE2"/>
    <w:rsid w:val="00AE16EC"/>
    <w:rsid w:val="00AE3437"/>
    <w:rsid w:val="00AE3EC6"/>
    <w:rsid w:val="00AE4F65"/>
    <w:rsid w:val="00AE56EC"/>
    <w:rsid w:val="00AE5795"/>
    <w:rsid w:val="00AE5B26"/>
    <w:rsid w:val="00AE5B89"/>
    <w:rsid w:val="00AF1A15"/>
    <w:rsid w:val="00AF2D68"/>
    <w:rsid w:val="00AF41FA"/>
    <w:rsid w:val="00AF4F46"/>
    <w:rsid w:val="00AF4FD7"/>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3A8B"/>
    <w:rsid w:val="00B074EB"/>
    <w:rsid w:val="00B10652"/>
    <w:rsid w:val="00B11367"/>
    <w:rsid w:val="00B1226A"/>
    <w:rsid w:val="00B20171"/>
    <w:rsid w:val="00B20273"/>
    <w:rsid w:val="00B22508"/>
    <w:rsid w:val="00B22EC8"/>
    <w:rsid w:val="00B233A9"/>
    <w:rsid w:val="00B2439E"/>
    <w:rsid w:val="00B2476D"/>
    <w:rsid w:val="00B2572C"/>
    <w:rsid w:val="00B26D29"/>
    <w:rsid w:val="00B27FE4"/>
    <w:rsid w:val="00B306F6"/>
    <w:rsid w:val="00B309C2"/>
    <w:rsid w:val="00B310E0"/>
    <w:rsid w:val="00B32DB8"/>
    <w:rsid w:val="00B335C8"/>
    <w:rsid w:val="00B34044"/>
    <w:rsid w:val="00B347BB"/>
    <w:rsid w:val="00B34F75"/>
    <w:rsid w:val="00B35B44"/>
    <w:rsid w:val="00B3665C"/>
    <w:rsid w:val="00B40963"/>
    <w:rsid w:val="00B42871"/>
    <w:rsid w:val="00B42ACD"/>
    <w:rsid w:val="00B42C83"/>
    <w:rsid w:val="00B42D72"/>
    <w:rsid w:val="00B43588"/>
    <w:rsid w:val="00B442B6"/>
    <w:rsid w:val="00B453C8"/>
    <w:rsid w:val="00B457D8"/>
    <w:rsid w:val="00B50D06"/>
    <w:rsid w:val="00B5204B"/>
    <w:rsid w:val="00B52927"/>
    <w:rsid w:val="00B5376A"/>
    <w:rsid w:val="00B53B00"/>
    <w:rsid w:val="00B54548"/>
    <w:rsid w:val="00B552C3"/>
    <w:rsid w:val="00B56043"/>
    <w:rsid w:val="00B56769"/>
    <w:rsid w:val="00B56E27"/>
    <w:rsid w:val="00B57698"/>
    <w:rsid w:val="00B64271"/>
    <w:rsid w:val="00B6464F"/>
    <w:rsid w:val="00B64D27"/>
    <w:rsid w:val="00B652F1"/>
    <w:rsid w:val="00B65E4E"/>
    <w:rsid w:val="00B70DDA"/>
    <w:rsid w:val="00B729B7"/>
    <w:rsid w:val="00B72C54"/>
    <w:rsid w:val="00B7372A"/>
    <w:rsid w:val="00B73DF5"/>
    <w:rsid w:val="00B74DEB"/>
    <w:rsid w:val="00B75E08"/>
    <w:rsid w:val="00B76BDC"/>
    <w:rsid w:val="00B76D25"/>
    <w:rsid w:val="00B76E69"/>
    <w:rsid w:val="00B77BD9"/>
    <w:rsid w:val="00B77E70"/>
    <w:rsid w:val="00B820DD"/>
    <w:rsid w:val="00B830DA"/>
    <w:rsid w:val="00B8458D"/>
    <w:rsid w:val="00B845FD"/>
    <w:rsid w:val="00B85A56"/>
    <w:rsid w:val="00B86D68"/>
    <w:rsid w:val="00B90A43"/>
    <w:rsid w:val="00B90E02"/>
    <w:rsid w:val="00B945C6"/>
    <w:rsid w:val="00B95AF4"/>
    <w:rsid w:val="00B962D0"/>
    <w:rsid w:val="00B968FD"/>
    <w:rsid w:val="00B96C0E"/>
    <w:rsid w:val="00BA1F15"/>
    <w:rsid w:val="00BA6990"/>
    <w:rsid w:val="00BA6E55"/>
    <w:rsid w:val="00BA741C"/>
    <w:rsid w:val="00BA7833"/>
    <w:rsid w:val="00BB0914"/>
    <w:rsid w:val="00BB1168"/>
    <w:rsid w:val="00BB4838"/>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1E3E"/>
    <w:rsid w:val="00BE2464"/>
    <w:rsid w:val="00BE28B4"/>
    <w:rsid w:val="00BE39D6"/>
    <w:rsid w:val="00BE3C04"/>
    <w:rsid w:val="00BE46DA"/>
    <w:rsid w:val="00BE68DD"/>
    <w:rsid w:val="00BE6DEC"/>
    <w:rsid w:val="00BE6E09"/>
    <w:rsid w:val="00BE6E1F"/>
    <w:rsid w:val="00BE764A"/>
    <w:rsid w:val="00BF0913"/>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4441"/>
    <w:rsid w:val="00C0584A"/>
    <w:rsid w:val="00C0672F"/>
    <w:rsid w:val="00C111B8"/>
    <w:rsid w:val="00C112C3"/>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0A81"/>
    <w:rsid w:val="00C61025"/>
    <w:rsid w:val="00C639D6"/>
    <w:rsid w:val="00C63DD8"/>
    <w:rsid w:val="00C6404B"/>
    <w:rsid w:val="00C64260"/>
    <w:rsid w:val="00C652D3"/>
    <w:rsid w:val="00C700BE"/>
    <w:rsid w:val="00C70D50"/>
    <w:rsid w:val="00C70E2A"/>
    <w:rsid w:val="00C712C0"/>
    <w:rsid w:val="00C7203C"/>
    <w:rsid w:val="00C76193"/>
    <w:rsid w:val="00C76794"/>
    <w:rsid w:val="00C80D7E"/>
    <w:rsid w:val="00C81CF5"/>
    <w:rsid w:val="00C846CC"/>
    <w:rsid w:val="00C846FE"/>
    <w:rsid w:val="00C84B58"/>
    <w:rsid w:val="00C8522A"/>
    <w:rsid w:val="00C86EAF"/>
    <w:rsid w:val="00C87677"/>
    <w:rsid w:val="00C87961"/>
    <w:rsid w:val="00C9071B"/>
    <w:rsid w:val="00C9127F"/>
    <w:rsid w:val="00C916E8"/>
    <w:rsid w:val="00C93D93"/>
    <w:rsid w:val="00C946D0"/>
    <w:rsid w:val="00C94801"/>
    <w:rsid w:val="00C94BBF"/>
    <w:rsid w:val="00C96E57"/>
    <w:rsid w:val="00CA0861"/>
    <w:rsid w:val="00CA11AC"/>
    <w:rsid w:val="00CA11B1"/>
    <w:rsid w:val="00CA160E"/>
    <w:rsid w:val="00CA3293"/>
    <w:rsid w:val="00CA32D3"/>
    <w:rsid w:val="00CA373C"/>
    <w:rsid w:val="00CA3E28"/>
    <w:rsid w:val="00CA49CA"/>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670C"/>
    <w:rsid w:val="00CC7191"/>
    <w:rsid w:val="00CD2D1E"/>
    <w:rsid w:val="00CD2F54"/>
    <w:rsid w:val="00CD4413"/>
    <w:rsid w:val="00CD482C"/>
    <w:rsid w:val="00CD6182"/>
    <w:rsid w:val="00CD7E32"/>
    <w:rsid w:val="00CE01D5"/>
    <w:rsid w:val="00CE081C"/>
    <w:rsid w:val="00CE11B7"/>
    <w:rsid w:val="00CE1DC2"/>
    <w:rsid w:val="00CE2209"/>
    <w:rsid w:val="00CE26B5"/>
    <w:rsid w:val="00CE334F"/>
    <w:rsid w:val="00CE41DD"/>
    <w:rsid w:val="00CE46C5"/>
    <w:rsid w:val="00CE546B"/>
    <w:rsid w:val="00CF04A8"/>
    <w:rsid w:val="00CF111F"/>
    <w:rsid w:val="00CF1DE6"/>
    <w:rsid w:val="00CF31B6"/>
    <w:rsid w:val="00CF34EA"/>
    <w:rsid w:val="00CF35A6"/>
    <w:rsid w:val="00CF37E3"/>
    <w:rsid w:val="00CF4912"/>
    <w:rsid w:val="00CF4CAB"/>
    <w:rsid w:val="00CF569F"/>
    <w:rsid w:val="00CF5788"/>
    <w:rsid w:val="00CF7568"/>
    <w:rsid w:val="00CF7637"/>
    <w:rsid w:val="00D010F7"/>
    <w:rsid w:val="00D01B14"/>
    <w:rsid w:val="00D01F92"/>
    <w:rsid w:val="00D04330"/>
    <w:rsid w:val="00D04BF3"/>
    <w:rsid w:val="00D04DC2"/>
    <w:rsid w:val="00D04FFA"/>
    <w:rsid w:val="00D05CC0"/>
    <w:rsid w:val="00D0675E"/>
    <w:rsid w:val="00D10A27"/>
    <w:rsid w:val="00D10AFD"/>
    <w:rsid w:val="00D134D8"/>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4AEC"/>
    <w:rsid w:val="00D25741"/>
    <w:rsid w:val="00D274F9"/>
    <w:rsid w:val="00D30BC1"/>
    <w:rsid w:val="00D33CD3"/>
    <w:rsid w:val="00D34409"/>
    <w:rsid w:val="00D35325"/>
    <w:rsid w:val="00D35842"/>
    <w:rsid w:val="00D35D3C"/>
    <w:rsid w:val="00D35E68"/>
    <w:rsid w:val="00D36BC7"/>
    <w:rsid w:val="00D3770F"/>
    <w:rsid w:val="00D40DD7"/>
    <w:rsid w:val="00D42131"/>
    <w:rsid w:val="00D426B4"/>
    <w:rsid w:val="00D42A31"/>
    <w:rsid w:val="00D4349C"/>
    <w:rsid w:val="00D44979"/>
    <w:rsid w:val="00D45EFA"/>
    <w:rsid w:val="00D46BBF"/>
    <w:rsid w:val="00D46D6F"/>
    <w:rsid w:val="00D47263"/>
    <w:rsid w:val="00D50482"/>
    <w:rsid w:val="00D505B3"/>
    <w:rsid w:val="00D50A67"/>
    <w:rsid w:val="00D50C8D"/>
    <w:rsid w:val="00D51410"/>
    <w:rsid w:val="00D5316A"/>
    <w:rsid w:val="00D55500"/>
    <w:rsid w:val="00D566CB"/>
    <w:rsid w:val="00D6076B"/>
    <w:rsid w:val="00D62CFF"/>
    <w:rsid w:val="00D63115"/>
    <w:rsid w:val="00D63618"/>
    <w:rsid w:val="00D64BA8"/>
    <w:rsid w:val="00D660E3"/>
    <w:rsid w:val="00D6698F"/>
    <w:rsid w:val="00D66ED2"/>
    <w:rsid w:val="00D700A3"/>
    <w:rsid w:val="00D708CD"/>
    <w:rsid w:val="00D70BD8"/>
    <w:rsid w:val="00D71528"/>
    <w:rsid w:val="00D71A89"/>
    <w:rsid w:val="00D74B32"/>
    <w:rsid w:val="00D74F3E"/>
    <w:rsid w:val="00D761C6"/>
    <w:rsid w:val="00D765AE"/>
    <w:rsid w:val="00D769C1"/>
    <w:rsid w:val="00D76BE7"/>
    <w:rsid w:val="00D80B22"/>
    <w:rsid w:val="00D81515"/>
    <w:rsid w:val="00D826F7"/>
    <w:rsid w:val="00D82F2B"/>
    <w:rsid w:val="00D83210"/>
    <w:rsid w:val="00D832E2"/>
    <w:rsid w:val="00D83DA9"/>
    <w:rsid w:val="00D84003"/>
    <w:rsid w:val="00D85E8F"/>
    <w:rsid w:val="00D86218"/>
    <w:rsid w:val="00D906D9"/>
    <w:rsid w:val="00D91760"/>
    <w:rsid w:val="00D91DF0"/>
    <w:rsid w:val="00D92562"/>
    <w:rsid w:val="00D9305B"/>
    <w:rsid w:val="00D93EA9"/>
    <w:rsid w:val="00D963B1"/>
    <w:rsid w:val="00D963D7"/>
    <w:rsid w:val="00D96895"/>
    <w:rsid w:val="00D96B70"/>
    <w:rsid w:val="00D97876"/>
    <w:rsid w:val="00DA02AE"/>
    <w:rsid w:val="00DA3279"/>
    <w:rsid w:val="00DA3C3E"/>
    <w:rsid w:val="00DA648E"/>
    <w:rsid w:val="00DA6ED2"/>
    <w:rsid w:val="00DA72A3"/>
    <w:rsid w:val="00DB2BF0"/>
    <w:rsid w:val="00DB3019"/>
    <w:rsid w:val="00DB57AB"/>
    <w:rsid w:val="00DB641C"/>
    <w:rsid w:val="00DB6E9F"/>
    <w:rsid w:val="00DB6F07"/>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1602"/>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A6"/>
    <w:rsid w:val="00DE5CFA"/>
    <w:rsid w:val="00DE663C"/>
    <w:rsid w:val="00DF100F"/>
    <w:rsid w:val="00DF39BF"/>
    <w:rsid w:val="00DF487E"/>
    <w:rsid w:val="00DF5977"/>
    <w:rsid w:val="00DF62FB"/>
    <w:rsid w:val="00DF6BEB"/>
    <w:rsid w:val="00DF78AC"/>
    <w:rsid w:val="00DF7A2E"/>
    <w:rsid w:val="00DF7BF4"/>
    <w:rsid w:val="00DF7C63"/>
    <w:rsid w:val="00DF7D36"/>
    <w:rsid w:val="00E008B4"/>
    <w:rsid w:val="00E03FA5"/>
    <w:rsid w:val="00E053E3"/>
    <w:rsid w:val="00E058E5"/>
    <w:rsid w:val="00E05F59"/>
    <w:rsid w:val="00E0652F"/>
    <w:rsid w:val="00E10560"/>
    <w:rsid w:val="00E1059E"/>
    <w:rsid w:val="00E11B0E"/>
    <w:rsid w:val="00E13328"/>
    <w:rsid w:val="00E13505"/>
    <w:rsid w:val="00E13707"/>
    <w:rsid w:val="00E1467B"/>
    <w:rsid w:val="00E156AE"/>
    <w:rsid w:val="00E156D0"/>
    <w:rsid w:val="00E15B83"/>
    <w:rsid w:val="00E1607E"/>
    <w:rsid w:val="00E17E9E"/>
    <w:rsid w:val="00E20F70"/>
    <w:rsid w:val="00E21727"/>
    <w:rsid w:val="00E236D7"/>
    <w:rsid w:val="00E2370A"/>
    <w:rsid w:val="00E249CB"/>
    <w:rsid w:val="00E25A20"/>
    <w:rsid w:val="00E26538"/>
    <w:rsid w:val="00E30070"/>
    <w:rsid w:val="00E31350"/>
    <w:rsid w:val="00E31883"/>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31"/>
    <w:rsid w:val="00E50D7B"/>
    <w:rsid w:val="00E5157F"/>
    <w:rsid w:val="00E51A65"/>
    <w:rsid w:val="00E51B91"/>
    <w:rsid w:val="00E537E8"/>
    <w:rsid w:val="00E537F3"/>
    <w:rsid w:val="00E54076"/>
    <w:rsid w:val="00E54325"/>
    <w:rsid w:val="00E548E7"/>
    <w:rsid w:val="00E55452"/>
    <w:rsid w:val="00E557E2"/>
    <w:rsid w:val="00E557EF"/>
    <w:rsid w:val="00E568F1"/>
    <w:rsid w:val="00E5706B"/>
    <w:rsid w:val="00E57841"/>
    <w:rsid w:val="00E60146"/>
    <w:rsid w:val="00E60D44"/>
    <w:rsid w:val="00E6105B"/>
    <w:rsid w:val="00E6108F"/>
    <w:rsid w:val="00E62C89"/>
    <w:rsid w:val="00E6326D"/>
    <w:rsid w:val="00E63933"/>
    <w:rsid w:val="00E6454A"/>
    <w:rsid w:val="00E64FC8"/>
    <w:rsid w:val="00E65A77"/>
    <w:rsid w:val="00E6651C"/>
    <w:rsid w:val="00E70295"/>
    <w:rsid w:val="00E719BB"/>
    <w:rsid w:val="00E71E38"/>
    <w:rsid w:val="00E73C38"/>
    <w:rsid w:val="00E74467"/>
    <w:rsid w:val="00E757D1"/>
    <w:rsid w:val="00E76846"/>
    <w:rsid w:val="00E76984"/>
    <w:rsid w:val="00E81602"/>
    <w:rsid w:val="00E82715"/>
    <w:rsid w:val="00E84A47"/>
    <w:rsid w:val="00E85327"/>
    <w:rsid w:val="00E86DB2"/>
    <w:rsid w:val="00E90405"/>
    <w:rsid w:val="00E913B6"/>
    <w:rsid w:val="00E91660"/>
    <w:rsid w:val="00E91AB4"/>
    <w:rsid w:val="00E92EEE"/>
    <w:rsid w:val="00E93472"/>
    <w:rsid w:val="00E934DA"/>
    <w:rsid w:val="00E93E2B"/>
    <w:rsid w:val="00E94655"/>
    <w:rsid w:val="00E97303"/>
    <w:rsid w:val="00E97831"/>
    <w:rsid w:val="00E97F7C"/>
    <w:rsid w:val="00EA060E"/>
    <w:rsid w:val="00EA2578"/>
    <w:rsid w:val="00EA2AAD"/>
    <w:rsid w:val="00EA51EB"/>
    <w:rsid w:val="00EA51EF"/>
    <w:rsid w:val="00EA62D2"/>
    <w:rsid w:val="00EA6FF1"/>
    <w:rsid w:val="00EB0206"/>
    <w:rsid w:val="00EB1712"/>
    <w:rsid w:val="00EB17F8"/>
    <w:rsid w:val="00EB5957"/>
    <w:rsid w:val="00EB5EEB"/>
    <w:rsid w:val="00EB5FB7"/>
    <w:rsid w:val="00EB7467"/>
    <w:rsid w:val="00EC05B4"/>
    <w:rsid w:val="00EC6769"/>
    <w:rsid w:val="00EC7BF4"/>
    <w:rsid w:val="00ED30FD"/>
    <w:rsid w:val="00ED3AA2"/>
    <w:rsid w:val="00ED4B3F"/>
    <w:rsid w:val="00ED59DE"/>
    <w:rsid w:val="00ED6123"/>
    <w:rsid w:val="00ED6B6E"/>
    <w:rsid w:val="00EE026B"/>
    <w:rsid w:val="00EE049B"/>
    <w:rsid w:val="00EE0AE5"/>
    <w:rsid w:val="00EE16D2"/>
    <w:rsid w:val="00EE18AA"/>
    <w:rsid w:val="00EE2465"/>
    <w:rsid w:val="00EE299F"/>
    <w:rsid w:val="00EE4065"/>
    <w:rsid w:val="00EE409D"/>
    <w:rsid w:val="00EE40DD"/>
    <w:rsid w:val="00EE42DB"/>
    <w:rsid w:val="00EE4513"/>
    <w:rsid w:val="00EE4673"/>
    <w:rsid w:val="00EE52E5"/>
    <w:rsid w:val="00EE568D"/>
    <w:rsid w:val="00EE6755"/>
    <w:rsid w:val="00EF0FCE"/>
    <w:rsid w:val="00EF19F5"/>
    <w:rsid w:val="00EF2F5F"/>
    <w:rsid w:val="00EF3375"/>
    <w:rsid w:val="00EF3BA2"/>
    <w:rsid w:val="00EF4B8F"/>
    <w:rsid w:val="00EF50CE"/>
    <w:rsid w:val="00EF547A"/>
    <w:rsid w:val="00EF6D20"/>
    <w:rsid w:val="00EF75E2"/>
    <w:rsid w:val="00F0022F"/>
    <w:rsid w:val="00F05239"/>
    <w:rsid w:val="00F0686E"/>
    <w:rsid w:val="00F06C81"/>
    <w:rsid w:val="00F073D3"/>
    <w:rsid w:val="00F1034E"/>
    <w:rsid w:val="00F10910"/>
    <w:rsid w:val="00F11618"/>
    <w:rsid w:val="00F1165D"/>
    <w:rsid w:val="00F117F9"/>
    <w:rsid w:val="00F120EA"/>
    <w:rsid w:val="00F125D8"/>
    <w:rsid w:val="00F12720"/>
    <w:rsid w:val="00F13758"/>
    <w:rsid w:val="00F1463A"/>
    <w:rsid w:val="00F162D3"/>
    <w:rsid w:val="00F169A9"/>
    <w:rsid w:val="00F17940"/>
    <w:rsid w:val="00F20FAF"/>
    <w:rsid w:val="00F211B8"/>
    <w:rsid w:val="00F217D1"/>
    <w:rsid w:val="00F224C1"/>
    <w:rsid w:val="00F2253F"/>
    <w:rsid w:val="00F2439C"/>
    <w:rsid w:val="00F24534"/>
    <w:rsid w:val="00F245CB"/>
    <w:rsid w:val="00F246A2"/>
    <w:rsid w:val="00F253F6"/>
    <w:rsid w:val="00F25606"/>
    <w:rsid w:val="00F25EE8"/>
    <w:rsid w:val="00F26F2F"/>
    <w:rsid w:val="00F27377"/>
    <w:rsid w:val="00F27A9F"/>
    <w:rsid w:val="00F27C71"/>
    <w:rsid w:val="00F3079B"/>
    <w:rsid w:val="00F30FA2"/>
    <w:rsid w:val="00F30FED"/>
    <w:rsid w:val="00F3136D"/>
    <w:rsid w:val="00F319FA"/>
    <w:rsid w:val="00F31A15"/>
    <w:rsid w:val="00F31B5C"/>
    <w:rsid w:val="00F3452D"/>
    <w:rsid w:val="00F34CF3"/>
    <w:rsid w:val="00F3690F"/>
    <w:rsid w:val="00F36E47"/>
    <w:rsid w:val="00F3746F"/>
    <w:rsid w:val="00F375A3"/>
    <w:rsid w:val="00F378BD"/>
    <w:rsid w:val="00F40165"/>
    <w:rsid w:val="00F418A0"/>
    <w:rsid w:val="00F43E8C"/>
    <w:rsid w:val="00F44D20"/>
    <w:rsid w:val="00F45690"/>
    <w:rsid w:val="00F45DD3"/>
    <w:rsid w:val="00F47144"/>
    <w:rsid w:val="00F500D3"/>
    <w:rsid w:val="00F51EB6"/>
    <w:rsid w:val="00F52B72"/>
    <w:rsid w:val="00F52D90"/>
    <w:rsid w:val="00F52DA5"/>
    <w:rsid w:val="00F53DC7"/>
    <w:rsid w:val="00F54CEA"/>
    <w:rsid w:val="00F56305"/>
    <w:rsid w:val="00F572FC"/>
    <w:rsid w:val="00F62062"/>
    <w:rsid w:val="00F628F2"/>
    <w:rsid w:val="00F63231"/>
    <w:rsid w:val="00F63C93"/>
    <w:rsid w:val="00F65FF0"/>
    <w:rsid w:val="00F66907"/>
    <w:rsid w:val="00F67D70"/>
    <w:rsid w:val="00F70AF8"/>
    <w:rsid w:val="00F728B0"/>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8DA"/>
    <w:rsid w:val="00F94CB1"/>
    <w:rsid w:val="00F9507E"/>
    <w:rsid w:val="00F960D9"/>
    <w:rsid w:val="00F968DE"/>
    <w:rsid w:val="00F96939"/>
    <w:rsid w:val="00FA1807"/>
    <w:rsid w:val="00FA1B7C"/>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AC2"/>
    <w:rsid w:val="00FB7E92"/>
    <w:rsid w:val="00FC01AC"/>
    <w:rsid w:val="00FC1E34"/>
    <w:rsid w:val="00FC2242"/>
    <w:rsid w:val="00FC439F"/>
    <w:rsid w:val="00FC6769"/>
    <w:rsid w:val="00FC7A6C"/>
    <w:rsid w:val="00FD4235"/>
    <w:rsid w:val="00FD4D1C"/>
    <w:rsid w:val="00FD6485"/>
    <w:rsid w:val="00FD6545"/>
    <w:rsid w:val="00FD6745"/>
    <w:rsid w:val="00FD6AF5"/>
    <w:rsid w:val="00FD6C92"/>
    <w:rsid w:val="00FD775B"/>
    <w:rsid w:val="00FE14AD"/>
    <w:rsid w:val="00FE226F"/>
    <w:rsid w:val="00FE3BF3"/>
    <w:rsid w:val="00FE49C0"/>
    <w:rsid w:val="00FE5605"/>
    <w:rsid w:val="00FE6380"/>
    <w:rsid w:val="00FE65CB"/>
    <w:rsid w:val="00FE6AE0"/>
    <w:rsid w:val="00FE6C75"/>
    <w:rsid w:val="00FE70DF"/>
    <w:rsid w:val="00FE7B18"/>
    <w:rsid w:val="00FE7EF9"/>
    <w:rsid w:val="00FF1077"/>
    <w:rsid w:val="00FF1706"/>
    <w:rsid w:val="00FF303F"/>
    <w:rsid w:val="00FF3FDE"/>
    <w:rsid w:val="00FF4978"/>
    <w:rsid w:val="00FF7EE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BC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Subtitle" w:semiHidden="0"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customStyle="1" w:styleId="T1">
    <w:name w:val="T1"/>
    <w:basedOn w:val="Ttulo1"/>
    <w:link w:val="T1Car"/>
    <w:qFormat/>
    <w:rsid w:val="00276214"/>
    <w:pPr>
      <w:numPr>
        <w:numId w:val="0"/>
      </w:numPr>
      <w:ind w:left="348"/>
      <w:jc w:val="center"/>
    </w:pPr>
    <w:rPr>
      <w:color w:val="1F497D" w:themeColor="text2"/>
      <w:sz w:val="28"/>
      <w:szCs w:val="28"/>
      <w:u w:val="none"/>
    </w:rPr>
  </w:style>
  <w:style w:type="character" w:customStyle="1" w:styleId="T1Car">
    <w:name w:val="T1 Car"/>
    <w:basedOn w:val="Ttulo1Car"/>
    <w:link w:val="T1"/>
    <w:rsid w:val="00276214"/>
    <w:rPr>
      <w:rFonts w:ascii="Tahoma" w:hAnsi="Tahoma"/>
      <w:b/>
      <w:caps/>
      <w:color w:val="1F497D" w:themeColor="text2"/>
      <w:sz w:val="28"/>
      <w:szCs w:val="28"/>
      <w:u w:val="single"/>
      <w:lang w:val="es-MX" w:eastAsia="es-ES"/>
    </w:rPr>
  </w:style>
  <w:style w:type="table" w:customStyle="1" w:styleId="Tablaconcuadrcula1">
    <w:name w:val="Tabla con cuadrícula1"/>
    <w:basedOn w:val="Tablanormal"/>
    <w:next w:val="Tablaconcuadrcula"/>
    <w:locked/>
    <w:rsid w:val="00486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Subtitle" w:semiHidden="0"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customStyle="1" w:styleId="T1">
    <w:name w:val="T1"/>
    <w:basedOn w:val="Ttulo1"/>
    <w:link w:val="T1Car"/>
    <w:qFormat/>
    <w:rsid w:val="00276214"/>
    <w:pPr>
      <w:numPr>
        <w:numId w:val="0"/>
      </w:numPr>
      <w:ind w:left="348"/>
      <w:jc w:val="center"/>
    </w:pPr>
    <w:rPr>
      <w:color w:val="1F497D" w:themeColor="text2"/>
      <w:sz w:val="28"/>
      <w:szCs w:val="28"/>
      <w:u w:val="none"/>
    </w:rPr>
  </w:style>
  <w:style w:type="character" w:customStyle="1" w:styleId="T1Car">
    <w:name w:val="T1 Car"/>
    <w:basedOn w:val="Ttulo1Car"/>
    <w:link w:val="T1"/>
    <w:rsid w:val="00276214"/>
    <w:rPr>
      <w:rFonts w:ascii="Tahoma" w:hAnsi="Tahoma"/>
      <w:b/>
      <w:caps/>
      <w:color w:val="1F497D" w:themeColor="text2"/>
      <w:sz w:val="28"/>
      <w:szCs w:val="28"/>
      <w:u w:val="single"/>
      <w:lang w:val="es-MX" w:eastAsia="es-ES"/>
    </w:rPr>
  </w:style>
  <w:style w:type="table" w:customStyle="1" w:styleId="Tablaconcuadrcula1">
    <w:name w:val="Tabla con cuadrícula1"/>
    <w:basedOn w:val="Tablanormal"/>
    <w:next w:val="Tablaconcuadrcula"/>
    <w:locked/>
    <w:rsid w:val="00486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479067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4850491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94332259">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6170724">
      <w:bodyDiv w:val="1"/>
      <w:marLeft w:val="0"/>
      <w:marRight w:val="0"/>
      <w:marTop w:val="0"/>
      <w:marBottom w:val="0"/>
      <w:divBdr>
        <w:top w:val="none" w:sz="0" w:space="0" w:color="auto"/>
        <w:left w:val="none" w:sz="0" w:space="0" w:color="auto"/>
        <w:bottom w:val="none" w:sz="0" w:space="0" w:color="auto"/>
        <w:right w:val="none" w:sz="0" w:space="0" w:color="auto"/>
      </w:divBdr>
    </w:div>
    <w:div w:id="144976033">
      <w:bodyDiv w:val="1"/>
      <w:marLeft w:val="0"/>
      <w:marRight w:val="0"/>
      <w:marTop w:val="0"/>
      <w:marBottom w:val="0"/>
      <w:divBdr>
        <w:top w:val="none" w:sz="0" w:space="0" w:color="auto"/>
        <w:left w:val="none" w:sz="0" w:space="0" w:color="auto"/>
        <w:bottom w:val="none" w:sz="0" w:space="0" w:color="auto"/>
        <w:right w:val="none" w:sz="0" w:space="0" w:color="auto"/>
      </w:divBdr>
    </w:div>
    <w:div w:id="160629306">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70936359">
      <w:bodyDiv w:val="1"/>
      <w:marLeft w:val="0"/>
      <w:marRight w:val="0"/>
      <w:marTop w:val="0"/>
      <w:marBottom w:val="0"/>
      <w:divBdr>
        <w:top w:val="none" w:sz="0" w:space="0" w:color="auto"/>
        <w:left w:val="none" w:sz="0" w:space="0" w:color="auto"/>
        <w:bottom w:val="none" w:sz="0" w:space="0" w:color="auto"/>
        <w:right w:val="none" w:sz="0" w:space="0" w:color="auto"/>
      </w:divBdr>
    </w:div>
    <w:div w:id="31387513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4826239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69520245">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47649698">
      <w:bodyDiv w:val="1"/>
      <w:marLeft w:val="0"/>
      <w:marRight w:val="0"/>
      <w:marTop w:val="0"/>
      <w:marBottom w:val="0"/>
      <w:divBdr>
        <w:top w:val="none" w:sz="0" w:space="0" w:color="auto"/>
        <w:left w:val="none" w:sz="0" w:space="0" w:color="auto"/>
        <w:bottom w:val="none" w:sz="0" w:space="0" w:color="auto"/>
        <w:right w:val="none" w:sz="0" w:space="0" w:color="auto"/>
      </w:divBdr>
    </w:div>
    <w:div w:id="550003246">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5200546">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31486347">
      <w:bodyDiv w:val="1"/>
      <w:marLeft w:val="0"/>
      <w:marRight w:val="0"/>
      <w:marTop w:val="0"/>
      <w:marBottom w:val="0"/>
      <w:divBdr>
        <w:top w:val="none" w:sz="0" w:space="0" w:color="auto"/>
        <w:left w:val="none" w:sz="0" w:space="0" w:color="auto"/>
        <w:bottom w:val="none" w:sz="0" w:space="0" w:color="auto"/>
        <w:right w:val="none" w:sz="0" w:space="0" w:color="auto"/>
      </w:divBdr>
    </w:div>
    <w:div w:id="84208438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895815738">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89289689">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5354440">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8588220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88562564">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262689149">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402122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9085258">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31270925">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0847929">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6208952">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05109886">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82930175">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0710341">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35608995">
      <w:bodyDiv w:val="1"/>
      <w:marLeft w:val="0"/>
      <w:marRight w:val="0"/>
      <w:marTop w:val="0"/>
      <w:marBottom w:val="0"/>
      <w:divBdr>
        <w:top w:val="none" w:sz="0" w:space="0" w:color="auto"/>
        <w:left w:val="none" w:sz="0" w:space="0" w:color="auto"/>
        <w:bottom w:val="none" w:sz="0" w:space="0" w:color="auto"/>
        <w:right w:val="none" w:sz="0" w:space="0" w:color="auto"/>
      </w:divBdr>
    </w:div>
    <w:div w:id="1911647333">
      <w:bodyDiv w:val="1"/>
      <w:marLeft w:val="0"/>
      <w:marRight w:val="0"/>
      <w:marTop w:val="0"/>
      <w:marBottom w:val="0"/>
      <w:divBdr>
        <w:top w:val="none" w:sz="0" w:space="0" w:color="auto"/>
        <w:left w:val="none" w:sz="0" w:space="0" w:color="auto"/>
        <w:bottom w:val="none" w:sz="0" w:space="0" w:color="auto"/>
        <w:right w:val="none" w:sz="0" w:space="0" w:color="auto"/>
      </w:divBdr>
    </w:div>
    <w:div w:id="194276474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435150">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337247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248207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75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4.wmf"/><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xxx@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B3FF5C42-8B6C-4689-A7EC-91631FE98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37</Pages>
  <Words>12691</Words>
  <Characters>69801</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Nicolas Togo</cp:lastModifiedBy>
  <cp:revision>7</cp:revision>
  <cp:lastPrinted>2015-10-27T20:37:00Z</cp:lastPrinted>
  <dcterms:created xsi:type="dcterms:W3CDTF">2015-11-17T18:30:00Z</dcterms:created>
  <dcterms:modified xsi:type="dcterms:W3CDTF">2015-11-18T00:13:00Z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